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CC9A41" w14:textId="77777777" w:rsidR="00986AFD" w:rsidRDefault="00986AFD" w:rsidP="00A50D85">
      <w:pPr>
        <w:widowControl w:val="0"/>
        <w:autoSpaceDE w:val="0"/>
        <w:autoSpaceDN w:val="0"/>
        <w:adjustRightInd w:val="0"/>
        <w:spacing w:before="72"/>
        <w:ind w:left="720" w:right="-20"/>
        <w:rPr>
          <w:ins w:id="0" w:author="Bernard Hallet" w:date="2014-02-26T07:42:00Z"/>
          <w:rFonts w:ascii="Times New Roman" w:hAnsi="Times New Roman" w:cs="Times New Roman"/>
          <w:i/>
          <w:spacing w:val="1"/>
        </w:rPr>
      </w:pPr>
      <w:ins w:id="1" w:author="Bernard Hallet" w:date="2014-02-26T07:42:00Z">
        <w:r>
          <w:rPr>
            <w:rFonts w:ascii="Times New Roman" w:hAnsi="Times New Roman" w:cs="Times New Roman"/>
            <w:i/>
            <w:spacing w:val="1"/>
          </w:rPr>
          <w:t>Edits by Hallet through first section (to line 140)</w:t>
        </w:r>
      </w:ins>
    </w:p>
    <w:p w14:paraId="07B84465" w14:textId="27467779" w:rsidR="000D4616" w:rsidRDefault="000D4616" w:rsidP="00A50D85">
      <w:pPr>
        <w:widowControl w:val="0"/>
        <w:autoSpaceDE w:val="0"/>
        <w:autoSpaceDN w:val="0"/>
        <w:adjustRightInd w:val="0"/>
        <w:spacing w:before="72"/>
        <w:ind w:left="720" w:right="-20"/>
        <w:rPr>
          <w:rFonts w:ascii="Times New Roman" w:hAnsi="Times New Roman" w:cs="Times New Roman"/>
          <w:i/>
          <w:spacing w:val="1"/>
        </w:rPr>
      </w:pPr>
      <w:r>
        <w:rPr>
          <w:rFonts w:ascii="Times New Roman" w:hAnsi="Times New Roman" w:cs="Times New Roman"/>
          <w:i/>
          <w:spacing w:val="1"/>
        </w:rPr>
        <w:t xml:space="preserve">Italicized material </w:t>
      </w:r>
      <w:r w:rsidR="009D37B4">
        <w:rPr>
          <w:rFonts w:ascii="Times New Roman" w:hAnsi="Times New Roman" w:cs="Times New Roman"/>
          <w:i/>
          <w:spacing w:val="1"/>
        </w:rPr>
        <w:t>from yo</w:t>
      </w:r>
      <w:r>
        <w:rPr>
          <w:rFonts w:ascii="Times New Roman" w:hAnsi="Times New Roman" w:cs="Times New Roman"/>
          <w:i/>
          <w:spacing w:val="1"/>
        </w:rPr>
        <w:t>ur text.</w:t>
      </w:r>
    </w:p>
    <w:p w14:paraId="43248DD7" w14:textId="77777777" w:rsidR="000D4616" w:rsidRDefault="000D4616" w:rsidP="00A50D85">
      <w:pPr>
        <w:widowControl w:val="0"/>
        <w:autoSpaceDE w:val="0"/>
        <w:autoSpaceDN w:val="0"/>
        <w:adjustRightInd w:val="0"/>
        <w:spacing w:before="72"/>
        <w:ind w:left="720" w:right="-20"/>
        <w:rPr>
          <w:rFonts w:ascii="Times New Roman" w:hAnsi="Times New Roman" w:cs="Times New Roman"/>
          <w:i/>
          <w:spacing w:val="1"/>
        </w:rPr>
      </w:pPr>
    </w:p>
    <w:p w14:paraId="6C623EF4" w14:textId="2483D942" w:rsidR="00946758" w:rsidRPr="000D4616" w:rsidDel="00E810ED" w:rsidRDefault="005816D3" w:rsidP="00A50D85">
      <w:pPr>
        <w:widowControl w:val="0"/>
        <w:autoSpaceDE w:val="0"/>
        <w:autoSpaceDN w:val="0"/>
        <w:adjustRightInd w:val="0"/>
        <w:spacing w:before="72"/>
        <w:ind w:left="720" w:right="-20"/>
        <w:rPr>
          <w:del w:id="2" w:author="Bernard Hallet" w:date="2013-12-15T13:13:00Z"/>
          <w:rFonts w:ascii="Times New Roman" w:hAnsi="Times New Roman" w:cs="Times New Roman"/>
          <w:i/>
          <w:spacing w:val="5"/>
        </w:rPr>
      </w:pPr>
      <w:del w:id="3" w:author="Bernard Hallet" w:date="2013-12-15T13:13:00Z">
        <w:r w:rsidRPr="005816D3" w:rsidDel="00E810ED">
          <w:rPr>
            <w:rFonts w:ascii="Times New Roman" w:hAnsi="Times New Roman" w:cs="Times New Roman"/>
            <w:spacing w:val="1"/>
          </w:rPr>
          <w:delText>Line number 11.</w:delText>
        </w:r>
        <w:r w:rsidDel="00E810ED">
          <w:rPr>
            <w:rFonts w:ascii="Times New Roman" w:hAnsi="Times New Roman" w:cs="Times New Roman"/>
            <w:i/>
            <w:spacing w:val="1"/>
          </w:rPr>
          <w:delText xml:space="preserve">  </w:delText>
        </w:r>
        <w:r w:rsidR="00946758" w:rsidRPr="000D4616" w:rsidDel="00E810ED">
          <w:rPr>
            <w:rFonts w:ascii="Times New Roman" w:hAnsi="Times New Roman" w:cs="Times New Roman"/>
            <w:i/>
            <w:spacing w:val="1"/>
          </w:rPr>
          <w:delText>S</w:delText>
        </w:r>
        <w:r w:rsidR="00946758" w:rsidRPr="000D4616" w:rsidDel="00E810ED">
          <w:rPr>
            <w:rFonts w:ascii="Times New Roman" w:hAnsi="Times New Roman" w:cs="Times New Roman"/>
            <w:i/>
          </w:rPr>
          <w:delText>o</w:delText>
        </w:r>
        <w:r w:rsidR="00946758" w:rsidRPr="000D4616" w:rsidDel="00E810ED">
          <w:rPr>
            <w:rFonts w:ascii="Times New Roman" w:hAnsi="Times New Roman" w:cs="Times New Roman"/>
            <w:i/>
            <w:spacing w:val="-1"/>
          </w:rPr>
          <w:delText>r</w:delText>
        </w:r>
        <w:r w:rsidR="00946758" w:rsidRPr="000D4616" w:rsidDel="00E810ED">
          <w:rPr>
            <w:rFonts w:ascii="Times New Roman" w:hAnsi="Times New Roman" w:cs="Times New Roman"/>
            <w:i/>
            <w:spacing w:val="1"/>
          </w:rPr>
          <w:delText>t</w:delText>
        </w:r>
        <w:r w:rsidR="00946758" w:rsidRPr="000D4616" w:rsidDel="00E810ED">
          <w:rPr>
            <w:rFonts w:ascii="Times New Roman" w:hAnsi="Times New Roman" w:cs="Times New Roman"/>
            <w:i/>
            <w:spacing w:val="-1"/>
          </w:rPr>
          <w:delText>e</w:delText>
        </w:r>
        <w:r w:rsidR="00946758" w:rsidRPr="000D4616" w:rsidDel="00E810ED">
          <w:rPr>
            <w:rFonts w:ascii="Times New Roman" w:hAnsi="Times New Roman" w:cs="Times New Roman"/>
            <w:i/>
          </w:rPr>
          <w:delText>d</w:delText>
        </w:r>
        <w:r w:rsidR="00946758" w:rsidRPr="000D4616" w:rsidDel="00E810ED">
          <w:rPr>
            <w:rFonts w:ascii="Times New Roman" w:hAnsi="Times New Roman" w:cs="Times New Roman"/>
            <w:i/>
            <w:spacing w:val="5"/>
          </w:rPr>
          <w:delText xml:space="preserve"> </w:delText>
        </w:r>
        <w:r w:rsidR="00946758" w:rsidRPr="000D4616" w:rsidDel="00E810ED">
          <w:rPr>
            <w:rFonts w:ascii="Times New Roman" w:hAnsi="Times New Roman" w:cs="Times New Roman"/>
            <w:i/>
          </w:rPr>
          <w:delText>so</w:delText>
        </w:r>
        <w:r w:rsidR="00946758" w:rsidRPr="000D4616" w:rsidDel="00E810ED">
          <w:rPr>
            <w:rFonts w:ascii="Times New Roman" w:hAnsi="Times New Roman" w:cs="Times New Roman"/>
            <w:i/>
            <w:spacing w:val="1"/>
          </w:rPr>
          <w:delText>i</w:delText>
        </w:r>
        <w:r w:rsidR="00946758" w:rsidRPr="000D4616" w:rsidDel="00E810ED">
          <w:rPr>
            <w:rFonts w:ascii="Times New Roman" w:hAnsi="Times New Roman" w:cs="Times New Roman"/>
            <w:i/>
          </w:rPr>
          <w:delText>l</w:delText>
        </w:r>
        <w:r w:rsidR="00946758" w:rsidRPr="000D4616" w:rsidDel="00E810ED">
          <w:rPr>
            <w:rFonts w:ascii="Times New Roman" w:hAnsi="Times New Roman" w:cs="Times New Roman"/>
            <w:i/>
            <w:spacing w:val="5"/>
          </w:rPr>
          <w:delText xml:space="preserve"> </w:delText>
        </w:r>
        <w:r w:rsidR="00946758" w:rsidRPr="000D4616" w:rsidDel="00E810ED">
          <w:rPr>
            <w:rFonts w:ascii="Times New Roman" w:hAnsi="Times New Roman" w:cs="Times New Roman"/>
            <w:i/>
            <w:spacing w:val="-1"/>
          </w:rPr>
          <w:delText>c</w:delText>
        </w:r>
        <w:r w:rsidR="00946758" w:rsidRPr="000D4616" w:rsidDel="00E810ED">
          <w:rPr>
            <w:rFonts w:ascii="Times New Roman" w:hAnsi="Times New Roman" w:cs="Times New Roman"/>
            <w:i/>
            <w:spacing w:val="1"/>
          </w:rPr>
          <w:delText>i</w:delText>
        </w:r>
        <w:r w:rsidR="00946758" w:rsidRPr="000D4616" w:rsidDel="00E810ED">
          <w:rPr>
            <w:rFonts w:ascii="Times New Roman" w:hAnsi="Times New Roman" w:cs="Times New Roman"/>
            <w:i/>
            <w:spacing w:val="-1"/>
          </w:rPr>
          <w:delText>rc</w:delText>
        </w:r>
        <w:r w:rsidR="00946758" w:rsidRPr="000D4616" w:rsidDel="00E810ED">
          <w:rPr>
            <w:rFonts w:ascii="Times New Roman" w:hAnsi="Times New Roman" w:cs="Times New Roman"/>
            <w:i/>
            <w:spacing w:val="1"/>
          </w:rPr>
          <w:delText>l</w:delText>
        </w:r>
        <w:r w:rsidR="00946758" w:rsidRPr="000D4616" w:rsidDel="00E810ED">
          <w:rPr>
            <w:rFonts w:ascii="Times New Roman" w:hAnsi="Times New Roman" w:cs="Times New Roman"/>
            <w:i/>
            <w:spacing w:val="-1"/>
          </w:rPr>
          <w:delText>e</w:delText>
        </w:r>
        <w:r w:rsidR="00946758" w:rsidRPr="000D4616" w:rsidDel="00E810ED">
          <w:rPr>
            <w:rFonts w:ascii="Times New Roman" w:hAnsi="Times New Roman" w:cs="Times New Roman"/>
            <w:i/>
          </w:rPr>
          <w:delText>s</w:delText>
        </w:r>
        <w:r w:rsidR="00946758" w:rsidRPr="000D4616" w:rsidDel="00E810ED">
          <w:rPr>
            <w:rFonts w:ascii="Times New Roman" w:hAnsi="Times New Roman" w:cs="Times New Roman"/>
            <w:i/>
            <w:spacing w:val="5"/>
          </w:rPr>
          <w:delText xml:space="preserve"> </w:delText>
        </w:r>
        <w:r w:rsidR="00946758" w:rsidRPr="000D4616" w:rsidDel="00E810ED">
          <w:rPr>
            <w:rFonts w:ascii="Times New Roman" w:hAnsi="Times New Roman" w:cs="Times New Roman"/>
            <w:i/>
            <w:spacing w:val="-1"/>
          </w:rPr>
          <w:delText>ar</w:delText>
        </w:r>
        <w:r w:rsidR="00946758" w:rsidRPr="000D4616" w:rsidDel="00E810ED">
          <w:rPr>
            <w:rFonts w:ascii="Times New Roman" w:hAnsi="Times New Roman" w:cs="Times New Roman"/>
            <w:i/>
          </w:rPr>
          <w:delText>e</w:delText>
        </w:r>
        <w:r w:rsidR="00946758" w:rsidRPr="000D4616" w:rsidDel="00E810ED">
          <w:rPr>
            <w:rFonts w:ascii="Times New Roman" w:hAnsi="Times New Roman" w:cs="Times New Roman"/>
            <w:i/>
            <w:spacing w:val="4"/>
          </w:rPr>
          <w:delText xml:space="preserve"> </w:delText>
        </w:r>
        <w:r w:rsidR="00946758" w:rsidRPr="000D4616" w:rsidDel="00E810ED">
          <w:rPr>
            <w:rFonts w:ascii="Times New Roman" w:hAnsi="Times New Roman" w:cs="Times New Roman"/>
            <w:i/>
          </w:rPr>
          <w:delText>a</w:delText>
        </w:r>
        <w:r w:rsidR="00946758" w:rsidRPr="000D4616" w:rsidDel="00E810ED">
          <w:rPr>
            <w:rFonts w:ascii="Times New Roman" w:hAnsi="Times New Roman" w:cs="Times New Roman"/>
            <w:i/>
            <w:spacing w:val="4"/>
          </w:rPr>
          <w:delText xml:space="preserve"> </w:delText>
        </w:r>
        <w:r w:rsidR="00946758" w:rsidRPr="000D4616" w:rsidDel="00E810ED">
          <w:rPr>
            <w:rFonts w:ascii="Times New Roman" w:hAnsi="Times New Roman" w:cs="Times New Roman"/>
            <w:i/>
            <w:spacing w:val="3"/>
          </w:rPr>
          <w:delText>s</w:delText>
        </w:r>
        <w:r w:rsidR="00946758" w:rsidRPr="000D4616" w:rsidDel="00E810ED">
          <w:rPr>
            <w:rFonts w:ascii="Times New Roman" w:hAnsi="Times New Roman" w:cs="Times New Roman"/>
            <w:i/>
          </w:rPr>
          <w:delText>usp</w:delText>
        </w:r>
        <w:r w:rsidR="00946758" w:rsidRPr="000D4616" w:rsidDel="00E810ED">
          <w:rPr>
            <w:rFonts w:ascii="Times New Roman" w:hAnsi="Times New Roman" w:cs="Times New Roman"/>
            <w:i/>
            <w:spacing w:val="1"/>
          </w:rPr>
          <w:delText>i</w:delText>
        </w:r>
        <w:r w:rsidR="00946758" w:rsidRPr="000D4616" w:rsidDel="00E810ED">
          <w:rPr>
            <w:rFonts w:ascii="Times New Roman" w:hAnsi="Times New Roman" w:cs="Times New Roman"/>
            <w:i/>
            <w:spacing w:val="-1"/>
          </w:rPr>
          <w:delText>c</w:delText>
        </w:r>
        <w:r w:rsidR="00946758" w:rsidRPr="000D4616" w:rsidDel="00E810ED">
          <w:rPr>
            <w:rFonts w:ascii="Times New Roman" w:hAnsi="Times New Roman" w:cs="Times New Roman"/>
            <w:i/>
            <w:spacing w:val="1"/>
          </w:rPr>
          <w:delText>i</w:delText>
        </w:r>
        <w:r w:rsidR="00946758" w:rsidRPr="000D4616" w:rsidDel="00E810ED">
          <w:rPr>
            <w:rFonts w:ascii="Times New Roman" w:hAnsi="Times New Roman" w:cs="Times New Roman"/>
            <w:i/>
          </w:rPr>
          <w:delText>ous</w:delText>
        </w:r>
        <w:r w:rsidR="00946758" w:rsidRPr="000D4616" w:rsidDel="00E810ED">
          <w:rPr>
            <w:rFonts w:ascii="Times New Roman" w:hAnsi="Times New Roman" w:cs="Times New Roman"/>
            <w:i/>
            <w:spacing w:val="5"/>
          </w:rPr>
          <w:delText xml:space="preserve"> </w:delText>
        </w:r>
        <w:r w:rsidR="00946758" w:rsidRPr="000D4616" w:rsidDel="00E810ED">
          <w:rPr>
            <w:rFonts w:ascii="Times New Roman" w:hAnsi="Times New Roman" w:cs="Times New Roman"/>
            <w:i/>
            <w:spacing w:val="-1"/>
          </w:rPr>
          <w:delText>f</w:delText>
        </w:r>
        <w:r w:rsidR="00946758" w:rsidRPr="000D4616" w:rsidDel="00E810ED">
          <w:rPr>
            <w:rFonts w:ascii="Times New Roman" w:hAnsi="Times New Roman" w:cs="Times New Roman"/>
            <w:i/>
          </w:rPr>
          <w:delText>o</w:delText>
        </w:r>
        <w:r w:rsidR="00946758" w:rsidRPr="000D4616" w:rsidDel="00E810ED">
          <w:rPr>
            <w:rFonts w:ascii="Times New Roman" w:hAnsi="Times New Roman" w:cs="Times New Roman"/>
            <w:i/>
            <w:spacing w:val="-1"/>
          </w:rPr>
          <w:delText>r</w:delText>
        </w:r>
        <w:r w:rsidR="00946758" w:rsidRPr="000D4616" w:rsidDel="00E810ED">
          <w:rPr>
            <w:rFonts w:ascii="Times New Roman" w:hAnsi="Times New Roman" w:cs="Times New Roman"/>
            <w:i/>
          </w:rPr>
          <w:delText>m</w:delText>
        </w:r>
        <w:r w:rsidR="00946758" w:rsidRPr="000D4616" w:rsidDel="00E810ED">
          <w:rPr>
            <w:rFonts w:ascii="Times New Roman" w:hAnsi="Times New Roman" w:cs="Times New Roman"/>
            <w:i/>
            <w:spacing w:val="5"/>
          </w:rPr>
          <w:delText xml:space="preserve"> </w:delText>
        </w:r>
        <w:r w:rsidR="00946758" w:rsidRPr="000D4616" w:rsidDel="00E810ED">
          <w:rPr>
            <w:rFonts w:ascii="Times New Roman" w:hAnsi="Times New Roman" w:cs="Times New Roman"/>
            <w:i/>
          </w:rPr>
          <w:delText>of</w:delText>
        </w:r>
        <w:r w:rsidR="00946758" w:rsidRPr="000D4616" w:rsidDel="00E810ED">
          <w:rPr>
            <w:rFonts w:ascii="Times New Roman" w:hAnsi="Times New Roman" w:cs="Times New Roman"/>
            <w:i/>
            <w:spacing w:val="4"/>
          </w:rPr>
          <w:delText xml:space="preserve"> </w:delText>
        </w:r>
        <w:r w:rsidR="00946758" w:rsidRPr="000D4616" w:rsidDel="00E810ED">
          <w:rPr>
            <w:rFonts w:ascii="Times New Roman" w:hAnsi="Times New Roman" w:cs="Times New Roman"/>
            <w:i/>
          </w:rPr>
          <w:delText>p</w:delText>
        </w:r>
        <w:r w:rsidR="00946758" w:rsidRPr="000D4616" w:rsidDel="00E810ED">
          <w:rPr>
            <w:rFonts w:ascii="Times New Roman" w:hAnsi="Times New Roman" w:cs="Times New Roman"/>
            <w:i/>
            <w:spacing w:val="-1"/>
          </w:rPr>
          <w:delText>er</w:delText>
        </w:r>
        <w:r w:rsidR="00946758" w:rsidRPr="000D4616" w:rsidDel="00E810ED">
          <w:rPr>
            <w:rFonts w:ascii="Times New Roman" w:hAnsi="Times New Roman" w:cs="Times New Roman"/>
            <w:i/>
            <w:spacing w:val="3"/>
          </w:rPr>
          <w:delText>i</w:delText>
        </w:r>
        <w:r w:rsidR="00946758" w:rsidRPr="000D4616" w:rsidDel="00E810ED">
          <w:rPr>
            <w:rFonts w:ascii="Times New Roman" w:hAnsi="Times New Roman" w:cs="Times New Roman"/>
            <w:i/>
            <w:spacing w:val="-2"/>
          </w:rPr>
          <w:delText>g</w:delText>
        </w:r>
        <w:r w:rsidR="00946758" w:rsidRPr="000D4616" w:rsidDel="00E810ED">
          <w:rPr>
            <w:rFonts w:ascii="Times New Roman" w:hAnsi="Times New Roman" w:cs="Times New Roman"/>
            <w:i/>
            <w:spacing w:val="1"/>
          </w:rPr>
          <w:delText>la</w:delText>
        </w:r>
        <w:r w:rsidR="00946758" w:rsidRPr="000D4616" w:rsidDel="00E810ED">
          <w:rPr>
            <w:rFonts w:ascii="Times New Roman" w:hAnsi="Times New Roman" w:cs="Times New Roman"/>
            <w:i/>
            <w:spacing w:val="-1"/>
          </w:rPr>
          <w:delText>c</w:delText>
        </w:r>
        <w:r w:rsidR="00946758" w:rsidRPr="000D4616" w:rsidDel="00E810ED">
          <w:rPr>
            <w:rFonts w:ascii="Times New Roman" w:hAnsi="Times New Roman" w:cs="Times New Roman"/>
            <w:i/>
            <w:spacing w:val="1"/>
          </w:rPr>
          <w:delText>i</w:delText>
        </w:r>
        <w:r w:rsidR="00946758" w:rsidRPr="000D4616" w:rsidDel="00E810ED">
          <w:rPr>
            <w:rFonts w:ascii="Times New Roman" w:hAnsi="Times New Roman" w:cs="Times New Roman"/>
            <w:i/>
            <w:spacing w:val="-1"/>
          </w:rPr>
          <w:delText>a</w:delText>
        </w:r>
        <w:r w:rsidR="00946758" w:rsidRPr="000D4616" w:rsidDel="00E810ED">
          <w:rPr>
            <w:rFonts w:ascii="Times New Roman" w:hAnsi="Times New Roman" w:cs="Times New Roman"/>
            <w:i/>
          </w:rPr>
          <w:delText>l</w:delText>
        </w:r>
        <w:r w:rsidR="00946758" w:rsidRPr="000D4616" w:rsidDel="00E810ED">
          <w:rPr>
            <w:rFonts w:ascii="Times New Roman" w:hAnsi="Times New Roman" w:cs="Times New Roman"/>
            <w:i/>
            <w:spacing w:val="5"/>
          </w:rPr>
          <w:delText xml:space="preserve"> </w:delText>
        </w:r>
        <w:r w:rsidR="00946758" w:rsidRPr="000D4616" w:rsidDel="00E810ED">
          <w:rPr>
            <w:rFonts w:ascii="Times New Roman" w:hAnsi="Times New Roman" w:cs="Times New Roman"/>
            <w:i/>
          </w:rPr>
          <w:delText>p</w:delText>
        </w:r>
        <w:r w:rsidR="00946758" w:rsidRPr="000D4616" w:rsidDel="00E810ED">
          <w:rPr>
            <w:rFonts w:ascii="Times New Roman" w:hAnsi="Times New Roman" w:cs="Times New Roman"/>
            <w:i/>
            <w:spacing w:val="-1"/>
          </w:rPr>
          <w:delText>a</w:delText>
        </w:r>
        <w:r w:rsidR="00946758" w:rsidRPr="000D4616" w:rsidDel="00E810ED">
          <w:rPr>
            <w:rFonts w:ascii="Times New Roman" w:hAnsi="Times New Roman" w:cs="Times New Roman"/>
            <w:i/>
            <w:spacing w:val="1"/>
          </w:rPr>
          <w:delText>tt</w:delText>
        </w:r>
        <w:r w:rsidR="00946758" w:rsidRPr="000D4616" w:rsidDel="00E810ED">
          <w:rPr>
            <w:rFonts w:ascii="Times New Roman" w:hAnsi="Times New Roman" w:cs="Times New Roman"/>
            <w:i/>
            <w:spacing w:val="-1"/>
          </w:rPr>
          <w:delText>er</w:delText>
        </w:r>
        <w:r w:rsidR="00946758" w:rsidRPr="000D4616" w:rsidDel="00E810ED">
          <w:rPr>
            <w:rFonts w:ascii="Times New Roman" w:hAnsi="Times New Roman" w:cs="Times New Roman"/>
            <w:i/>
          </w:rPr>
          <w:delText>n</w:delText>
        </w:r>
        <w:r w:rsidR="00946758" w:rsidRPr="000D4616" w:rsidDel="00E810ED">
          <w:rPr>
            <w:rFonts w:ascii="Times New Roman" w:hAnsi="Times New Roman" w:cs="Times New Roman"/>
            <w:i/>
            <w:spacing w:val="-1"/>
          </w:rPr>
          <w:delText>e</w:delText>
        </w:r>
        <w:r w:rsidR="00946758" w:rsidRPr="000D4616" w:rsidDel="00E810ED">
          <w:rPr>
            <w:rFonts w:ascii="Times New Roman" w:hAnsi="Times New Roman" w:cs="Times New Roman"/>
            <w:i/>
          </w:rPr>
          <w:delText>d</w:delText>
        </w:r>
        <w:r w:rsidR="00946758" w:rsidRPr="000D4616" w:rsidDel="00E810ED">
          <w:rPr>
            <w:rFonts w:ascii="Times New Roman" w:hAnsi="Times New Roman" w:cs="Times New Roman"/>
            <w:i/>
            <w:spacing w:val="7"/>
          </w:rPr>
          <w:delText xml:space="preserve"> </w:delText>
        </w:r>
        <w:r w:rsidR="00946758" w:rsidRPr="000D4616" w:rsidDel="00E810ED">
          <w:rPr>
            <w:rFonts w:ascii="Times New Roman" w:hAnsi="Times New Roman" w:cs="Times New Roman"/>
            <w:i/>
            <w:spacing w:val="-2"/>
          </w:rPr>
          <w:delText>g</w:delText>
        </w:r>
        <w:r w:rsidR="00946758" w:rsidRPr="000D4616" w:rsidDel="00E810ED">
          <w:rPr>
            <w:rFonts w:ascii="Times New Roman" w:hAnsi="Times New Roman" w:cs="Times New Roman"/>
            <w:i/>
            <w:spacing w:val="-1"/>
          </w:rPr>
          <w:delText>r</w:delText>
        </w:r>
        <w:r w:rsidR="00946758" w:rsidRPr="000D4616" w:rsidDel="00E810ED">
          <w:rPr>
            <w:rFonts w:ascii="Times New Roman" w:hAnsi="Times New Roman" w:cs="Times New Roman"/>
            <w:i/>
          </w:rPr>
          <w:delText>ound.</w:delText>
        </w:r>
        <w:r w:rsidR="00946758" w:rsidRPr="000D4616" w:rsidDel="00E810ED">
          <w:rPr>
            <w:rFonts w:ascii="Times New Roman" w:hAnsi="Times New Roman" w:cs="Times New Roman"/>
            <w:i/>
            <w:spacing w:val="5"/>
          </w:rPr>
          <w:delText xml:space="preserve"> </w:delText>
        </w:r>
      </w:del>
    </w:p>
    <w:p w14:paraId="10160C48" w14:textId="30FD54EE" w:rsidR="00946758" w:rsidDel="00E810ED" w:rsidRDefault="00946758" w:rsidP="00A50D85">
      <w:pPr>
        <w:widowControl w:val="0"/>
        <w:autoSpaceDE w:val="0"/>
        <w:autoSpaceDN w:val="0"/>
        <w:adjustRightInd w:val="0"/>
        <w:spacing w:before="72"/>
        <w:ind w:left="720" w:right="-20"/>
        <w:rPr>
          <w:del w:id="4" w:author="Bernard Hallet" w:date="2013-12-15T13:13:00Z"/>
          <w:rFonts w:ascii="Times New Roman" w:hAnsi="Times New Roman" w:cs="Times New Roman"/>
          <w:spacing w:val="5"/>
        </w:rPr>
      </w:pPr>
      <w:del w:id="5" w:author="Bernard Hallet" w:date="2013-12-15T13:13:00Z">
        <w:r w:rsidDel="00E810ED">
          <w:rPr>
            <w:rFonts w:ascii="Times New Roman" w:hAnsi="Times New Roman" w:cs="Times New Roman"/>
            <w:spacing w:val="5"/>
          </w:rPr>
          <w:delText>Suspici</w:delText>
        </w:r>
        <w:r w:rsidR="000D4616" w:rsidDel="00E810ED">
          <w:rPr>
            <w:rFonts w:ascii="Times New Roman" w:hAnsi="Times New Roman" w:cs="Times New Roman"/>
            <w:spacing w:val="5"/>
          </w:rPr>
          <w:delText>ous is not quite the right term and it brings to mind inappropriate and useless concerns.</w:delText>
        </w:r>
        <w:r w:rsidDel="00E810ED">
          <w:rPr>
            <w:rFonts w:ascii="Times New Roman" w:hAnsi="Times New Roman" w:cs="Times New Roman"/>
            <w:spacing w:val="5"/>
          </w:rPr>
          <w:delText xml:space="preserve">  Why would this type of patterned ground be suspect </w:delText>
        </w:r>
        <w:r w:rsidR="000D4616" w:rsidDel="00E810ED">
          <w:rPr>
            <w:rFonts w:ascii="Times New Roman" w:hAnsi="Times New Roman" w:cs="Times New Roman"/>
            <w:spacing w:val="5"/>
          </w:rPr>
          <w:delText xml:space="preserve">(or doubtful, accused or distrusted) </w:delText>
        </w:r>
        <w:r w:rsidDel="00E810ED">
          <w:rPr>
            <w:rFonts w:ascii="Times New Roman" w:hAnsi="Times New Roman" w:cs="Times New Roman"/>
            <w:spacing w:val="5"/>
          </w:rPr>
          <w:delText>of anything</w:delText>
        </w:r>
        <w:r w:rsidR="000D4616" w:rsidDel="00E810ED">
          <w:rPr>
            <w:rFonts w:ascii="Times New Roman" w:hAnsi="Times New Roman" w:cs="Times New Roman"/>
            <w:spacing w:val="5"/>
          </w:rPr>
          <w:delText>?</w:delText>
        </w:r>
      </w:del>
    </w:p>
    <w:p w14:paraId="53582C70" w14:textId="14D779D6" w:rsidR="005816D3" w:rsidRPr="009D37B4" w:rsidDel="00E810ED" w:rsidRDefault="000D4616" w:rsidP="00A50D85">
      <w:pPr>
        <w:widowControl w:val="0"/>
        <w:autoSpaceDE w:val="0"/>
        <w:autoSpaceDN w:val="0"/>
        <w:adjustRightInd w:val="0"/>
        <w:spacing w:before="72"/>
        <w:ind w:left="720" w:right="-20"/>
        <w:rPr>
          <w:del w:id="6" w:author="Bernard Hallet" w:date="2013-12-15T13:13:00Z"/>
          <w:rFonts w:ascii="Times New Roman" w:hAnsi="Times New Roman" w:cs="Times New Roman"/>
          <w:i/>
          <w:spacing w:val="5"/>
        </w:rPr>
      </w:pPr>
      <w:del w:id="7" w:author="Bernard Hallet" w:date="2013-12-15T13:13:00Z">
        <w:r w:rsidDel="00E810ED">
          <w:rPr>
            <w:rFonts w:ascii="Times New Roman" w:hAnsi="Times New Roman" w:cs="Times New Roman"/>
            <w:spacing w:val="5"/>
          </w:rPr>
          <w:delText xml:space="preserve">I’d favor something along the lines of:  </w:delText>
        </w:r>
        <w:r w:rsidDel="00E810ED">
          <w:rPr>
            <w:rFonts w:ascii="Times New Roman" w:hAnsi="Times New Roman" w:cs="Times New Roman"/>
            <w:spacing w:val="1"/>
          </w:rPr>
          <w:delText>S</w:delText>
        </w:r>
        <w:r w:rsidDel="00E810ED">
          <w:rPr>
            <w:rFonts w:ascii="Times New Roman" w:hAnsi="Times New Roman" w:cs="Times New Roman"/>
          </w:rPr>
          <w:delText>o</w:delText>
        </w:r>
        <w:r w:rsidDel="00E810ED">
          <w:rPr>
            <w:rFonts w:ascii="Times New Roman" w:hAnsi="Times New Roman" w:cs="Times New Roman"/>
            <w:spacing w:val="-1"/>
          </w:rPr>
          <w:delText>r</w:delText>
        </w:r>
        <w:r w:rsidDel="00E810ED">
          <w:rPr>
            <w:rFonts w:ascii="Times New Roman" w:hAnsi="Times New Roman" w:cs="Times New Roman"/>
            <w:spacing w:val="1"/>
          </w:rPr>
          <w:delText>t</w:delText>
        </w:r>
        <w:r w:rsidDel="00E810ED">
          <w:rPr>
            <w:rFonts w:ascii="Times New Roman" w:hAnsi="Times New Roman" w:cs="Times New Roman"/>
            <w:spacing w:val="-1"/>
          </w:rPr>
          <w:delText>e</w:delText>
        </w:r>
        <w:r w:rsidDel="00E810ED">
          <w:rPr>
            <w:rFonts w:ascii="Times New Roman" w:hAnsi="Times New Roman" w:cs="Times New Roman"/>
          </w:rPr>
          <w:delText>d</w:delText>
        </w:r>
        <w:r w:rsidDel="00E810ED">
          <w:rPr>
            <w:rFonts w:ascii="Times New Roman" w:hAnsi="Times New Roman" w:cs="Times New Roman"/>
            <w:spacing w:val="5"/>
          </w:rPr>
          <w:delText xml:space="preserve"> </w:delText>
        </w:r>
        <w:r w:rsidDel="00E810ED">
          <w:rPr>
            <w:rFonts w:ascii="Times New Roman" w:hAnsi="Times New Roman" w:cs="Times New Roman"/>
          </w:rPr>
          <w:delText>so</w:delText>
        </w:r>
        <w:r w:rsidDel="00E810ED">
          <w:rPr>
            <w:rFonts w:ascii="Times New Roman" w:hAnsi="Times New Roman" w:cs="Times New Roman"/>
            <w:spacing w:val="1"/>
          </w:rPr>
          <w:delText>i</w:delText>
        </w:r>
        <w:r w:rsidDel="00E810ED">
          <w:rPr>
            <w:rFonts w:ascii="Times New Roman" w:hAnsi="Times New Roman" w:cs="Times New Roman"/>
          </w:rPr>
          <w:delText>l</w:delText>
        </w:r>
        <w:r w:rsidDel="00E810ED">
          <w:rPr>
            <w:rFonts w:ascii="Times New Roman" w:hAnsi="Times New Roman" w:cs="Times New Roman"/>
            <w:spacing w:val="5"/>
          </w:rPr>
          <w:delText xml:space="preserve"> </w:delText>
        </w:r>
        <w:r w:rsidDel="00E810ED">
          <w:rPr>
            <w:rFonts w:ascii="Times New Roman" w:hAnsi="Times New Roman" w:cs="Times New Roman"/>
            <w:spacing w:val="-1"/>
          </w:rPr>
          <w:delText>c</w:delText>
        </w:r>
        <w:r w:rsidDel="00E810ED">
          <w:rPr>
            <w:rFonts w:ascii="Times New Roman" w:hAnsi="Times New Roman" w:cs="Times New Roman"/>
            <w:spacing w:val="1"/>
          </w:rPr>
          <w:delText>i</w:delText>
        </w:r>
        <w:r w:rsidDel="00E810ED">
          <w:rPr>
            <w:rFonts w:ascii="Times New Roman" w:hAnsi="Times New Roman" w:cs="Times New Roman"/>
            <w:spacing w:val="-1"/>
          </w:rPr>
          <w:delText>rc</w:delText>
        </w:r>
        <w:r w:rsidDel="00E810ED">
          <w:rPr>
            <w:rFonts w:ascii="Times New Roman" w:hAnsi="Times New Roman" w:cs="Times New Roman"/>
            <w:spacing w:val="1"/>
          </w:rPr>
          <w:delText>l</w:delText>
        </w:r>
        <w:r w:rsidDel="00E810ED">
          <w:rPr>
            <w:rFonts w:ascii="Times New Roman" w:hAnsi="Times New Roman" w:cs="Times New Roman"/>
            <w:spacing w:val="-1"/>
          </w:rPr>
          <w:delText>e</w:delText>
        </w:r>
        <w:r w:rsidDel="00E810ED">
          <w:rPr>
            <w:rFonts w:ascii="Times New Roman" w:hAnsi="Times New Roman" w:cs="Times New Roman"/>
          </w:rPr>
          <w:delText>s</w:delText>
        </w:r>
        <w:r w:rsidDel="00E810ED">
          <w:rPr>
            <w:rFonts w:ascii="Times New Roman" w:hAnsi="Times New Roman" w:cs="Times New Roman"/>
            <w:spacing w:val="5"/>
          </w:rPr>
          <w:delText xml:space="preserve"> </w:delText>
        </w:r>
        <w:r w:rsidDel="00E810ED">
          <w:rPr>
            <w:rFonts w:ascii="Times New Roman" w:hAnsi="Times New Roman" w:cs="Times New Roman"/>
            <w:spacing w:val="-1"/>
          </w:rPr>
          <w:delText>ar</w:delText>
        </w:r>
        <w:r w:rsidDel="00E810ED">
          <w:rPr>
            <w:rFonts w:ascii="Times New Roman" w:hAnsi="Times New Roman" w:cs="Times New Roman"/>
          </w:rPr>
          <w:delText>e</w:delText>
        </w:r>
        <w:r w:rsidDel="00E810ED">
          <w:rPr>
            <w:rFonts w:ascii="Times New Roman" w:hAnsi="Times New Roman" w:cs="Times New Roman"/>
            <w:spacing w:val="4"/>
          </w:rPr>
          <w:delText xml:space="preserve"> </w:delText>
        </w:r>
        <w:r w:rsidDel="00E810ED">
          <w:rPr>
            <w:rFonts w:ascii="Times New Roman" w:hAnsi="Times New Roman" w:cs="Times New Roman"/>
          </w:rPr>
          <w:delText>a</w:delText>
        </w:r>
        <w:r w:rsidDel="00E810ED">
          <w:rPr>
            <w:rFonts w:ascii="Times New Roman" w:hAnsi="Times New Roman" w:cs="Times New Roman"/>
            <w:spacing w:val="4"/>
          </w:rPr>
          <w:delText xml:space="preserve"> </w:delText>
        </w:r>
        <w:r w:rsidDel="00E810ED">
          <w:rPr>
            <w:rFonts w:ascii="Times New Roman" w:hAnsi="Times New Roman" w:cs="Times New Roman"/>
            <w:spacing w:val="-1"/>
          </w:rPr>
          <w:delText>f</w:delText>
        </w:r>
        <w:r w:rsidDel="00E810ED">
          <w:rPr>
            <w:rFonts w:ascii="Times New Roman" w:hAnsi="Times New Roman" w:cs="Times New Roman"/>
          </w:rPr>
          <w:delText>o</w:delText>
        </w:r>
        <w:r w:rsidDel="00E810ED">
          <w:rPr>
            <w:rFonts w:ascii="Times New Roman" w:hAnsi="Times New Roman" w:cs="Times New Roman"/>
            <w:spacing w:val="-1"/>
          </w:rPr>
          <w:delText>r</w:delText>
        </w:r>
        <w:r w:rsidDel="00E810ED">
          <w:rPr>
            <w:rFonts w:ascii="Times New Roman" w:hAnsi="Times New Roman" w:cs="Times New Roman"/>
          </w:rPr>
          <w:delText>m</w:delText>
        </w:r>
        <w:r w:rsidDel="00E810ED">
          <w:rPr>
            <w:rFonts w:ascii="Times New Roman" w:hAnsi="Times New Roman" w:cs="Times New Roman"/>
            <w:spacing w:val="5"/>
          </w:rPr>
          <w:delText xml:space="preserve"> </w:delText>
        </w:r>
        <w:r w:rsidDel="00E810ED">
          <w:rPr>
            <w:rFonts w:ascii="Times New Roman" w:hAnsi="Times New Roman" w:cs="Times New Roman"/>
          </w:rPr>
          <w:delText>of</w:delText>
        </w:r>
        <w:r w:rsidDel="00E810ED">
          <w:rPr>
            <w:rFonts w:ascii="Times New Roman" w:hAnsi="Times New Roman" w:cs="Times New Roman"/>
            <w:spacing w:val="4"/>
          </w:rPr>
          <w:delText xml:space="preserve"> </w:delText>
        </w:r>
        <w:r w:rsidDel="00E810ED">
          <w:rPr>
            <w:rFonts w:ascii="Times New Roman" w:hAnsi="Times New Roman" w:cs="Times New Roman"/>
          </w:rPr>
          <w:delText>p</w:delText>
        </w:r>
        <w:r w:rsidDel="00E810ED">
          <w:rPr>
            <w:rFonts w:ascii="Times New Roman" w:hAnsi="Times New Roman" w:cs="Times New Roman"/>
            <w:spacing w:val="-1"/>
          </w:rPr>
          <w:delText>er</w:delText>
        </w:r>
        <w:r w:rsidDel="00E810ED">
          <w:rPr>
            <w:rFonts w:ascii="Times New Roman" w:hAnsi="Times New Roman" w:cs="Times New Roman"/>
            <w:spacing w:val="3"/>
          </w:rPr>
          <w:delText>i</w:delText>
        </w:r>
        <w:r w:rsidDel="00E810ED">
          <w:rPr>
            <w:rFonts w:ascii="Times New Roman" w:hAnsi="Times New Roman" w:cs="Times New Roman"/>
            <w:spacing w:val="-2"/>
          </w:rPr>
          <w:delText>g</w:delText>
        </w:r>
        <w:r w:rsidDel="00E810ED">
          <w:rPr>
            <w:rFonts w:ascii="Times New Roman" w:hAnsi="Times New Roman" w:cs="Times New Roman"/>
            <w:spacing w:val="1"/>
          </w:rPr>
          <w:delText>la</w:delText>
        </w:r>
        <w:r w:rsidDel="00E810ED">
          <w:rPr>
            <w:rFonts w:ascii="Times New Roman" w:hAnsi="Times New Roman" w:cs="Times New Roman"/>
            <w:spacing w:val="-1"/>
          </w:rPr>
          <w:delText>c</w:delText>
        </w:r>
        <w:r w:rsidDel="00E810ED">
          <w:rPr>
            <w:rFonts w:ascii="Times New Roman" w:hAnsi="Times New Roman" w:cs="Times New Roman"/>
            <w:spacing w:val="1"/>
          </w:rPr>
          <w:delText>i</w:delText>
        </w:r>
        <w:r w:rsidDel="00E810ED">
          <w:rPr>
            <w:rFonts w:ascii="Times New Roman" w:hAnsi="Times New Roman" w:cs="Times New Roman"/>
            <w:spacing w:val="-1"/>
          </w:rPr>
          <w:delText>a</w:delText>
        </w:r>
        <w:r w:rsidDel="00E810ED">
          <w:rPr>
            <w:rFonts w:ascii="Times New Roman" w:hAnsi="Times New Roman" w:cs="Times New Roman"/>
          </w:rPr>
          <w:delText>l</w:delText>
        </w:r>
        <w:r w:rsidDel="00E810ED">
          <w:rPr>
            <w:rFonts w:ascii="Times New Roman" w:hAnsi="Times New Roman" w:cs="Times New Roman"/>
            <w:spacing w:val="5"/>
          </w:rPr>
          <w:delText xml:space="preserve"> </w:delText>
        </w:r>
        <w:r w:rsidDel="00E810ED">
          <w:rPr>
            <w:rFonts w:ascii="Times New Roman" w:hAnsi="Times New Roman" w:cs="Times New Roman"/>
          </w:rPr>
          <w:delText>p</w:delText>
        </w:r>
        <w:r w:rsidDel="00E810ED">
          <w:rPr>
            <w:rFonts w:ascii="Times New Roman" w:hAnsi="Times New Roman" w:cs="Times New Roman"/>
            <w:spacing w:val="-1"/>
          </w:rPr>
          <w:delText>a</w:delText>
        </w:r>
        <w:r w:rsidDel="00E810ED">
          <w:rPr>
            <w:rFonts w:ascii="Times New Roman" w:hAnsi="Times New Roman" w:cs="Times New Roman"/>
            <w:spacing w:val="1"/>
          </w:rPr>
          <w:delText>tt</w:delText>
        </w:r>
        <w:r w:rsidDel="00E810ED">
          <w:rPr>
            <w:rFonts w:ascii="Times New Roman" w:hAnsi="Times New Roman" w:cs="Times New Roman"/>
            <w:spacing w:val="-1"/>
          </w:rPr>
          <w:delText>er</w:delText>
        </w:r>
        <w:r w:rsidDel="00E810ED">
          <w:rPr>
            <w:rFonts w:ascii="Times New Roman" w:hAnsi="Times New Roman" w:cs="Times New Roman"/>
          </w:rPr>
          <w:delText>n</w:delText>
        </w:r>
        <w:r w:rsidDel="00E810ED">
          <w:rPr>
            <w:rFonts w:ascii="Times New Roman" w:hAnsi="Times New Roman" w:cs="Times New Roman"/>
            <w:spacing w:val="-1"/>
          </w:rPr>
          <w:delText>e</w:delText>
        </w:r>
        <w:r w:rsidDel="00E810ED">
          <w:rPr>
            <w:rFonts w:ascii="Times New Roman" w:hAnsi="Times New Roman" w:cs="Times New Roman"/>
          </w:rPr>
          <w:delText>d</w:delText>
        </w:r>
        <w:r w:rsidDel="00E810ED">
          <w:rPr>
            <w:rFonts w:ascii="Times New Roman" w:hAnsi="Times New Roman" w:cs="Times New Roman"/>
            <w:spacing w:val="7"/>
          </w:rPr>
          <w:delText xml:space="preserve"> </w:delText>
        </w:r>
        <w:r w:rsidDel="00E810ED">
          <w:rPr>
            <w:rFonts w:ascii="Times New Roman" w:hAnsi="Times New Roman" w:cs="Times New Roman"/>
            <w:spacing w:val="-2"/>
          </w:rPr>
          <w:delText>g</w:delText>
        </w:r>
        <w:r w:rsidDel="00E810ED">
          <w:rPr>
            <w:rFonts w:ascii="Times New Roman" w:hAnsi="Times New Roman" w:cs="Times New Roman"/>
            <w:spacing w:val="-1"/>
          </w:rPr>
          <w:delText>r</w:delText>
        </w:r>
        <w:r w:rsidDel="00E810ED">
          <w:rPr>
            <w:rFonts w:ascii="Times New Roman" w:hAnsi="Times New Roman" w:cs="Times New Roman"/>
          </w:rPr>
          <w:delText>ound that is commonly noted for its striking geometric regularity and geometry.</w:delText>
        </w:r>
        <w:r w:rsidDel="00E810ED">
          <w:rPr>
            <w:rFonts w:ascii="Times New Roman" w:hAnsi="Times New Roman" w:cs="Times New Roman"/>
            <w:spacing w:val="5"/>
          </w:rPr>
          <w:delText xml:space="preserve"> </w:delText>
        </w:r>
        <w:r w:rsidR="009D37B4" w:rsidDel="00E810ED">
          <w:rPr>
            <w:rFonts w:ascii="Times New Roman" w:hAnsi="Times New Roman" w:cs="Times New Roman"/>
            <w:spacing w:val="5"/>
          </w:rPr>
          <w:delText xml:space="preserve">  </w:delText>
        </w:r>
        <w:r w:rsidR="005816D3" w:rsidDel="00E810ED">
          <w:rPr>
            <w:rFonts w:ascii="Times New Roman" w:hAnsi="Times New Roman" w:cs="Times New Roman"/>
            <w:spacing w:val="5"/>
          </w:rPr>
          <w:delText xml:space="preserve">I’d also suggest </w:delText>
        </w:r>
        <w:r w:rsidR="009D37B4" w:rsidDel="00E810ED">
          <w:rPr>
            <w:rFonts w:ascii="Times New Roman" w:hAnsi="Times New Roman" w:cs="Times New Roman"/>
            <w:spacing w:val="5"/>
          </w:rPr>
          <w:delText>adding to</w:delText>
        </w:r>
        <w:r w:rsidR="005816D3" w:rsidDel="00E810ED">
          <w:rPr>
            <w:rFonts w:ascii="Times New Roman" w:hAnsi="Times New Roman" w:cs="Times New Roman"/>
            <w:spacing w:val="5"/>
          </w:rPr>
          <w:delText xml:space="preserve"> </w:delText>
        </w:r>
        <w:r w:rsidR="005816D3" w:rsidRPr="009D37B4" w:rsidDel="00E810ED">
          <w:rPr>
            <w:rFonts w:ascii="Times New Roman" w:hAnsi="Times New Roman" w:cs="Times New Roman"/>
            <w:i/>
            <w:spacing w:val="5"/>
          </w:rPr>
          <w:delText>“</w:delText>
        </w:r>
        <w:r w:rsidR="005816D3" w:rsidRPr="009D37B4" w:rsidDel="00E810ED">
          <w:rPr>
            <w:i/>
            <w:sz w:val="23"/>
            <w:szCs w:val="23"/>
          </w:rPr>
          <w:delText>Numerical modeling</w:delText>
        </w:r>
        <w:r w:rsidR="009D37B4" w:rsidRPr="009D37B4" w:rsidDel="00E810ED">
          <w:rPr>
            <w:i/>
            <w:sz w:val="23"/>
            <w:szCs w:val="23"/>
          </w:rPr>
          <w:delText xml:space="preserve"> suggests</w:delText>
        </w:r>
        <w:r w:rsidR="005816D3" w:rsidRPr="009D37B4" w:rsidDel="00E810ED">
          <w:rPr>
            <w:i/>
            <w:sz w:val="23"/>
            <w:szCs w:val="23"/>
          </w:rPr>
          <w:delText>”</w:delText>
        </w:r>
        <w:r w:rsidR="005816D3" w:rsidDel="00E810ED">
          <w:rPr>
            <w:sz w:val="23"/>
            <w:szCs w:val="23"/>
          </w:rPr>
          <w:delText xml:space="preserve"> to </w:delText>
        </w:r>
        <w:r w:rsidR="009D37B4" w:rsidDel="00E810ED">
          <w:rPr>
            <w:sz w:val="23"/>
            <w:szCs w:val="23"/>
          </w:rPr>
          <w:delText xml:space="preserve">read </w:delText>
        </w:r>
        <w:r w:rsidR="005816D3" w:rsidRPr="009D37B4" w:rsidDel="00E810ED">
          <w:rPr>
            <w:i/>
            <w:sz w:val="23"/>
            <w:szCs w:val="23"/>
          </w:rPr>
          <w:delText>“Field observati</w:delText>
        </w:r>
        <w:r w:rsidR="009D37B4" w:rsidRPr="009D37B4" w:rsidDel="00E810ED">
          <w:rPr>
            <w:i/>
            <w:sz w:val="23"/>
            <w:szCs w:val="23"/>
          </w:rPr>
          <w:delText xml:space="preserve">ons and measurements, and </w:delText>
        </w:r>
        <w:r w:rsidR="005816D3" w:rsidRPr="009D37B4" w:rsidDel="00E810ED">
          <w:rPr>
            <w:i/>
            <w:sz w:val="23"/>
            <w:szCs w:val="23"/>
          </w:rPr>
          <w:delText>numerical modeling</w:delText>
        </w:r>
        <w:r w:rsidR="009D37B4" w:rsidRPr="009D37B4" w:rsidDel="00E810ED">
          <w:rPr>
            <w:i/>
            <w:sz w:val="23"/>
            <w:szCs w:val="23"/>
          </w:rPr>
          <w:delText xml:space="preserve"> suggest</w:delText>
        </w:r>
        <w:r w:rsidR="005816D3" w:rsidRPr="009D37B4" w:rsidDel="00E810ED">
          <w:rPr>
            <w:i/>
            <w:sz w:val="23"/>
            <w:szCs w:val="23"/>
          </w:rPr>
          <w:delText>….</w:delText>
        </w:r>
      </w:del>
    </w:p>
    <w:p w14:paraId="4C6F61A0" w14:textId="77777777" w:rsidR="000D4616" w:rsidRDefault="000D4616" w:rsidP="00A50D85">
      <w:pPr>
        <w:widowControl w:val="0"/>
        <w:autoSpaceDE w:val="0"/>
        <w:autoSpaceDN w:val="0"/>
        <w:adjustRightInd w:val="0"/>
        <w:spacing w:before="72"/>
        <w:ind w:left="720" w:right="-20"/>
        <w:rPr>
          <w:rFonts w:ascii="Times New Roman" w:hAnsi="Times New Roman" w:cs="Times New Roman"/>
          <w:spacing w:val="5"/>
        </w:rPr>
      </w:pPr>
    </w:p>
    <w:p w14:paraId="5D919405" w14:textId="1C440967" w:rsidR="00A50D85" w:rsidRDefault="00A50D85" w:rsidP="00A50D85">
      <w:pPr>
        <w:pStyle w:val="Default"/>
        <w:ind w:left="720"/>
        <w:rPr>
          <w:sz w:val="23"/>
          <w:szCs w:val="23"/>
        </w:rPr>
      </w:pPr>
      <w:r>
        <w:rPr>
          <w:spacing w:val="5"/>
        </w:rPr>
        <w:t>13. I’d change “</w:t>
      </w:r>
      <w:r>
        <w:rPr>
          <w:sz w:val="23"/>
          <w:szCs w:val="23"/>
        </w:rPr>
        <w:t>iterative burying and resurfacing” to “cyclic burial and exhumation”</w:t>
      </w:r>
    </w:p>
    <w:p w14:paraId="343F2BDA" w14:textId="77777777" w:rsidR="00173103" w:rsidRDefault="00173103" w:rsidP="00A50D85">
      <w:pPr>
        <w:pStyle w:val="Default"/>
        <w:ind w:left="720"/>
      </w:pPr>
    </w:p>
    <w:p w14:paraId="76821E09" w14:textId="53C33C7A" w:rsidR="00173103" w:rsidRPr="00A50D85" w:rsidRDefault="00173103" w:rsidP="00A50D85">
      <w:pPr>
        <w:pStyle w:val="Default"/>
        <w:ind w:left="720"/>
      </w:pPr>
      <w:r>
        <w:t>15. delete last word “to”</w:t>
      </w:r>
    </w:p>
    <w:p w14:paraId="68011502" w14:textId="77777777" w:rsidR="00946758" w:rsidRDefault="00946758" w:rsidP="00946758">
      <w:pPr>
        <w:widowControl w:val="0"/>
        <w:autoSpaceDE w:val="0"/>
        <w:autoSpaceDN w:val="0"/>
        <w:adjustRightInd w:val="0"/>
        <w:spacing w:before="72"/>
        <w:ind w:left="226" w:right="-20"/>
        <w:rPr>
          <w:rFonts w:ascii="Times New Roman" w:hAnsi="Times New Roman" w:cs="Times New Roman"/>
          <w:spacing w:val="5"/>
        </w:rPr>
      </w:pPr>
    </w:p>
    <w:p w14:paraId="0B820DCE" w14:textId="77777777" w:rsidR="00173103" w:rsidRDefault="00173103" w:rsidP="00946758">
      <w:pPr>
        <w:widowControl w:val="0"/>
        <w:autoSpaceDE w:val="0"/>
        <w:autoSpaceDN w:val="0"/>
        <w:adjustRightInd w:val="0"/>
        <w:spacing w:before="72"/>
        <w:ind w:left="226" w:right="-20"/>
        <w:rPr>
          <w:rFonts w:ascii="Times New Roman" w:hAnsi="Times New Roman" w:cs="Times New Roman"/>
          <w:spacing w:val="5"/>
        </w:rPr>
      </w:pPr>
    </w:p>
    <w:p w14:paraId="17585EF2" w14:textId="77777777" w:rsidR="00173103" w:rsidRDefault="00173103" w:rsidP="00946758">
      <w:pPr>
        <w:widowControl w:val="0"/>
        <w:autoSpaceDE w:val="0"/>
        <w:autoSpaceDN w:val="0"/>
        <w:adjustRightInd w:val="0"/>
        <w:spacing w:before="72"/>
        <w:ind w:left="226" w:right="-20"/>
        <w:rPr>
          <w:rFonts w:ascii="Times New Roman" w:hAnsi="Times New Roman" w:cs="Times New Roman"/>
          <w:spacing w:val="5"/>
        </w:rPr>
      </w:pPr>
    </w:p>
    <w:p w14:paraId="0C8FDE6C" w14:textId="77777777" w:rsidR="00946758" w:rsidRDefault="00946758" w:rsidP="00946758">
      <w:pPr>
        <w:widowControl w:val="0"/>
        <w:autoSpaceDE w:val="0"/>
        <w:autoSpaceDN w:val="0"/>
        <w:adjustRightInd w:val="0"/>
        <w:spacing w:before="72"/>
        <w:ind w:left="226" w:right="-20"/>
        <w:rPr>
          <w:rFonts w:ascii="Times New Roman" w:hAnsi="Times New Roman" w:cs="Times New Roman"/>
          <w:spacing w:val="5"/>
        </w:rPr>
      </w:pPr>
    </w:p>
    <w:p w14:paraId="06548FE8" w14:textId="77777777" w:rsidR="00946758" w:rsidRDefault="00946758" w:rsidP="00946758">
      <w:pPr>
        <w:widowControl w:val="0"/>
        <w:autoSpaceDE w:val="0"/>
        <w:autoSpaceDN w:val="0"/>
        <w:adjustRightInd w:val="0"/>
        <w:spacing w:before="72"/>
        <w:ind w:left="226" w:right="-20"/>
        <w:rPr>
          <w:rFonts w:ascii="Arial" w:hAnsi="Arial" w:cs="Arial"/>
          <w:sz w:val="32"/>
          <w:szCs w:val="32"/>
        </w:rPr>
      </w:pPr>
      <w:r>
        <w:rPr>
          <w:rFonts w:ascii="Times New Roman" w:hAnsi="Times New Roman" w:cs="Times New Roman"/>
        </w:rPr>
        <w:t xml:space="preserve">1                     </w:t>
      </w:r>
      <w:r>
        <w:rPr>
          <w:rFonts w:ascii="Times New Roman" w:hAnsi="Times New Roman" w:cs="Times New Roman"/>
          <w:spacing w:val="22"/>
        </w:rPr>
        <w:t xml:space="preserve"> </w:t>
      </w:r>
      <w:r>
        <w:rPr>
          <w:rFonts w:ascii="Arial" w:hAnsi="Arial" w:cs="Arial"/>
          <w:spacing w:val="1"/>
          <w:sz w:val="32"/>
          <w:szCs w:val="32"/>
        </w:rPr>
        <w:t>S</w:t>
      </w:r>
      <w:r>
        <w:rPr>
          <w:rFonts w:ascii="Arial" w:hAnsi="Arial" w:cs="Arial"/>
          <w:spacing w:val="-1"/>
          <w:sz w:val="32"/>
          <w:szCs w:val="32"/>
        </w:rPr>
        <w:t>u</w:t>
      </w:r>
      <w:r>
        <w:rPr>
          <w:rFonts w:ascii="Arial" w:hAnsi="Arial" w:cs="Arial"/>
          <w:spacing w:val="1"/>
          <w:sz w:val="32"/>
          <w:szCs w:val="32"/>
        </w:rPr>
        <w:t>r</w:t>
      </w:r>
      <w:r>
        <w:rPr>
          <w:rFonts w:ascii="Arial" w:hAnsi="Arial" w:cs="Arial"/>
          <w:spacing w:val="-1"/>
          <w:sz w:val="32"/>
          <w:szCs w:val="32"/>
        </w:rPr>
        <w:t>f</w:t>
      </w:r>
      <w:r>
        <w:rPr>
          <w:rFonts w:ascii="Arial" w:hAnsi="Arial" w:cs="Arial"/>
          <w:sz w:val="32"/>
          <w:szCs w:val="32"/>
        </w:rPr>
        <w:t>ace</w:t>
      </w:r>
      <w:r>
        <w:rPr>
          <w:rFonts w:ascii="Arial" w:hAnsi="Arial" w:cs="Arial"/>
          <w:spacing w:val="63"/>
          <w:sz w:val="32"/>
          <w:szCs w:val="32"/>
        </w:rPr>
        <w:t xml:space="preserve"> </w:t>
      </w:r>
      <w:r>
        <w:rPr>
          <w:rFonts w:ascii="Arial" w:hAnsi="Arial" w:cs="Arial"/>
          <w:w w:val="108"/>
          <w:sz w:val="32"/>
          <w:szCs w:val="32"/>
        </w:rPr>
        <w:t>k</w:t>
      </w:r>
      <w:r>
        <w:rPr>
          <w:rFonts w:ascii="Arial" w:hAnsi="Arial" w:cs="Arial"/>
          <w:spacing w:val="3"/>
          <w:w w:val="108"/>
          <w:sz w:val="32"/>
          <w:szCs w:val="32"/>
        </w:rPr>
        <w:t>i</w:t>
      </w:r>
      <w:r>
        <w:rPr>
          <w:rFonts w:ascii="Arial" w:hAnsi="Arial" w:cs="Arial"/>
          <w:spacing w:val="-1"/>
          <w:w w:val="108"/>
          <w:sz w:val="32"/>
          <w:szCs w:val="32"/>
        </w:rPr>
        <w:t>n</w:t>
      </w:r>
      <w:r>
        <w:rPr>
          <w:rFonts w:ascii="Arial" w:hAnsi="Arial" w:cs="Arial"/>
          <w:spacing w:val="3"/>
          <w:w w:val="108"/>
          <w:sz w:val="32"/>
          <w:szCs w:val="32"/>
        </w:rPr>
        <w:t>e</w:t>
      </w:r>
      <w:r>
        <w:rPr>
          <w:rFonts w:ascii="Arial" w:hAnsi="Arial" w:cs="Arial"/>
          <w:spacing w:val="-1"/>
          <w:w w:val="108"/>
          <w:sz w:val="32"/>
          <w:szCs w:val="32"/>
        </w:rPr>
        <w:t>m</w:t>
      </w:r>
      <w:r>
        <w:rPr>
          <w:rFonts w:ascii="Arial" w:hAnsi="Arial" w:cs="Arial"/>
          <w:spacing w:val="2"/>
          <w:w w:val="108"/>
          <w:sz w:val="32"/>
          <w:szCs w:val="32"/>
        </w:rPr>
        <w:t>a</w:t>
      </w:r>
      <w:r>
        <w:rPr>
          <w:rFonts w:ascii="Arial" w:hAnsi="Arial" w:cs="Arial"/>
          <w:spacing w:val="-1"/>
          <w:w w:val="108"/>
          <w:sz w:val="32"/>
          <w:szCs w:val="32"/>
        </w:rPr>
        <w:t>t</w:t>
      </w:r>
      <w:r>
        <w:rPr>
          <w:rFonts w:ascii="Arial" w:hAnsi="Arial" w:cs="Arial"/>
          <w:w w:val="108"/>
          <w:sz w:val="32"/>
          <w:szCs w:val="32"/>
        </w:rPr>
        <w:t>ics</w:t>
      </w:r>
      <w:r>
        <w:rPr>
          <w:rFonts w:ascii="Arial" w:hAnsi="Arial" w:cs="Arial"/>
          <w:spacing w:val="-1"/>
          <w:w w:val="108"/>
          <w:sz w:val="32"/>
          <w:szCs w:val="32"/>
        </w:rPr>
        <w:t xml:space="preserve"> </w:t>
      </w:r>
      <w:r>
        <w:rPr>
          <w:rFonts w:ascii="Arial" w:hAnsi="Arial" w:cs="Arial"/>
          <w:spacing w:val="2"/>
          <w:sz w:val="32"/>
          <w:szCs w:val="32"/>
        </w:rPr>
        <w:t>o</w:t>
      </w:r>
      <w:r>
        <w:rPr>
          <w:rFonts w:ascii="Arial" w:hAnsi="Arial" w:cs="Arial"/>
          <w:sz w:val="32"/>
          <w:szCs w:val="32"/>
        </w:rPr>
        <w:t>f</w:t>
      </w:r>
      <w:r>
        <w:rPr>
          <w:rFonts w:ascii="Arial" w:hAnsi="Arial" w:cs="Arial"/>
          <w:spacing w:val="33"/>
          <w:sz w:val="32"/>
          <w:szCs w:val="32"/>
        </w:rPr>
        <w:t xml:space="preserve"> </w:t>
      </w:r>
      <w:r>
        <w:rPr>
          <w:rFonts w:ascii="Arial" w:hAnsi="Arial" w:cs="Arial"/>
          <w:spacing w:val="-1"/>
          <w:w w:val="108"/>
          <w:sz w:val="32"/>
          <w:szCs w:val="32"/>
        </w:rPr>
        <w:t>p</w:t>
      </w:r>
      <w:r>
        <w:rPr>
          <w:rFonts w:ascii="Arial" w:hAnsi="Arial" w:cs="Arial"/>
          <w:w w:val="108"/>
          <w:sz w:val="32"/>
          <w:szCs w:val="32"/>
        </w:rPr>
        <w:t>e</w:t>
      </w:r>
      <w:r>
        <w:rPr>
          <w:rFonts w:ascii="Arial" w:hAnsi="Arial" w:cs="Arial"/>
          <w:spacing w:val="1"/>
          <w:w w:val="108"/>
          <w:sz w:val="32"/>
          <w:szCs w:val="32"/>
        </w:rPr>
        <w:t>r</w:t>
      </w:r>
      <w:r>
        <w:rPr>
          <w:rFonts w:ascii="Arial" w:hAnsi="Arial" w:cs="Arial"/>
          <w:spacing w:val="3"/>
          <w:w w:val="108"/>
          <w:sz w:val="32"/>
          <w:szCs w:val="32"/>
        </w:rPr>
        <w:t>i</w:t>
      </w:r>
      <w:r>
        <w:rPr>
          <w:rFonts w:ascii="Arial" w:hAnsi="Arial" w:cs="Arial"/>
          <w:spacing w:val="-1"/>
          <w:w w:val="108"/>
          <w:sz w:val="32"/>
          <w:szCs w:val="32"/>
        </w:rPr>
        <w:t>g</w:t>
      </w:r>
      <w:r>
        <w:rPr>
          <w:rFonts w:ascii="Arial" w:hAnsi="Arial" w:cs="Arial"/>
          <w:w w:val="108"/>
          <w:sz w:val="32"/>
          <w:szCs w:val="32"/>
        </w:rPr>
        <w:t>lac</w:t>
      </w:r>
      <w:r>
        <w:rPr>
          <w:rFonts w:ascii="Arial" w:hAnsi="Arial" w:cs="Arial"/>
          <w:spacing w:val="3"/>
          <w:w w:val="108"/>
          <w:sz w:val="32"/>
          <w:szCs w:val="32"/>
        </w:rPr>
        <w:t>i</w:t>
      </w:r>
      <w:r>
        <w:rPr>
          <w:rFonts w:ascii="Arial" w:hAnsi="Arial" w:cs="Arial"/>
          <w:w w:val="108"/>
          <w:sz w:val="32"/>
          <w:szCs w:val="32"/>
        </w:rPr>
        <w:t>al</w:t>
      </w:r>
      <w:r>
        <w:rPr>
          <w:rFonts w:ascii="Arial" w:hAnsi="Arial" w:cs="Arial"/>
          <w:spacing w:val="6"/>
          <w:w w:val="108"/>
          <w:sz w:val="32"/>
          <w:szCs w:val="32"/>
        </w:rPr>
        <w:t xml:space="preserve"> </w:t>
      </w:r>
      <w:r>
        <w:rPr>
          <w:rFonts w:ascii="Arial" w:hAnsi="Arial" w:cs="Arial"/>
          <w:sz w:val="32"/>
          <w:szCs w:val="32"/>
        </w:rPr>
        <w:t>s</w:t>
      </w:r>
      <w:r>
        <w:rPr>
          <w:rFonts w:ascii="Arial" w:hAnsi="Arial" w:cs="Arial"/>
          <w:spacing w:val="-1"/>
          <w:sz w:val="32"/>
          <w:szCs w:val="32"/>
        </w:rPr>
        <w:t>o</w:t>
      </w:r>
      <w:r>
        <w:rPr>
          <w:rFonts w:ascii="Arial" w:hAnsi="Arial" w:cs="Arial"/>
          <w:spacing w:val="1"/>
          <w:sz w:val="32"/>
          <w:szCs w:val="32"/>
        </w:rPr>
        <w:t>r</w:t>
      </w:r>
      <w:r>
        <w:rPr>
          <w:rFonts w:ascii="Arial" w:hAnsi="Arial" w:cs="Arial"/>
          <w:spacing w:val="-1"/>
          <w:sz w:val="32"/>
          <w:szCs w:val="32"/>
        </w:rPr>
        <w:t>t</w:t>
      </w:r>
      <w:r>
        <w:rPr>
          <w:rFonts w:ascii="Arial" w:hAnsi="Arial" w:cs="Arial"/>
          <w:spacing w:val="3"/>
          <w:sz w:val="32"/>
          <w:szCs w:val="32"/>
        </w:rPr>
        <w:t>e</w:t>
      </w:r>
      <w:r>
        <w:rPr>
          <w:rFonts w:ascii="Arial" w:hAnsi="Arial" w:cs="Arial"/>
          <w:sz w:val="32"/>
          <w:szCs w:val="32"/>
        </w:rPr>
        <w:t>d</w:t>
      </w:r>
      <w:r>
        <w:rPr>
          <w:rFonts w:ascii="Arial" w:hAnsi="Arial" w:cs="Arial"/>
          <w:spacing w:val="82"/>
          <w:sz w:val="32"/>
          <w:szCs w:val="32"/>
        </w:rPr>
        <w:t xml:space="preserve"> </w:t>
      </w:r>
      <w:r>
        <w:rPr>
          <w:rFonts w:ascii="Arial" w:hAnsi="Arial" w:cs="Arial"/>
          <w:sz w:val="32"/>
          <w:szCs w:val="32"/>
        </w:rPr>
        <w:t>ci</w:t>
      </w:r>
      <w:r>
        <w:rPr>
          <w:rFonts w:ascii="Arial" w:hAnsi="Arial" w:cs="Arial"/>
          <w:spacing w:val="1"/>
          <w:sz w:val="32"/>
          <w:szCs w:val="32"/>
        </w:rPr>
        <w:t>r</w:t>
      </w:r>
      <w:r>
        <w:rPr>
          <w:rFonts w:ascii="Arial" w:hAnsi="Arial" w:cs="Arial"/>
          <w:sz w:val="32"/>
          <w:szCs w:val="32"/>
        </w:rPr>
        <w:t xml:space="preserve">cles </w:t>
      </w:r>
      <w:r>
        <w:rPr>
          <w:rFonts w:ascii="Arial" w:hAnsi="Arial" w:cs="Arial"/>
          <w:spacing w:val="16"/>
          <w:sz w:val="32"/>
          <w:szCs w:val="32"/>
        </w:rPr>
        <w:t xml:space="preserve"> </w:t>
      </w:r>
      <w:r>
        <w:rPr>
          <w:rFonts w:ascii="Arial" w:hAnsi="Arial" w:cs="Arial"/>
          <w:spacing w:val="-1"/>
          <w:w w:val="109"/>
          <w:sz w:val="32"/>
          <w:szCs w:val="32"/>
        </w:rPr>
        <w:t>u</w:t>
      </w:r>
      <w:r>
        <w:rPr>
          <w:rFonts w:ascii="Arial" w:hAnsi="Arial" w:cs="Arial"/>
          <w:w w:val="112"/>
          <w:sz w:val="32"/>
          <w:szCs w:val="32"/>
        </w:rPr>
        <w:t>si</w:t>
      </w:r>
      <w:r>
        <w:rPr>
          <w:rFonts w:ascii="Arial" w:hAnsi="Arial" w:cs="Arial"/>
          <w:spacing w:val="2"/>
          <w:w w:val="112"/>
          <w:sz w:val="32"/>
          <w:szCs w:val="32"/>
        </w:rPr>
        <w:t>n</w:t>
      </w:r>
      <w:r>
        <w:rPr>
          <w:rFonts w:ascii="Arial" w:hAnsi="Arial" w:cs="Arial"/>
          <w:w w:val="109"/>
          <w:sz w:val="32"/>
          <w:szCs w:val="32"/>
        </w:rPr>
        <w:t>g</w:t>
      </w:r>
    </w:p>
    <w:p w14:paraId="7521735F" w14:textId="77777777" w:rsidR="00946758" w:rsidRDefault="00946758" w:rsidP="00946758">
      <w:pPr>
        <w:widowControl w:val="0"/>
        <w:autoSpaceDE w:val="0"/>
        <w:autoSpaceDN w:val="0"/>
        <w:adjustRightInd w:val="0"/>
        <w:spacing w:before="4" w:line="180" w:lineRule="exact"/>
        <w:rPr>
          <w:rFonts w:ascii="Arial" w:hAnsi="Arial" w:cs="Arial"/>
          <w:sz w:val="18"/>
          <w:szCs w:val="18"/>
        </w:rPr>
      </w:pPr>
    </w:p>
    <w:p w14:paraId="1F53F747" w14:textId="77777777" w:rsidR="00946758" w:rsidRDefault="00946758" w:rsidP="00946758">
      <w:pPr>
        <w:widowControl w:val="0"/>
        <w:autoSpaceDE w:val="0"/>
        <w:autoSpaceDN w:val="0"/>
        <w:adjustRightInd w:val="0"/>
        <w:ind w:left="226" w:right="-20"/>
        <w:rPr>
          <w:rFonts w:ascii="Arial" w:hAnsi="Arial" w:cs="Arial"/>
          <w:sz w:val="32"/>
          <w:szCs w:val="32"/>
        </w:rPr>
      </w:pPr>
      <w:r>
        <w:rPr>
          <w:rFonts w:ascii="Times New Roman" w:hAnsi="Times New Roman" w:cs="Times New Roman"/>
        </w:rPr>
        <w:t xml:space="preserve">2                                             </w:t>
      </w:r>
      <w:r>
        <w:rPr>
          <w:rFonts w:ascii="Times New Roman" w:hAnsi="Times New Roman" w:cs="Times New Roman"/>
          <w:spacing w:val="38"/>
        </w:rPr>
        <w:t xml:space="preserve"> </w:t>
      </w:r>
      <w:r>
        <w:rPr>
          <w:rFonts w:ascii="Arial" w:hAnsi="Arial" w:cs="Arial"/>
          <w:w w:val="109"/>
          <w:sz w:val="32"/>
          <w:szCs w:val="32"/>
        </w:rPr>
        <w:t>s</w:t>
      </w:r>
      <w:r>
        <w:rPr>
          <w:rFonts w:ascii="Arial" w:hAnsi="Arial" w:cs="Arial"/>
          <w:spacing w:val="-1"/>
          <w:w w:val="109"/>
          <w:sz w:val="32"/>
          <w:szCs w:val="32"/>
        </w:rPr>
        <w:t>t</w:t>
      </w:r>
      <w:r>
        <w:rPr>
          <w:rFonts w:ascii="Arial" w:hAnsi="Arial" w:cs="Arial"/>
          <w:spacing w:val="1"/>
          <w:w w:val="109"/>
          <w:sz w:val="32"/>
          <w:szCs w:val="32"/>
        </w:rPr>
        <w:t>r</w:t>
      </w:r>
      <w:r>
        <w:rPr>
          <w:rFonts w:ascii="Arial" w:hAnsi="Arial" w:cs="Arial"/>
          <w:spacing w:val="-1"/>
          <w:w w:val="109"/>
          <w:sz w:val="32"/>
          <w:szCs w:val="32"/>
        </w:rPr>
        <w:t>u</w:t>
      </w:r>
      <w:r>
        <w:rPr>
          <w:rFonts w:ascii="Arial" w:hAnsi="Arial" w:cs="Arial"/>
          <w:w w:val="109"/>
          <w:sz w:val="32"/>
          <w:szCs w:val="32"/>
        </w:rPr>
        <w:t>c</w:t>
      </w:r>
      <w:r>
        <w:rPr>
          <w:rFonts w:ascii="Arial" w:hAnsi="Arial" w:cs="Arial"/>
          <w:spacing w:val="2"/>
          <w:w w:val="109"/>
          <w:sz w:val="32"/>
          <w:szCs w:val="32"/>
        </w:rPr>
        <w:t>t</w:t>
      </w:r>
      <w:r>
        <w:rPr>
          <w:rFonts w:ascii="Arial" w:hAnsi="Arial" w:cs="Arial"/>
          <w:spacing w:val="-1"/>
          <w:w w:val="109"/>
          <w:sz w:val="32"/>
          <w:szCs w:val="32"/>
        </w:rPr>
        <w:t>u</w:t>
      </w:r>
      <w:r>
        <w:rPr>
          <w:rFonts w:ascii="Arial" w:hAnsi="Arial" w:cs="Arial"/>
          <w:spacing w:val="1"/>
          <w:w w:val="109"/>
          <w:sz w:val="32"/>
          <w:szCs w:val="32"/>
        </w:rPr>
        <w:t>r</w:t>
      </w:r>
      <w:r>
        <w:rPr>
          <w:rFonts w:ascii="Arial" w:hAnsi="Arial" w:cs="Arial"/>
          <w:w w:val="109"/>
          <w:sz w:val="32"/>
          <w:szCs w:val="32"/>
        </w:rPr>
        <w:t>e</w:t>
      </w:r>
      <w:r>
        <w:rPr>
          <w:rFonts w:ascii="Arial" w:hAnsi="Arial" w:cs="Arial"/>
          <w:spacing w:val="2"/>
          <w:w w:val="109"/>
          <w:sz w:val="32"/>
          <w:szCs w:val="32"/>
        </w:rPr>
        <w:t>-</w:t>
      </w:r>
      <w:r>
        <w:rPr>
          <w:rFonts w:ascii="Arial" w:hAnsi="Arial" w:cs="Arial"/>
          <w:spacing w:val="-1"/>
          <w:w w:val="109"/>
          <w:sz w:val="32"/>
          <w:szCs w:val="32"/>
        </w:rPr>
        <w:t>f</w:t>
      </w:r>
      <w:r>
        <w:rPr>
          <w:rFonts w:ascii="Arial" w:hAnsi="Arial" w:cs="Arial"/>
          <w:spacing w:val="1"/>
          <w:w w:val="109"/>
          <w:sz w:val="32"/>
          <w:szCs w:val="32"/>
        </w:rPr>
        <w:t>r</w:t>
      </w:r>
      <w:r>
        <w:rPr>
          <w:rFonts w:ascii="Arial" w:hAnsi="Arial" w:cs="Arial"/>
          <w:spacing w:val="2"/>
          <w:w w:val="109"/>
          <w:sz w:val="32"/>
          <w:szCs w:val="32"/>
        </w:rPr>
        <w:t>o</w:t>
      </w:r>
      <w:r>
        <w:rPr>
          <w:rFonts w:ascii="Arial" w:hAnsi="Arial" w:cs="Arial"/>
          <w:spacing w:val="-1"/>
          <w:w w:val="109"/>
          <w:sz w:val="32"/>
          <w:szCs w:val="32"/>
        </w:rPr>
        <w:t>m</w:t>
      </w:r>
      <w:r>
        <w:rPr>
          <w:rFonts w:ascii="Arial" w:hAnsi="Arial" w:cs="Arial"/>
          <w:spacing w:val="2"/>
          <w:w w:val="109"/>
          <w:sz w:val="32"/>
          <w:szCs w:val="32"/>
        </w:rPr>
        <w:t>-</w:t>
      </w:r>
      <w:r>
        <w:rPr>
          <w:rFonts w:ascii="Arial" w:hAnsi="Arial" w:cs="Arial"/>
          <w:spacing w:val="-1"/>
          <w:w w:val="109"/>
          <w:sz w:val="32"/>
          <w:szCs w:val="32"/>
        </w:rPr>
        <w:t>mot</w:t>
      </w:r>
      <w:r>
        <w:rPr>
          <w:rFonts w:ascii="Arial" w:hAnsi="Arial" w:cs="Arial"/>
          <w:spacing w:val="3"/>
          <w:w w:val="109"/>
          <w:sz w:val="32"/>
          <w:szCs w:val="32"/>
        </w:rPr>
        <w:t>i</w:t>
      </w:r>
      <w:r>
        <w:rPr>
          <w:rFonts w:ascii="Arial" w:hAnsi="Arial" w:cs="Arial"/>
          <w:spacing w:val="-1"/>
          <w:w w:val="109"/>
          <w:sz w:val="32"/>
          <w:szCs w:val="32"/>
        </w:rPr>
        <w:t>o</w:t>
      </w:r>
      <w:r>
        <w:rPr>
          <w:rFonts w:ascii="Arial" w:hAnsi="Arial" w:cs="Arial"/>
          <w:w w:val="109"/>
          <w:sz w:val="32"/>
          <w:szCs w:val="32"/>
        </w:rPr>
        <w:t>n</w:t>
      </w:r>
      <w:r>
        <w:rPr>
          <w:rFonts w:ascii="Arial" w:hAnsi="Arial" w:cs="Arial"/>
          <w:spacing w:val="16"/>
          <w:w w:val="109"/>
          <w:sz w:val="32"/>
          <w:szCs w:val="32"/>
        </w:rPr>
        <w:t xml:space="preserve"> </w:t>
      </w:r>
      <w:r>
        <w:rPr>
          <w:rFonts w:ascii="Arial" w:hAnsi="Arial" w:cs="Arial"/>
          <w:spacing w:val="-1"/>
          <w:w w:val="106"/>
          <w:sz w:val="32"/>
          <w:szCs w:val="32"/>
        </w:rPr>
        <w:t>t</w:t>
      </w:r>
      <w:r>
        <w:rPr>
          <w:rFonts w:ascii="Arial" w:hAnsi="Arial" w:cs="Arial"/>
          <w:w w:val="106"/>
          <w:sz w:val="32"/>
          <w:szCs w:val="32"/>
        </w:rPr>
        <w:t>e</w:t>
      </w:r>
      <w:r>
        <w:rPr>
          <w:rFonts w:ascii="Arial" w:hAnsi="Arial" w:cs="Arial"/>
          <w:spacing w:val="3"/>
          <w:w w:val="110"/>
          <w:sz w:val="32"/>
          <w:szCs w:val="32"/>
        </w:rPr>
        <w:t>c</w:t>
      </w:r>
      <w:r>
        <w:rPr>
          <w:rFonts w:ascii="Arial" w:hAnsi="Arial" w:cs="Arial"/>
          <w:spacing w:val="-1"/>
          <w:w w:val="109"/>
          <w:sz w:val="32"/>
          <w:szCs w:val="32"/>
        </w:rPr>
        <w:t>hn</w:t>
      </w:r>
      <w:r>
        <w:rPr>
          <w:rFonts w:ascii="Arial" w:hAnsi="Arial" w:cs="Arial"/>
          <w:spacing w:val="2"/>
          <w:w w:val="109"/>
          <w:sz w:val="32"/>
          <w:szCs w:val="32"/>
        </w:rPr>
        <w:t>o</w:t>
      </w:r>
      <w:r>
        <w:rPr>
          <w:rFonts w:ascii="Arial" w:hAnsi="Arial" w:cs="Arial"/>
          <w:spacing w:val="3"/>
          <w:w w:val="124"/>
          <w:sz w:val="32"/>
          <w:szCs w:val="32"/>
        </w:rPr>
        <w:t>l</w:t>
      </w:r>
      <w:r>
        <w:rPr>
          <w:rFonts w:ascii="Arial" w:hAnsi="Arial" w:cs="Arial"/>
          <w:spacing w:val="-1"/>
          <w:w w:val="109"/>
          <w:sz w:val="32"/>
          <w:szCs w:val="32"/>
        </w:rPr>
        <w:t>o</w:t>
      </w:r>
      <w:r>
        <w:rPr>
          <w:rFonts w:ascii="Arial" w:hAnsi="Arial" w:cs="Arial"/>
          <w:spacing w:val="4"/>
          <w:w w:val="109"/>
          <w:sz w:val="32"/>
          <w:szCs w:val="32"/>
        </w:rPr>
        <w:t>g</w:t>
      </w:r>
      <w:r>
        <w:rPr>
          <w:rFonts w:ascii="Arial" w:hAnsi="Arial" w:cs="Arial"/>
          <w:w w:val="110"/>
          <w:sz w:val="32"/>
          <w:szCs w:val="32"/>
        </w:rPr>
        <w:t>y</w:t>
      </w:r>
    </w:p>
    <w:p w14:paraId="73422AB1" w14:textId="77777777" w:rsidR="00946758" w:rsidRDefault="00946758" w:rsidP="00946758">
      <w:pPr>
        <w:widowControl w:val="0"/>
        <w:autoSpaceDE w:val="0"/>
        <w:autoSpaceDN w:val="0"/>
        <w:adjustRightInd w:val="0"/>
        <w:spacing w:before="6" w:line="240" w:lineRule="exact"/>
        <w:rPr>
          <w:rFonts w:ascii="Arial" w:hAnsi="Arial" w:cs="Arial"/>
        </w:rPr>
      </w:pPr>
    </w:p>
    <w:p w14:paraId="4C6CC894" w14:textId="77777777" w:rsidR="00946758" w:rsidRDefault="00946758" w:rsidP="00946758">
      <w:pPr>
        <w:widowControl w:val="0"/>
        <w:autoSpaceDE w:val="0"/>
        <w:autoSpaceDN w:val="0"/>
        <w:adjustRightInd w:val="0"/>
        <w:ind w:left="226" w:right="-20"/>
        <w:rPr>
          <w:rFonts w:ascii="Times New Roman" w:hAnsi="Times New Roman" w:cs="Times New Roman"/>
        </w:rPr>
      </w:pPr>
      <w:r>
        <w:rPr>
          <w:rFonts w:ascii="Times New Roman" w:hAnsi="Times New Roman" w:cs="Times New Roman"/>
        </w:rPr>
        <w:t>3</w:t>
      </w:r>
    </w:p>
    <w:p w14:paraId="0457AE69" w14:textId="77777777" w:rsidR="00946758" w:rsidRDefault="00946758" w:rsidP="00946758">
      <w:pPr>
        <w:widowControl w:val="0"/>
        <w:autoSpaceDE w:val="0"/>
        <w:autoSpaceDN w:val="0"/>
        <w:adjustRightInd w:val="0"/>
        <w:spacing w:before="19" w:line="200" w:lineRule="exact"/>
        <w:rPr>
          <w:rFonts w:ascii="Times New Roman" w:hAnsi="Times New Roman" w:cs="Times New Roman"/>
          <w:sz w:val="20"/>
          <w:szCs w:val="20"/>
        </w:rPr>
      </w:pPr>
    </w:p>
    <w:p w14:paraId="32CAA10D" w14:textId="77777777" w:rsidR="00946758" w:rsidRDefault="00946758" w:rsidP="00946758">
      <w:pPr>
        <w:widowControl w:val="0"/>
        <w:autoSpaceDE w:val="0"/>
        <w:autoSpaceDN w:val="0"/>
        <w:adjustRightInd w:val="0"/>
        <w:ind w:left="226" w:right="-20"/>
        <w:rPr>
          <w:rFonts w:ascii="Times New Roman" w:hAnsi="Times New Roman" w:cs="Times New Roman"/>
          <w:sz w:val="18"/>
          <w:szCs w:val="18"/>
        </w:rPr>
      </w:pPr>
      <w:r>
        <w:rPr>
          <w:rFonts w:ascii="Times New Roman" w:hAnsi="Times New Roman" w:cs="Times New Roman"/>
        </w:rPr>
        <w:t xml:space="preserve">4                                           </w:t>
      </w:r>
      <w:r>
        <w:rPr>
          <w:rFonts w:ascii="Times New Roman" w:hAnsi="Times New Roman" w:cs="Times New Roman"/>
          <w:spacing w:val="58"/>
        </w:rPr>
        <w:t xml:space="preserve"> </w:t>
      </w:r>
      <w:r>
        <w:rPr>
          <w:rFonts w:ascii="Times New Roman" w:hAnsi="Times New Roman" w:cs="Times New Roman"/>
          <w:spacing w:val="-1"/>
          <w:sz w:val="28"/>
          <w:szCs w:val="28"/>
        </w:rPr>
        <w:t>A</w:t>
      </w:r>
      <w:r>
        <w:rPr>
          <w:rFonts w:ascii="Times New Roman" w:hAnsi="Times New Roman" w:cs="Times New Roman"/>
          <w:spacing w:val="1"/>
          <w:sz w:val="28"/>
          <w:szCs w:val="28"/>
        </w:rPr>
        <w:t>nd</w:t>
      </w:r>
      <w:r>
        <w:rPr>
          <w:rFonts w:ascii="Times New Roman" w:hAnsi="Times New Roman" w:cs="Times New Roman"/>
          <w:sz w:val="28"/>
          <w:szCs w:val="28"/>
        </w:rPr>
        <w:t>r</w:t>
      </w:r>
      <w:r>
        <w:rPr>
          <w:rFonts w:ascii="Times New Roman" w:hAnsi="Times New Roman" w:cs="Times New Roman"/>
          <w:spacing w:val="-2"/>
          <w:sz w:val="28"/>
          <w:szCs w:val="28"/>
        </w:rPr>
        <w:t>e</w:t>
      </w:r>
      <w:r>
        <w:rPr>
          <w:rFonts w:ascii="Times New Roman" w:hAnsi="Times New Roman" w:cs="Times New Roman"/>
          <w:sz w:val="28"/>
          <w:szCs w:val="28"/>
        </w:rPr>
        <w:t>as</w:t>
      </w:r>
      <w:r>
        <w:rPr>
          <w:rFonts w:ascii="Times New Roman" w:hAnsi="Times New Roman" w:cs="Times New Roman"/>
          <w:spacing w:val="1"/>
          <w:sz w:val="28"/>
          <w:szCs w:val="28"/>
        </w:rPr>
        <w:t xml:space="preserve"> </w:t>
      </w:r>
      <w:r>
        <w:rPr>
          <w:rFonts w:ascii="Times New Roman" w:hAnsi="Times New Roman" w:cs="Times New Roman"/>
          <w:spacing w:val="-1"/>
          <w:sz w:val="28"/>
          <w:szCs w:val="28"/>
        </w:rPr>
        <w:t>K</w:t>
      </w:r>
      <w:r>
        <w:rPr>
          <w:rFonts w:ascii="Times New Roman" w:hAnsi="Times New Roman" w:cs="Times New Roman"/>
          <w:sz w:val="28"/>
          <w:szCs w:val="28"/>
        </w:rPr>
        <w:t>ä</w:t>
      </w:r>
      <w:r>
        <w:rPr>
          <w:rFonts w:ascii="Times New Roman" w:hAnsi="Times New Roman" w:cs="Times New Roman"/>
          <w:spacing w:val="-2"/>
          <w:sz w:val="28"/>
          <w:szCs w:val="28"/>
        </w:rPr>
        <w:t>ä</w:t>
      </w:r>
      <w:r>
        <w:rPr>
          <w:rFonts w:ascii="Times New Roman" w:hAnsi="Times New Roman" w:cs="Times New Roman"/>
          <w:spacing w:val="2"/>
          <w:sz w:val="28"/>
          <w:szCs w:val="28"/>
        </w:rPr>
        <w:t>b</w:t>
      </w:r>
      <w:r>
        <w:rPr>
          <w:rFonts w:ascii="Times New Roman" w:hAnsi="Times New Roman" w:cs="Times New Roman"/>
          <w:spacing w:val="1"/>
          <w:position w:val="13"/>
          <w:sz w:val="18"/>
          <w:szCs w:val="18"/>
        </w:rPr>
        <w:t>1</w:t>
      </w:r>
      <w:r>
        <w:rPr>
          <w:rFonts w:ascii="Times New Roman" w:hAnsi="Times New Roman" w:cs="Times New Roman"/>
          <w:sz w:val="28"/>
          <w:szCs w:val="28"/>
        </w:rPr>
        <w:t>,</w:t>
      </w:r>
      <w:r>
        <w:rPr>
          <w:rFonts w:ascii="Times New Roman" w:hAnsi="Times New Roman" w:cs="Times New Roman"/>
          <w:spacing w:val="-1"/>
          <w:sz w:val="28"/>
          <w:szCs w:val="28"/>
        </w:rPr>
        <w:t xml:space="preserve"> Lu</w:t>
      </w:r>
      <w:r>
        <w:rPr>
          <w:rFonts w:ascii="Times New Roman" w:hAnsi="Times New Roman" w:cs="Times New Roman"/>
          <w:sz w:val="28"/>
          <w:szCs w:val="28"/>
        </w:rPr>
        <w:t xml:space="preserve">c </w:t>
      </w:r>
      <w:r>
        <w:rPr>
          <w:rFonts w:ascii="Times New Roman" w:hAnsi="Times New Roman" w:cs="Times New Roman"/>
          <w:spacing w:val="-1"/>
          <w:sz w:val="28"/>
          <w:szCs w:val="28"/>
        </w:rPr>
        <w:t>G</w:t>
      </w:r>
      <w:r>
        <w:rPr>
          <w:rFonts w:ascii="Times New Roman" w:hAnsi="Times New Roman" w:cs="Times New Roman"/>
          <w:spacing w:val="1"/>
          <w:sz w:val="28"/>
          <w:szCs w:val="28"/>
        </w:rPr>
        <w:t>i</w:t>
      </w:r>
      <w:r>
        <w:rPr>
          <w:rFonts w:ascii="Times New Roman" w:hAnsi="Times New Roman" w:cs="Times New Roman"/>
          <w:sz w:val="28"/>
          <w:szCs w:val="28"/>
        </w:rPr>
        <w:t>r</w:t>
      </w:r>
      <w:r>
        <w:rPr>
          <w:rFonts w:ascii="Times New Roman" w:hAnsi="Times New Roman" w:cs="Times New Roman"/>
          <w:spacing w:val="-1"/>
          <w:sz w:val="28"/>
          <w:szCs w:val="28"/>
        </w:rPr>
        <w:t>o</w:t>
      </w:r>
      <w:r>
        <w:rPr>
          <w:rFonts w:ascii="Times New Roman" w:hAnsi="Times New Roman" w:cs="Times New Roman"/>
          <w:spacing w:val="1"/>
          <w:sz w:val="28"/>
          <w:szCs w:val="28"/>
        </w:rPr>
        <w:t>d</w:t>
      </w:r>
      <w:r>
        <w:rPr>
          <w:rFonts w:ascii="Times New Roman" w:hAnsi="Times New Roman" w:cs="Times New Roman"/>
          <w:spacing w:val="1"/>
          <w:position w:val="13"/>
          <w:sz w:val="18"/>
          <w:szCs w:val="18"/>
        </w:rPr>
        <w:t>1</w:t>
      </w:r>
      <w:r>
        <w:rPr>
          <w:rFonts w:ascii="Times New Roman" w:hAnsi="Times New Roman" w:cs="Times New Roman"/>
          <w:position w:val="13"/>
          <w:sz w:val="18"/>
          <w:szCs w:val="18"/>
        </w:rPr>
        <w:t>*</w:t>
      </w:r>
      <w:r>
        <w:rPr>
          <w:rFonts w:ascii="Times New Roman" w:hAnsi="Times New Roman" w:cs="Times New Roman"/>
          <w:spacing w:val="19"/>
          <w:position w:val="13"/>
          <w:sz w:val="18"/>
          <w:szCs w:val="18"/>
        </w:rPr>
        <w:t xml:space="preserve"> </w:t>
      </w:r>
      <w:r>
        <w:rPr>
          <w:rFonts w:ascii="Times New Roman" w:hAnsi="Times New Roman" w:cs="Times New Roman"/>
          <w:sz w:val="28"/>
          <w:szCs w:val="28"/>
        </w:rPr>
        <w:t>a</w:t>
      </w:r>
      <w:r>
        <w:rPr>
          <w:rFonts w:ascii="Times New Roman" w:hAnsi="Times New Roman" w:cs="Times New Roman"/>
          <w:spacing w:val="1"/>
          <w:sz w:val="28"/>
          <w:szCs w:val="28"/>
        </w:rPr>
        <w:t>n</w:t>
      </w:r>
      <w:r>
        <w:rPr>
          <w:rFonts w:ascii="Times New Roman" w:hAnsi="Times New Roman" w:cs="Times New Roman"/>
          <w:sz w:val="28"/>
          <w:szCs w:val="28"/>
        </w:rPr>
        <w:t>d</w:t>
      </w:r>
      <w:r>
        <w:rPr>
          <w:rFonts w:ascii="Times New Roman" w:hAnsi="Times New Roman" w:cs="Times New Roman"/>
          <w:spacing w:val="1"/>
          <w:sz w:val="28"/>
          <w:szCs w:val="28"/>
        </w:rPr>
        <w:t xml:space="preserve"> </w:t>
      </w:r>
      <w:r>
        <w:rPr>
          <w:rFonts w:ascii="Times New Roman" w:hAnsi="Times New Roman" w:cs="Times New Roman"/>
          <w:sz w:val="28"/>
          <w:szCs w:val="28"/>
        </w:rPr>
        <w:t>I</w:t>
      </w:r>
      <w:r>
        <w:rPr>
          <w:rFonts w:ascii="Times New Roman" w:hAnsi="Times New Roman" w:cs="Times New Roman"/>
          <w:spacing w:val="1"/>
          <w:sz w:val="28"/>
          <w:szCs w:val="28"/>
        </w:rPr>
        <w:t>v</w:t>
      </w:r>
      <w:r>
        <w:rPr>
          <w:rFonts w:ascii="Times New Roman" w:hAnsi="Times New Roman" w:cs="Times New Roman"/>
          <w:sz w:val="28"/>
          <w:szCs w:val="28"/>
        </w:rPr>
        <w:t>ar B</w:t>
      </w:r>
      <w:r>
        <w:rPr>
          <w:rFonts w:ascii="Times New Roman" w:hAnsi="Times New Roman" w:cs="Times New Roman"/>
          <w:spacing w:val="-2"/>
          <w:sz w:val="28"/>
          <w:szCs w:val="28"/>
        </w:rPr>
        <w:t>e</w:t>
      </w:r>
      <w:r>
        <w:rPr>
          <w:rFonts w:ascii="Times New Roman" w:hAnsi="Times New Roman" w:cs="Times New Roman"/>
          <w:sz w:val="28"/>
          <w:szCs w:val="28"/>
        </w:rPr>
        <w:t>r</w:t>
      </w:r>
      <w:r>
        <w:rPr>
          <w:rFonts w:ascii="Times New Roman" w:hAnsi="Times New Roman" w:cs="Times New Roman"/>
          <w:spacing w:val="-1"/>
          <w:sz w:val="28"/>
          <w:szCs w:val="28"/>
        </w:rPr>
        <w:t>t</w:t>
      </w:r>
      <w:r>
        <w:rPr>
          <w:rFonts w:ascii="Times New Roman" w:hAnsi="Times New Roman" w:cs="Times New Roman"/>
          <w:spacing w:val="1"/>
          <w:sz w:val="28"/>
          <w:szCs w:val="28"/>
        </w:rPr>
        <w:t>h</w:t>
      </w:r>
      <w:r>
        <w:rPr>
          <w:rFonts w:ascii="Times New Roman" w:hAnsi="Times New Roman" w:cs="Times New Roman"/>
          <w:spacing w:val="-1"/>
          <w:sz w:val="28"/>
          <w:szCs w:val="28"/>
        </w:rPr>
        <w:t>l</w:t>
      </w:r>
      <w:r>
        <w:rPr>
          <w:rFonts w:ascii="Times New Roman" w:hAnsi="Times New Roman" w:cs="Times New Roman"/>
          <w:spacing w:val="1"/>
          <w:sz w:val="28"/>
          <w:szCs w:val="28"/>
        </w:rPr>
        <w:t>i</w:t>
      </w:r>
      <w:r>
        <w:rPr>
          <w:rFonts w:ascii="Times New Roman" w:hAnsi="Times New Roman" w:cs="Times New Roman"/>
          <w:spacing w:val="-1"/>
          <w:sz w:val="28"/>
          <w:szCs w:val="28"/>
        </w:rPr>
        <w:t>n</w:t>
      </w:r>
      <w:r>
        <w:rPr>
          <w:rFonts w:ascii="Times New Roman" w:hAnsi="Times New Roman" w:cs="Times New Roman"/>
          <w:sz w:val="28"/>
          <w:szCs w:val="28"/>
        </w:rPr>
        <w:t>g</w:t>
      </w:r>
      <w:r>
        <w:rPr>
          <w:rFonts w:ascii="Times New Roman" w:hAnsi="Times New Roman" w:cs="Times New Roman"/>
          <w:position w:val="13"/>
          <w:sz w:val="18"/>
          <w:szCs w:val="18"/>
        </w:rPr>
        <w:t>2</w:t>
      </w:r>
    </w:p>
    <w:p w14:paraId="22913E53" w14:textId="77777777" w:rsidR="00946758" w:rsidRDefault="00946758" w:rsidP="00946758">
      <w:pPr>
        <w:widowControl w:val="0"/>
        <w:autoSpaceDE w:val="0"/>
        <w:autoSpaceDN w:val="0"/>
        <w:adjustRightInd w:val="0"/>
        <w:spacing w:before="4" w:line="280" w:lineRule="exact"/>
        <w:rPr>
          <w:rFonts w:ascii="Times New Roman" w:hAnsi="Times New Roman" w:cs="Times New Roman"/>
          <w:sz w:val="28"/>
          <w:szCs w:val="28"/>
        </w:rPr>
      </w:pPr>
    </w:p>
    <w:p w14:paraId="3910BE62" w14:textId="77777777" w:rsidR="00946758" w:rsidRDefault="00946758" w:rsidP="00946758">
      <w:pPr>
        <w:widowControl w:val="0"/>
        <w:autoSpaceDE w:val="0"/>
        <w:autoSpaceDN w:val="0"/>
        <w:adjustRightInd w:val="0"/>
        <w:ind w:left="226" w:right="-20"/>
        <w:rPr>
          <w:rFonts w:ascii="Times New Roman" w:hAnsi="Times New Roman" w:cs="Times New Roman"/>
        </w:rPr>
      </w:pPr>
      <w:r>
        <w:rPr>
          <w:rFonts w:ascii="Times New Roman" w:hAnsi="Times New Roman" w:cs="Times New Roman"/>
        </w:rPr>
        <w:t>5</w:t>
      </w:r>
    </w:p>
    <w:p w14:paraId="52649356" w14:textId="77777777" w:rsidR="00946758" w:rsidRDefault="00946758" w:rsidP="00946758">
      <w:pPr>
        <w:widowControl w:val="0"/>
        <w:autoSpaceDE w:val="0"/>
        <w:autoSpaceDN w:val="0"/>
        <w:adjustRightInd w:val="0"/>
        <w:spacing w:before="2" w:line="220" w:lineRule="exact"/>
        <w:rPr>
          <w:rFonts w:ascii="Times New Roman" w:hAnsi="Times New Roman" w:cs="Times New Roman"/>
          <w:sz w:val="22"/>
          <w:szCs w:val="22"/>
        </w:rPr>
      </w:pPr>
    </w:p>
    <w:p w14:paraId="77752CFF" w14:textId="77777777" w:rsidR="00946758" w:rsidRDefault="00946758" w:rsidP="00946758">
      <w:pPr>
        <w:widowControl w:val="0"/>
        <w:autoSpaceDE w:val="0"/>
        <w:autoSpaceDN w:val="0"/>
        <w:adjustRightInd w:val="0"/>
        <w:spacing w:line="306" w:lineRule="exact"/>
        <w:ind w:left="226" w:right="-20"/>
        <w:rPr>
          <w:rFonts w:ascii="Times New Roman" w:hAnsi="Times New Roman" w:cs="Times New Roman"/>
        </w:rPr>
      </w:pPr>
      <w:r>
        <w:rPr>
          <w:rFonts w:ascii="Times New Roman" w:hAnsi="Times New Roman" w:cs="Times New Roman"/>
          <w:position w:val="-1"/>
        </w:rPr>
        <w:t xml:space="preserve">6             </w:t>
      </w:r>
      <w:r>
        <w:rPr>
          <w:rFonts w:ascii="Times New Roman" w:hAnsi="Times New Roman" w:cs="Times New Roman"/>
          <w:spacing w:val="12"/>
          <w:position w:val="-1"/>
        </w:rPr>
        <w:t xml:space="preserve"> </w:t>
      </w:r>
      <w:r>
        <w:rPr>
          <w:rFonts w:ascii="Times New Roman" w:hAnsi="Times New Roman" w:cs="Times New Roman"/>
          <w:position w:val="10"/>
          <w:sz w:val="16"/>
          <w:szCs w:val="16"/>
        </w:rPr>
        <w:t>1</w:t>
      </w:r>
      <w:r>
        <w:rPr>
          <w:rFonts w:ascii="Times New Roman" w:hAnsi="Times New Roman" w:cs="Times New Roman"/>
          <w:spacing w:val="21"/>
          <w:position w:val="10"/>
          <w:sz w:val="16"/>
          <w:szCs w:val="16"/>
        </w:rPr>
        <w:t xml:space="preserve"> </w:t>
      </w:r>
      <w:r>
        <w:rPr>
          <w:rFonts w:ascii="Times New Roman" w:hAnsi="Times New Roman" w:cs="Times New Roman"/>
          <w:spacing w:val="-1"/>
          <w:position w:val="-1"/>
        </w:rPr>
        <w:t>De</w:t>
      </w:r>
      <w:r>
        <w:rPr>
          <w:rFonts w:ascii="Times New Roman" w:hAnsi="Times New Roman" w:cs="Times New Roman"/>
          <w:position w:val="-1"/>
        </w:rPr>
        <w:t>p</w:t>
      </w:r>
      <w:r>
        <w:rPr>
          <w:rFonts w:ascii="Times New Roman" w:hAnsi="Times New Roman" w:cs="Times New Roman"/>
          <w:spacing w:val="-1"/>
          <w:position w:val="-1"/>
        </w:rPr>
        <w:t>ar</w:t>
      </w:r>
      <w:r>
        <w:rPr>
          <w:rFonts w:ascii="Times New Roman" w:hAnsi="Times New Roman" w:cs="Times New Roman"/>
          <w:spacing w:val="1"/>
          <w:position w:val="-1"/>
        </w:rPr>
        <w:t>tm</w:t>
      </w:r>
      <w:r>
        <w:rPr>
          <w:rFonts w:ascii="Times New Roman" w:hAnsi="Times New Roman" w:cs="Times New Roman"/>
          <w:spacing w:val="-1"/>
          <w:position w:val="-1"/>
        </w:rPr>
        <w:t>e</w:t>
      </w:r>
      <w:r>
        <w:rPr>
          <w:rFonts w:ascii="Times New Roman" w:hAnsi="Times New Roman" w:cs="Times New Roman"/>
          <w:position w:val="-1"/>
        </w:rPr>
        <w:t>nt of</w:t>
      </w:r>
      <w:r>
        <w:rPr>
          <w:rFonts w:ascii="Times New Roman" w:hAnsi="Times New Roman" w:cs="Times New Roman"/>
          <w:spacing w:val="2"/>
          <w:position w:val="-1"/>
        </w:rPr>
        <w:t xml:space="preserve"> </w:t>
      </w:r>
      <w:r>
        <w:rPr>
          <w:rFonts w:ascii="Times New Roman" w:hAnsi="Times New Roman" w:cs="Times New Roman"/>
          <w:spacing w:val="-1"/>
          <w:position w:val="-1"/>
        </w:rPr>
        <w:t>Ge</w:t>
      </w:r>
      <w:r>
        <w:rPr>
          <w:rFonts w:ascii="Times New Roman" w:hAnsi="Times New Roman" w:cs="Times New Roman"/>
          <w:position w:val="-1"/>
        </w:rPr>
        <w:t>os</w:t>
      </w:r>
      <w:r>
        <w:rPr>
          <w:rFonts w:ascii="Times New Roman" w:hAnsi="Times New Roman" w:cs="Times New Roman"/>
          <w:spacing w:val="-1"/>
          <w:position w:val="-1"/>
        </w:rPr>
        <w:t>c</w:t>
      </w:r>
      <w:r>
        <w:rPr>
          <w:rFonts w:ascii="Times New Roman" w:hAnsi="Times New Roman" w:cs="Times New Roman"/>
          <w:spacing w:val="1"/>
          <w:position w:val="-1"/>
        </w:rPr>
        <w:t>i</w:t>
      </w:r>
      <w:r>
        <w:rPr>
          <w:rFonts w:ascii="Times New Roman" w:hAnsi="Times New Roman" w:cs="Times New Roman"/>
          <w:spacing w:val="-1"/>
          <w:position w:val="-1"/>
        </w:rPr>
        <w:t>e</w:t>
      </w:r>
      <w:r>
        <w:rPr>
          <w:rFonts w:ascii="Times New Roman" w:hAnsi="Times New Roman" w:cs="Times New Roman"/>
          <w:spacing w:val="2"/>
          <w:position w:val="-1"/>
        </w:rPr>
        <w:t>n</w:t>
      </w:r>
      <w:r>
        <w:rPr>
          <w:rFonts w:ascii="Times New Roman" w:hAnsi="Times New Roman" w:cs="Times New Roman"/>
          <w:spacing w:val="1"/>
          <w:position w:val="-1"/>
        </w:rPr>
        <w:t>c</w:t>
      </w:r>
      <w:r>
        <w:rPr>
          <w:rFonts w:ascii="Times New Roman" w:hAnsi="Times New Roman" w:cs="Times New Roman"/>
          <w:spacing w:val="-1"/>
          <w:position w:val="-1"/>
        </w:rPr>
        <w:t>e</w:t>
      </w:r>
      <w:r>
        <w:rPr>
          <w:rFonts w:ascii="Times New Roman" w:hAnsi="Times New Roman" w:cs="Times New Roman"/>
          <w:position w:val="-1"/>
        </w:rPr>
        <w:t xml:space="preserve">s, </w:t>
      </w:r>
      <w:r>
        <w:rPr>
          <w:rFonts w:ascii="Times New Roman" w:hAnsi="Times New Roman" w:cs="Times New Roman"/>
          <w:spacing w:val="-1"/>
          <w:position w:val="-1"/>
        </w:rPr>
        <w:t>U</w:t>
      </w:r>
      <w:r>
        <w:rPr>
          <w:rFonts w:ascii="Times New Roman" w:hAnsi="Times New Roman" w:cs="Times New Roman"/>
          <w:position w:val="-1"/>
        </w:rPr>
        <w:t>n</w:t>
      </w:r>
      <w:r>
        <w:rPr>
          <w:rFonts w:ascii="Times New Roman" w:hAnsi="Times New Roman" w:cs="Times New Roman"/>
          <w:spacing w:val="1"/>
          <w:position w:val="-1"/>
        </w:rPr>
        <w:t>i</w:t>
      </w:r>
      <w:r>
        <w:rPr>
          <w:rFonts w:ascii="Times New Roman" w:hAnsi="Times New Roman" w:cs="Times New Roman"/>
          <w:position w:val="-1"/>
        </w:rPr>
        <w:t>v</w:t>
      </w:r>
      <w:r>
        <w:rPr>
          <w:rFonts w:ascii="Times New Roman" w:hAnsi="Times New Roman" w:cs="Times New Roman"/>
          <w:spacing w:val="-1"/>
          <w:position w:val="-1"/>
        </w:rPr>
        <w:t>er</w:t>
      </w:r>
      <w:r>
        <w:rPr>
          <w:rFonts w:ascii="Times New Roman" w:hAnsi="Times New Roman" w:cs="Times New Roman"/>
          <w:position w:val="-1"/>
        </w:rPr>
        <w:t>s</w:t>
      </w:r>
      <w:r>
        <w:rPr>
          <w:rFonts w:ascii="Times New Roman" w:hAnsi="Times New Roman" w:cs="Times New Roman"/>
          <w:spacing w:val="1"/>
          <w:position w:val="-1"/>
        </w:rPr>
        <w:t>i</w:t>
      </w:r>
      <w:r>
        <w:rPr>
          <w:rFonts w:ascii="Times New Roman" w:hAnsi="Times New Roman" w:cs="Times New Roman"/>
          <w:spacing w:val="5"/>
          <w:position w:val="-1"/>
        </w:rPr>
        <w:t>t</w:t>
      </w:r>
      <w:r>
        <w:rPr>
          <w:rFonts w:ascii="Times New Roman" w:hAnsi="Times New Roman" w:cs="Times New Roman"/>
          <w:position w:val="-1"/>
        </w:rPr>
        <w:t>y</w:t>
      </w:r>
      <w:r>
        <w:rPr>
          <w:rFonts w:ascii="Times New Roman" w:hAnsi="Times New Roman" w:cs="Times New Roman"/>
          <w:spacing w:val="-5"/>
          <w:position w:val="-1"/>
        </w:rPr>
        <w:t xml:space="preserve"> </w:t>
      </w:r>
      <w:r>
        <w:rPr>
          <w:rFonts w:ascii="Times New Roman" w:hAnsi="Times New Roman" w:cs="Times New Roman"/>
          <w:position w:val="-1"/>
        </w:rPr>
        <w:t>of</w:t>
      </w:r>
      <w:r>
        <w:rPr>
          <w:rFonts w:ascii="Times New Roman" w:hAnsi="Times New Roman" w:cs="Times New Roman"/>
          <w:spacing w:val="-1"/>
          <w:position w:val="-1"/>
        </w:rPr>
        <w:t xml:space="preserve"> O</w:t>
      </w:r>
      <w:r>
        <w:rPr>
          <w:rFonts w:ascii="Times New Roman" w:hAnsi="Times New Roman" w:cs="Times New Roman"/>
          <w:position w:val="-1"/>
        </w:rPr>
        <w:t>s</w:t>
      </w:r>
      <w:r>
        <w:rPr>
          <w:rFonts w:ascii="Times New Roman" w:hAnsi="Times New Roman" w:cs="Times New Roman"/>
          <w:spacing w:val="1"/>
          <w:position w:val="-1"/>
        </w:rPr>
        <w:t>l</w:t>
      </w:r>
      <w:r>
        <w:rPr>
          <w:rFonts w:ascii="Times New Roman" w:hAnsi="Times New Roman" w:cs="Times New Roman"/>
          <w:position w:val="-1"/>
        </w:rPr>
        <w:t xml:space="preserve">o, </w:t>
      </w:r>
      <w:r>
        <w:rPr>
          <w:rFonts w:ascii="Times New Roman" w:hAnsi="Times New Roman" w:cs="Times New Roman"/>
          <w:spacing w:val="1"/>
          <w:position w:val="-1"/>
        </w:rPr>
        <w:t>P</w:t>
      </w:r>
      <w:r>
        <w:rPr>
          <w:rFonts w:ascii="Times New Roman" w:hAnsi="Times New Roman" w:cs="Times New Roman"/>
          <w:position w:val="-1"/>
        </w:rPr>
        <w:t>.</w:t>
      </w:r>
      <w:r>
        <w:rPr>
          <w:rFonts w:ascii="Times New Roman" w:hAnsi="Times New Roman" w:cs="Times New Roman"/>
          <w:spacing w:val="-1"/>
          <w:position w:val="-1"/>
        </w:rPr>
        <w:t>O</w:t>
      </w:r>
      <w:r>
        <w:rPr>
          <w:rFonts w:ascii="Times New Roman" w:hAnsi="Times New Roman" w:cs="Times New Roman"/>
          <w:position w:val="-1"/>
        </w:rPr>
        <w:t>.</w:t>
      </w:r>
      <w:r>
        <w:rPr>
          <w:rFonts w:ascii="Times New Roman" w:hAnsi="Times New Roman" w:cs="Times New Roman"/>
          <w:spacing w:val="-2"/>
          <w:position w:val="-1"/>
        </w:rPr>
        <w:t>B</w:t>
      </w:r>
      <w:r>
        <w:rPr>
          <w:rFonts w:ascii="Times New Roman" w:hAnsi="Times New Roman" w:cs="Times New Roman"/>
          <w:position w:val="-1"/>
        </w:rPr>
        <w:t>ox</w:t>
      </w:r>
      <w:r>
        <w:rPr>
          <w:rFonts w:ascii="Times New Roman" w:hAnsi="Times New Roman" w:cs="Times New Roman"/>
          <w:spacing w:val="2"/>
          <w:position w:val="-1"/>
        </w:rPr>
        <w:t xml:space="preserve"> </w:t>
      </w:r>
      <w:r>
        <w:rPr>
          <w:rFonts w:ascii="Times New Roman" w:hAnsi="Times New Roman" w:cs="Times New Roman"/>
          <w:position w:val="-1"/>
        </w:rPr>
        <w:t xml:space="preserve">1047, </w:t>
      </w:r>
      <w:r>
        <w:rPr>
          <w:rFonts w:ascii="Times New Roman" w:hAnsi="Times New Roman" w:cs="Times New Roman"/>
          <w:spacing w:val="-1"/>
          <w:position w:val="-1"/>
        </w:rPr>
        <w:t>O</w:t>
      </w:r>
      <w:r>
        <w:rPr>
          <w:rFonts w:ascii="Times New Roman" w:hAnsi="Times New Roman" w:cs="Times New Roman"/>
          <w:position w:val="-1"/>
        </w:rPr>
        <w:t>s</w:t>
      </w:r>
      <w:r>
        <w:rPr>
          <w:rFonts w:ascii="Times New Roman" w:hAnsi="Times New Roman" w:cs="Times New Roman"/>
          <w:spacing w:val="1"/>
          <w:position w:val="-1"/>
        </w:rPr>
        <w:t>l</w:t>
      </w:r>
      <w:r>
        <w:rPr>
          <w:rFonts w:ascii="Times New Roman" w:hAnsi="Times New Roman" w:cs="Times New Roman"/>
          <w:position w:val="-1"/>
        </w:rPr>
        <w:t xml:space="preserve">o, </w:t>
      </w:r>
      <w:r>
        <w:rPr>
          <w:rFonts w:ascii="Times New Roman" w:hAnsi="Times New Roman" w:cs="Times New Roman"/>
          <w:spacing w:val="-1"/>
          <w:position w:val="-1"/>
        </w:rPr>
        <w:t>N</w:t>
      </w:r>
      <w:r>
        <w:rPr>
          <w:rFonts w:ascii="Times New Roman" w:hAnsi="Times New Roman" w:cs="Times New Roman"/>
          <w:position w:val="-1"/>
        </w:rPr>
        <w:t>o</w:t>
      </w:r>
      <w:r>
        <w:rPr>
          <w:rFonts w:ascii="Times New Roman" w:hAnsi="Times New Roman" w:cs="Times New Roman"/>
          <w:spacing w:val="-1"/>
          <w:position w:val="-1"/>
        </w:rPr>
        <w:t>r</w:t>
      </w:r>
      <w:r>
        <w:rPr>
          <w:rFonts w:ascii="Times New Roman" w:hAnsi="Times New Roman" w:cs="Times New Roman"/>
          <w:spacing w:val="2"/>
          <w:position w:val="-1"/>
        </w:rPr>
        <w:t>w</w:t>
      </w:r>
      <w:r>
        <w:rPr>
          <w:rFonts w:ascii="Times New Roman" w:hAnsi="Times New Roman" w:cs="Times New Roman"/>
          <w:spacing w:val="1"/>
          <w:position w:val="-1"/>
        </w:rPr>
        <w:t>a</w:t>
      </w:r>
      <w:r>
        <w:rPr>
          <w:rFonts w:ascii="Times New Roman" w:hAnsi="Times New Roman" w:cs="Times New Roman"/>
          <w:position w:val="-1"/>
        </w:rPr>
        <w:t>y</w:t>
      </w:r>
    </w:p>
    <w:p w14:paraId="654C1BE9" w14:textId="77777777" w:rsidR="00946758" w:rsidRDefault="00946758" w:rsidP="00946758">
      <w:pPr>
        <w:widowControl w:val="0"/>
        <w:autoSpaceDE w:val="0"/>
        <w:autoSpaceDN w:val="0"/>
        <w:adjustRightInd w:val="0"/>
        <w:spacing w:before="6" w:line="100" w:lineRule="exact"/>
        <w:rPr>
          <w:rFonts w:ascii="Times New Roman" w:hAnsi="Times New Roman" w:cs="Times New Roman"/>
          <w:sz w:val="10"/>
          <w:szCs w:val="10"/>
        </w:rPr>
      </w:pPr>
    </w:p>
    <w:p w14:paraId="33D79B6D" w14:textId="77777777" w:rsidR="00946758" w:rsidRDefault="00946758" w:rsidP="00946758">
      <w:pPr>
        <w:widowControl w:val="0"/>
        <w:autoSpaceDE w:val="0"/>
        <w:autoSpaceDN w:val="0"/>
        <w:adjustRightInd w:val="0"/>
        <w:spacing w:before="40"/>
        <w:ind w:left="226" w:right="-20"/>
        <w:rPr>
          <w:rFonts w:ascii="Times New Roman" w:hAnsi="Times New Roman" w:cs="Times New Roman"/>
        </w:rPr>
      </w:pPr>
      <w:r>
        <w:rPr>
          <w:rFonts w:ascii="Times New Roman" w:hAnsi="Times New Roman" w:cs="Times New Roman"/>
        </w:rPr>
        <w:t xml:space="preserve">7             </w:t>
      </w:r>
      <w:r>
        <w:rPr>
          <w:rFonts w:ascii="Times New Roman" w:hAnsi="Times New Roman" w:cs="Times New Roman"/>
          <w:spacing w:val="12"/>
        </w:rPr>
        <w:t xml:space="preserve"> </w:t>
      </w:r>
      <w:r>
        <w:rPr>
          <w:rFonts w:ascii="Times New Roman" w:hAnsi="Times New Roman" w:cs="Times New Roman"/>
          <w:position w:val="11"/>
          <w:sz w:val="16"/>
          <w:szCs w:val="16"/>
        </w:rPr>
        <w:t>2</w:t>
      </w:r>
      <w:r>
        <w:rPr>
          <w:rFonts w:ascii="Times New Roman" w:hAnsi="Times New Roman" w:cs="Times New Roman"/>
          <w:spacing w:val="21"/>
          <w:position w:val="11"/>
          <w:sz w:val="16"/>
          <w:szCs w:val="16"/>
        </w:rPr>
        <w:t xml:space="preserve"> </w:t>
      </w:r>
      <w:r>
        <w:rPr>
          <w:rFonts w:ascii="Times New Roman" w:hAnsi="Times New Roman" w:cs="Times New Roman"/>
          <w:spacing w:val="-1"/>
        </w:rPr>
        <w:t>De</w:t>
      </w:r>
      <w:r>
        <w:rPr>
          <w:rFonts w:ascii="Times New Roman" w:hAnsi="Times New Roman" w:cs="Times New Roman"/>
        </w:rPr>
        <w:t>p</w:t>
      </w:r>
      <w:r>
        <w:rPr>
          <w:rFonts w:ascii="Times New Roman" w:hAnsi="Times New Roman" w:cs="Times New Roman"/>
          <w:spacing w:val="-1"/>
        </w:rPr>
        <w:t>ar</w:t>
      </w:r>
      <w:r>
        <w:rPr>
          <w:rFonts w:ascii="Times New Roman" w:hAnsi="Times New Roman" w:cs="Times New Roman"/>
          <w:spacing w:val="1"/>
        </w:rPr>
        <w:t>tm</w:t>
      </w:r>
      <w:r>
        <w:rPr>
          <w:rFonts w:ascii="Times New Roman" w:hAnsi="Times New Roman" w:cs="Times New Roman"/>
          <w:spacing w:val="-1"/>
        </w:rPr>
        <w:t>e</w:t>
      </w:r>
      <w:r>
        <w:rPr>
          <w:rFonts w:ascii="Times New Roman" w:hAnsi="Times New Roman" w:cs="Times New Roman"/>
        </w:rPr>
        <w:t>nt of</w:t>
      </w:r>
      <w:r>
        <w:rPr>
          <w:rFonts w:ascii="Times New Roman" w:hAnsi="Times New Roman" w:cs="Times New Roman"/>
          <w:spacing w:val="2"/>
        </w:rPr>
        <w:t xml:space="preserve"> </w:t>
      </w:r>
      <w:r>
        <w:rPr>
          <w:rFonts w:ascii="Times New Roman" w:hAnsi="Times New Roman" w:cs="Times New Roman"/>
          <w:spacing w:val="-1"/>
        </w:rPr>
        <w:t>Ge</w:t>
      </w:r>
      <w:r>
        <w:rPr>
          <w:rFonts w:ascii="Times New Roman" w:hAnsi="Times New Roman" w:cs="Times New Roman"/>
          <w:spacing w:val="2"/>
        </w:rPr>
        <w:t>o</w:t>
      </w:r>
      <w:r>
        <w:rPr>
          <w:rFonts w:ascii="Times New Roman" w:hAnsi="Times New Roman" w:cs="Times New Roman"/>
          <w:spacing w:val="-2"/>
        </w:rPr>
        <w:t>g</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rPr>
        <w:t>p</w:t>
      </w:r>
      <w:r>
        <w:rPr>
          <w:rFonts w:ascii="Times New Roman" w:hAnsi="Times New Roman" w:cs="Times New Roman"/>
          <w:spacing w:val="2"/>
        </w:rPr>
        <w:t>h</w:t>
      </w:r>
      <w:r>
        <w:rPr>
          <w:rFonts w:ascii="Times New Roman" w:hAnsi="Times New Roman" w:cs="Times New Roman"/>
          <w:spacing w:val="-5"/>
        </w:rPr>
        <w:t>y</w:t>
      </w: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spacing w:val="-1"/>
        </w:rPr>
        <w:t>N</w:t>
      </w:r>
      <w:r>
        <w:rPr>
          <w:rFonts w:ascii="Times New Roman" w:hAnsi="Times New Roman" w:cs="Times New Roman"/>
          <w:spacing w:val="2"/>
        </w:rPr>
        <w:t>o</w:t>
      </w:r>
      <w:r>
        <w:rPr>
          <w:rFonts w:ascii="Times New Roman" w:hAnsi="Times New Roman" w:cs="Times New Roman"/>
          <w:spacing w:val="-1"/>
        </w:rPr>
        <w:t>rw</w:t>
      </w:r>
      <w:r>
        <w:rPr>
          <w:rFonts w:ascii="Times New Roman" w:hAnsi="Times New Roman" w:cs="Times New Roman"/>
          <w:spacing w:val="1"/>
        </w:rPr>
        <w:t>e</w:t>
      </w:r>
      <w:r>
        <w:rPr>
          <w:rFonts w:ascii="Times New Roman" w:hAnsi="Times New Roman" w:cs="Times New Roman"/>
          <w:spacing w:val="-2"/>
        </w:rPr>
        <w:t>g</w:t>
      </w:r>
      <w:r>
        <w:rPr>
          <w:rFonts w:ascii="Times New Roman" w:hAnsi="Times New Roman" w:cs="Times New Roman"/>
          <w:spacing w:val="1"/>
        </w:rPr>
        <w:t>i</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2"/>
        </w:rPr>
        <w:t xml:space="preserve"> </w:t>
      </w:r>
      <w:r>
        <w:rPr>
          <w:rFonts w:ascii="Times New Roman" w:hAnsi="Times New Roman" w:cs="Times New Roman"/>
          <w:spacing w:val="-1"/>
        </w:rPr>
        <w:t>U</w:t>
      </w:r>
      <w:r>
        <w:rPr>
          <w:rFonts w:ascii="Times New Roman" w:hAnsi="Times New Roman" w:cs="Times New Roman"/>
        </w:rPr>
        <w:t>n</w:t>
      </w:r>
      <w:r>
        <w:rPr>
          <w:rFonts w:ascii="Times New Roman" w:hAnsi="Times New Roman" w:cs="Times New Roman"/>
          <w:spacing w:val="1"/>
        </w:rPr>
        <w:t>i</w:t>
      </w:r>
      <w:r>
        <w:rPr>
          <w:rFonts w:ascii="Times New Roman" w:hAnsi="Times New Roman" w:cs="Times New Roman"/>
        </w:rPr>
        <w:t>v</w:t>
      </w:r>
      <w:r>
        <w:rPr>
          <w:rFonts w:ascii="Times New Roman" w:hAnsi="Times New Roman" w:cs="Times New Roman"/>
          <w:spacing w:val="-1"/>
        </w:rPr>
        <w:t>er</w:t>
      </w:r>
      <w:r>
        <w:rPr>
          <w:rFonts w:ascii="Times New Roman" w:hAnsi="Times New Roman" w:cs="Times New Roman"/>
        </w:rPr>
        <w:t>s</w:t>
      </w:r>
      <w:r>
        <w:rPr>
          <w:rFonts w:ascii="Times New Roman" w:hAnsi="Times New Roman" w:cs="Times New Roman"/>
          <w:spacing w:val="1"/>
        </w:rPr>
        <w:t>i</w:t>
      </w:r>
      <w:r>
        <w:rPr>
          <w:rFonts w:ascii="Times New Roman" w:hAnsi="Times New Roman" w:cs="Times New Roman"/>
          <w:spacing w:val="5"/>
        </w:rPr>
        <w:t>t</w:t>
      </w:r>
      <w:r>
        <w:rPr>
          <w:rFonts w:ascii="Times New Roman" w:hAnsi="Times New Roman" w:cs="Times New Roman"/>
        </w:rPr>
        <w:t>y</w:t>
      </w:r>
      <w:r>
        <w:rPr>
          <w:rFonts w:ascii="Times New Roman" w:hAnsi="Times New Roman" w:cs="Times New Roman"/>
          <w:spacing w:val="-2"/>
        </w:rPr>
        <w:t xml:space="preserve"> </w:t>
      </w:r>
      <w:r>
        <w:rPr>
          <w:rFonts w:ascii="Times New Roman" w:hAnsi="Times New Roman" w:cs="Times New Roman"/>
        </w:rPr>
        <w:t>of</w:t>
      </w:r>
      <w:r>
        <w:rPr>
          <w:rFonts w:ascii="Times New Roman" w:hAnsi="Times New Roman" w:cs="Times New Roman"/>
          <w:spacing w:val="-1"/>
        </w:rPr>
        <w:t xml:space="preserve"> </w:t>
      </w:r>
      <w:r>
        <w:rPr>
          <w:rFonts w:ascii="Times New Roman" w:hAnsi="Times New Roman" w:cs="Times New Roman"/>
          <w:spacing w:val="1"/>
        </w:rPr>
        <w:t>S</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spacing w:val="-1"/>
        </w:rPr>
        <w:t>a</w:t>
      </w:r>
      <w:r>
        <w:rPr>
          <w:rFonts w:ascii="Times New Roman" w:hAnsi="Times New Roman" w:cs="Times New Roman"/>
        </w:rPr>
        <w:t>nd T</w:t>
      </w:r>
      <w:r>
        <w:rPr>
          <w:rFonts w:ascii="Times New Roman" w:hAnsi="Times New Roman" w:cs="Times New Roman"/>
          <w:spacing w:val="1"/>
        </w:rPr>
        <w:t>e</w:t>
      </w:r>
      <w:r>
        <w:rPr>
          <w:rFonts w:ascii="Times New Roman" w:hAnsi="Times New Roman" w:cs="Times New Roman"/>
          <w:spacing w:val="-1"/>
        </w:rPr>
        <w:t>c</w:t>
      </w:r>
      <w:r>
        <w:rPr>
          <w:rFonts w:ascii="Times New Roman" w:hAnsi="Times New Roman" w:cs="Times New Roman"/>
        </w:rPr>
        <w:t>hno</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2"/>
        </w:rPr>
        <w:t>g</w:t>
      </w:r>
      <w:r>
        <w:rPr>
          <w:rFonts w:ascii="Times New Roman" w:hAnsi="Times New Roman" w:cs="Times New Roman"/>
          <w:spacing w:val="-5"/>
        </w:rPr>
        <w:t>y</w:t>
      </w:r>
      <w:r>
        <w:rPr>
          <w:rFonts w:ascii="Times New Roman" w:hAnsi="Times New Roman" w:cs="Times New Roman"/>
        </w:rPr>
        <w:t xml:space="preserve">, </w:t>
      </w:r>
      <w:r>
        <w:rPr>
          <w:rFonts w:ascii="Times New Roman" w:hAnsi="Times New Roman" w:cs="Times New Roman"/>
          <w:spacing w:val="-1"/>
        </w:rPr>
        <w:t>N</w:t>
      </w:r>
      <w:r>
        <w:rPr>
          <w:rFonts w:ascii="Times New Roman" w:hAnsi="Times New Roman" w:cs="Times New Roman"/>
          <w:spacing w:val="2"/>
        </w:rPr>
        <w:t>O</w:t>
      </w:r>
      <w:r>
        <w:rPr>
          <w:rFonts w:ascii="Times New Roman" w:hAnsi="Times New Roman" w:cs="Times New Roman"/>
          <w:spacing w:val="-1"/>
        </w:rPr>
        <w:t>-</w:t>
      </w:r>
      <w:r>
        <w:rPr>
          <w:rFonts w:ascii="Times New Roman" w:hAnsi="Times New Roman" w:cs="Times New Roman"/>
        </w:rPr>
        <w:t>7491</w:t>
      </w:r>
    </w:p>
    <w:p w14:paraId="71728002"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50A5BDA5" w14:textId="77777777" w:rsidR="00946758" w:rsidRDefault="00946758" w:rsidP="00946758">
      <w:pPr>
        <w:widowControl w:val="0"/>
        <w:autoSpaceDE w:val="0"/>
        <w:autoSpaceDN w:val="0"/>
        <w:adjustRightInd w:val="0"/>
        <w:spacing w:line="271" w:lineRule="exact"/>
        <w:ind w:left="226" w:right="-20"/>
        <w:rPr>
          <w:rFonts w:ascii="Times New Roman" w:hAnsi="Times New Roman" w:cs="Times New Roman"/>
        </w:rPr>
      </w:pPr>
      <w:r>
        <w:rPr>
          <w:rFonts w:ascii="Times New Roman" w:hAnsi="Times New Roman" w:cs="Times New Roman"/>
          <w:position w:val="-1"/>
        </w:rPr>
        <w:t xml:space="preserve">8               </w:t>
      </w:r>
      <w:r>
        <w:rPr>
          <w:rFonts w:ascii="Times New Roman" w:hAnsi="Times New Roman" w:cs="Times New Roman"/>
          <w:spacing w:val="34"/>
          <w:position w:val="-1"/>
        </w:rPr>
        <w:t xml:space="preserve"> </w:t>
      </w:r>
      <w:r>
        <w:rPr>
          <w:rFonts w:ascii="Times New Roman" w:hAnsi="Times New Roman" w:cs="Times New Roman"/>
          <w:position w:val="-1"/>
        </w:rPr>
        <w:t>T</w:t>
      </w:r>
      <w:r>
        <w:rPr>
          <w:rFonts w:ascii="Times New Roman" w:hAnsi="Times New Roman" w:cs="Times New Roman"/>
          <w:spacing w:val="-1"/>
          <w:position w:val="-1"/>
        </w:rPr>
        <w:t>r</w:t>
      </w:r>
      <w:r>
        <w:rPr>
          <w:rFonts w:ascii="Times New Roman" w:hAnsi="Times New Roman" w:cs="Times New Roman"/>
          <w:position w:val="-1"/>
        </w:rPr>
        <w:t>ondh</w:t>
      </w:r>
      <w:r>
        <w:rPr>
          <w:rFonts w:ascii="Times New Roman" w:hAnsi="Times New Roman" w:cs="Times New Roman"/>
          <w:spacing w:val="-1"/>
          <w:position w:val="-1"/>
        </w:rPr>
        <w:t>e</w:t>
      </w:r>
      <w:r>
        <w:rPr>
          <w:rFonts w:ascii="Times New Roman" w:hAnsi="Times New Roman" w:cs="Times New Roman"/>
          <w:spacing w:val="1"/>
          <w:position w:val="-1"/>
        </w:rPr>
        <w:t>im</w:t>
      </w:r>
      <w:r>
        <w:rPr>
          <w:rFonts w:ascii="Times New Roman" w:hAnsi="Times New Roman" w:cs="Times New Roman"/>
          <w:position w:val="-1"/>
        </w:rPr>
        <w:t xml:space="preserve">, </w:t>
      </w:r>
      <w:r>
        <w:rPr>
          <w:rFonts w:ascii="Times New Roman" w:hAnsi="Times New Roman" w:cs="Times New Roman"/>
          <w:spacing w:val="-1"/>
          <w:position w:val="-1"/>
        </w:rPr>
        <w:t>N</w:t>
      </w:r>
      <w:r>
        <w:rPr>
          <w:rFonts w:ascii="Times New Roman" w:hAnsi="Times New Roman" w:cs="Times New Roman"/>
          <w:position w:val="-1"/>
        </w:rPr>
        <w:t>o</w:t>
      </w:r>
      <w:r>
        <w:rPr>
          <w:rFonts w:ascii="Times New Roman" w:hAnsi="Times New Roman" w:cs="Times New Roman"/>
          <w:spacing w:val="-1"/>
          <w:position w:val="-1"/>
        </w:rPr>
        <w:t>r</w:t>
      </w:r>
      <w:r>
        <w:rPr>
          <w:rFonts w:ascii="Times New Roman" w:hAnsi="Times New Roman" w:cs="Times New Roman"/>
          <w:spacing w:val="2"/>
          <w:position w:val="-1"/>
        </w:rPr>
        <w:t>w</w:t>
      </w:r>
      <w:r>
        <w:rPr>
          <w:rFonts w:ascii="Times New Roman" w:hAnsi="Times New Roman" w:cs="Times New Roman"/>
          <w:spacing w:val="4"/>
          <w:position w:val="-1"/>
        </w:rPr>
        <w:t>a</w:t>
      </w:r>
      <w:r>
        <w:rPr>
          <w:rFonts w:ascii="Times New Roman" w:hAnsi="Times New Roman" w:cs="Times New Roman"/>
          <w:position w:val="-1"/>
        </w:rPr>
        <w:t>y</w:t>
      </w:r>
    </w:p>
    <w:p w14:paraId="01693298" w14:textId="77777777" w:rsidR="00946758" w:rsidRDefault="00946758" w:rsidP="00946758">
      <w:pPr>
        <w:widowControl w:val="0"/>
        <w:autoSpaceDE w:val="0"/>
        <w:autoSpaceDN w:val="0"/>
        <w:adjustRightInd w:val="0"/>
        <w:spacing w:before="3" w:line="150" w:lineRule="exact"/>
        <w:rPr>
          <w:rFonts w:ascii="Times New Roman" w:hAnsi="Times New Roman" w:cs="Times New Roman"/>
          <w:sz w:val="15"/>
          <w:szCs w:val="15"/>
        </w:rPr>
      </w:pPr>
    </w:p>
    <w:p w14:paraId="3BC6A7EB" w14:textId="77777777" w:rsidR="00946758" w:rsidRDefault="00946758" w:rsidP="00946758">
      <w:pPr>
        <w:widowControl w:val="0"/>
        <w:autoSpaceDE w:val="0"/>
        <w:autoSpaceDN w:val="0"/>
        <w:adjustRightInd w:val="0"/>
        <w:spacing w:before="29" w:line="271" w:lineRule="exact"/>
        <w:ind w:left="226" w:right="-20"/>
        <w:rPr>
          <w:rFonts w:ascii="Times New Roman" w:hAnsi="Times New Roman" w:cs="Times New Roman"/>
        </w:rPr>
      </w:pPr>
      <w:r>
        <w:rPr>
          <w:rFonts w:ascii="Times New Roman" w:hAnsi="Times New Roman" w:cs="Times New Roman"/>
          <w:position w:val="-1"/>
        </w:rPr>
        <w:t xml:space="preserve">9             </w:t>
      </w:r>
      <w:r>
        <w:rPr>
          <w:rFonts w:ascii="Times New Roman" w:hAnsi="Times New Roman" w:cs="Times New Roman"/>
          <w:spacing w:val="12"/>
          <w:position w:val="-1"/>
        </w:rPr>
        <w:t xml:space="preserve"> </w:t>
      </w:r>
      <w:r>
        <w:rPr>
          <w:rFonts w:ascii="Times New Roman" w:hAnsi="Times New Roman" w:cs="Times New Roman"/>
          <w:spacing w:val="1"/>
          <w:position w:val="-1"/>
        </w:rPr>
        <w:t>C</w:t>
      </w:r>
      <w:r>
        <w:rPr>
          <w:rFonts w:ascii="Times New Roman" w:hAnsi="Times New Roman" w:cs="Times New Roman"/>
          <w:position w:val="-1"/>
        </w:rPr>
        <w:t>o</w:t>
      </w:r>
      <w:r>
        <w:rPr>
          <w:rFonts w:ascii="Times New Roman" w:hAnsi="Times New Roman" w:cs="Times New Roman"/>
          <w:spacing w:val="-1"/>
          <w:position w:val="-1"/>
        </w:rPr>
        <w:t>rre</w:t>
      </w:r>
      <w:r>
        <w:rPr>
          <w:rFonts w:ascii="Times New Roman" w:hAnsi="Times New Roman" w:cs="Times New Roman"/>
          <w:position w:val="-1"/>
        </w:rPr>
        <w:t>spond</w:t>
      </w:r>
      <w:r>
        <w:rPr>
          <w:rFonts w:ascii="Times New Roman" w:hAnsi="Times New Roman" w:cs="Times New Roman"/>
          <w:spacing w:val="-1"/>
          <w:position w:val="-1"/>
        </w:rPr>
        <w:t>e</w:t>
      </w:r>
      <w:r>
        <w:rPr>
          <w:rFonts w:ascii="Times New Roman" w:hAnsi="Times New Roman" w:cs="Times New Roman"/>
          <w:position w:val="-1"/>
        </w:rPr>
        <w:t>n</w:t>
      </w:r>
      <w:r>
        <w:rPr>
          <w:rFonts w:ascii="Times New Roman" w:hAnsi="Times New Roman" w:cs="Times New Roman"/>
          <w:spacing w:val="1"/>
          <w:position w:val="-1"/>
        </w:rPr>
        <w:t>c</w:t>
      </w:r>
      <w:r>
        <w:rPr>
          <w:rFonts w:ascii="Times New Roman" w:hAnsi="Times New Roman" w:cs="Times New Roman"/>
          <w:position w:val="-1"/>
        </w:rPr>
        <w:t>e</w:t>
      </w:r>
      <w:r>
        <w:rPr>
          <w:rFonts w:ascii="Times New Roman" w:hAnsi="Times New Roman" w:cs="Times New Roman"/>
          <w:spacing w:val="-1"/>
          <w:position w:val="-1"/>
        </w:rPr>
        <w:t xml:space="preserve"> </w:t>
      </w:r>
      <w:r>
        <w:rPr>
          <w:rFonts w:ascii="Times New Roman" w:hAnsi="Times New Roman" w:cs="Times New Roman"/>
          <w:spacing w:val="1"/>
          <w:position w:val="-1"/>
        </w:rPr>
        <w:t>t</w:t>
      </w:r>
      <w:r>
        <w:rPr>
          <w:rFonts w:ascii="Times New Roman" w:hAnsi="Times New Roman" w:cs="Times New Roman"/>
          <w:position w:val="-1"/>
        </w:rPr>
        <w:t xml:space="preserve">o: </w:t>
      </w:r>
      <w:r>
        <w:rPr>
          <w:rFonts w:ascii="Times New Roman" w:hAnsi="Times New Roman" w:cs="Times New Roman"/>
          <w:spacing w:val="-1"/>
          <w:position w:val="-1"/>
        </w:rPr>
        <w:t>A</w:t>
      </w:r>
      <w:r>
        <w:rPr>
          <w:rFonts w:ascii="Times New Roman" w:hAnsi="Times New Roman" w:cs="Times New Roman"/>
          <w:position w:val="-1"/>
        </w:rPr>
        <w:t>nd</w:t>
      </w:r>
      <w:r>
        <w:rPr>
          <w:rFonts w:ascii="Times New Roman" w:hAnsi="Times New Roman" w:cs="Times New Roman"/>
          <w:spacing w:val="2"/>
          <w:position w:val="-1"/>
        </w:rPr>
        <w:t>r</w:t>
      </w:r>
      <w:r>
        <w:rPr>
          <w:rFonts w:ascii="Times New Roman" w:hAnsi="Times New Roman" w:cs="Times New Roman"/>
          <w:spacing w:val="-1"/>
          <w:position w:val="-1"/>
        </w:rPr>
        <w:t>ea</w:t>
      </w:r>
      <w:r>
        <w:rPr>
          <w:rFonts w:ascii="Times New Roman" w:hAnsi="Times New Roman" w:cs="Times New Roman"/>
          <w:position w:val="-1"/>
        </w:rPr>
        <w:t xml:space="preserve">s </w:t>
      </w:r>
      <w:r>
        <w:rPr>
          <w:rFonts w:ascii="Times New Roman" w:hAnsi="Times New Roman" w:cs="Times New Roman"/>
          <w:spacing w:val="-1"/>
          <w:position w:val="-1"/>
        </w:rPr>
        <w:t>K</w:t>
      </w:r>
      <w:r>
        <w:rPr>
          <w:rFonts w:ascii="Times New Roman" w:hAnsi="Times New Roman" w:cs="Times New Roman"/>
          <w:spacing w:val="1"/>
          <w:position w:val="-1"/>
        </w:rPr>
        <w:t>ä</w:t>
      </w:r>
      <w:r>
        <w:rPr>
          <w:rFonts w:ascii="Times New Roman" w:hAnsi="Times New Roman" w:cs="Times New Roman"/>
          <w:spacing w:val="-1"/>
          <w:position w:val="-1"/>
        </w:rPr>
        <w:t>ä</w:t>
      </w:r>
      <w:r>
        <w:rPr>
          <w:rFonts w:ascii="Times New Roman" w:hAnsi="Times New Roman" w:cs="Times New Roman"/>
          <w:position w:val="-1"/>
        </w:rPr>
        <w:t xml:space="preserve">b </w:t>
      </w:r>
      <w:r>
        <w:rPr>
          <w:rFonts w:ascii="Times New Roman" w:hAnsi="Times New Roman" w:cs="Times New Roman"/>
          <w:spacing w:val="-1"/>
          <w:position w:val="-1"/>
        </w:rPr>
        <w:t>(</w:t>
      </w:r>
      <w:r>
        <w:rPr>
          <w:rFonts w:ascii="Times New Roman" w:hAnsi="Times New Roman" w:cs="Times New Roman"/>
          <w:position w:val="-1"/>
        </w:rPr>
        <w:t>k</w:t>
      </w:r>
      <w:r>
        <w:rPr>
          <w:rFonts w:ascii="Times New Roman" w:hAnsi="Times New Roman" w:cs="Times New Roman"/>
          <w:spacing w:val="1"/>
          <w:position w:val="-1"/>
        </w:rPr>
        <w:t>a</w:t>
      </w:r>
      <w:r>
        <w:rPr>
          <w:rFonts w:ascii="Times New Roman" w:hAnsi="Times New Roman" w:cs="Times New Roman"/>
          <w:spacing w:val="-1"/>
          <w:position w:val="-1"/>
        </w:rPr>
        <w:t>e</w:t>
      </w:r>
      <w:r>
        <w:rPr>
          <w:rFonts w:ascii="Times New Roman" w:hAnsi="Times New Roman" w:cs="Times New Roman"/>
          <w:spacing w:val="1"/>
          <w:position w:val="-1"/>
        </w:rPr>
        <w:t>a</w:t>
      </w:r>
      <w:r>
        <w:rPr>
          <w:rFonts w:ascii="Times New Roman" w:hAnsi="Times New Roman" w:cs="Times New Roman"/>
          <w:spacing w:val="-1"/>
          <w:position w:val="-1"/>
        </w:rPr>
        <w:t>e</w:t>
      </w:r>
      <w:r>
        <w:rPr>
          <w:rFonts w:ascii="Times New Roman" w:hAnsi="Times New Roman" w:cs="Times New Roman"/>
          <w:position w:val="-1"/>
        </w:rPr>
        <w:t>b</w:t>
      </w:r>
      <w:r>
        <w:rPr>
          <w:rFonts w:ascii="Times New Roman" w:hAnsi="Times New Roman" w:cs="Times New Roman"/>
          <w:spacing w:val="2"/>
          <w:position w:val="-1"/>
        </w:rPr>
        <w:t>@</w:t>
      </w:r>
      <w:r>
        <w:rPr>
          <w:rFonts w:ascii="Times New Roman" w:hAnsi="Times New Roman" w:cs="Times New Roman"/>
          <w:spacing w:val="-2"/>
          <w:position w:val="-1"/>
        </w:rPr>
        <w:t>g</w:t>
      </w:r>
      <w:r>
        <w:rPr>
          <w:rFonts w:ascii="Times New Roman" w:hAnsi="Times New Roman" w:cs="Times New Roman"/>
          <w:spacing w:val="-1"/>
          <w:position w:val="-1"/>
        </w:rPr>
        <w:t>e</w:t>
      </w:r>
      <w:r>
        <w:rPr>
          <w:rFonts w:ascii="Times New Roman" w:hAnsi="Times New Roman" w:cs="Times New Roman"/>
          <w:position w:val="-1"/>
        </w:rPr>
        <w:t>o.</w:t>
      </w:r>
      <w:r>
        <w:rPr>
          <w:rFonts w:ascii="Times New Roman" w:hAnsi="Times New Roman" w:cs="Times New Roman"/>
          <w:spacing w:val="2"/>
          <w:position w:val="-1"/>
        </w:rPr>
        <w:t>u</w:t>
      </w:r>
      <w:r>
        <w:rPr>
          <w:rFonts w:ascii="Times New Roman" w:hAnsi="Times New Roman" w:cs="Times New Roman"/>
          <w:spacing w:val="1"/>
          <w:position w:val="-1"/>
        </w:rPr>
        <w:t>i</w:t>
      </w:r>
      <w:r>
        <w:rPr>
          <w:rFonts w:ascii="Times New Roman" w:hAnsi="Times New Roman" w:cs="Times New Roman"/>
          <w:position w:val="-1"/>
        </w:rPr>
        <w:t>o.no)</w:t>
      </w:r>
    </w:p>
    <w:p w14:paraId="4F24ACC7" w14:textId="77777777" w:rsidR="00946758" w:rsidRDefault="00946758" w:rsidP="00946758">
      <w:pPr>
        <w:widowControl w:val="0"/>
        <w:autoSpaceDE w:val="0"/>
        <w:autoSpaceDN w:val="0"/>
        <w:adjustRightInd w:val="0"/>
        <w:spacing w:before="2" w:line="160" w:lineRule="exact"/>
        <w:rPr>
          <w:rFonts w:ascii="Times New Roman" w:hAnsi="Times New Roman" w:cs="Times New Roman"/>
          <w:sz w:val="16"/>
          <w:szCs w:val="16"/>
        </w:rPr>
      </w:pPr>
    </w:p>
    <w:p w14:paraId="4D051B65" w14:textId="77777777" w:rsidR="00946758" w:rsidRDefault="00946758" w:rsidP="00946758">
      <w:pPr>
        <w:widowControl w:val="0"/>
        <w:autoSpaceDE w:val="0"/>
        <w:autoSpaceDN w:val="0"/>
        <w:adjustRightInd w:val="0"/>
        <w:spacing w:before="25" w:line="316" w:lineRule="exact"/>
        <w:ind w:left="106" w:right="-20"/>
        <w:rPr>
          <w:rFonts w:ascii="Arial" w:hAnsi="Arial" w:cs="Arial"/>
          <w:sz w:val="28"/>
          <w:szCs w:val="28"/>
        </w:rPr>
      </w:pPr>
      <w:r>
        <w:rPr>
          <w:rFonts w:ascii="Times New Roman" w:hAnsi="Times New Roman" w:cs="Times New Roman"/>
          <w:position w:val="-1"/>
        </w:rPr>
        <w:t xml:space="preserve">10             </w:t>
      </w:r>
      <w:r>
        <w:rPr>
          <w:rFonts w:ascii="Times New Roman" w:hAnsi="Times New Roman" w:cs="Times New Roman"/>
          <w:spacing w:val="12"/>
          <w:position w:val="-1"/>
        </w:rPr>
        <w:t xml:space="preserve"> </w:t>
      </w:r>
      <w:r>
        <w:rPr>
          <w:rFonts w:ascii="Arial" w:hAnsi="Arial" w:cs="Arial"/>
          <w:spacing w:val="-4"/>
          <w:w w:val="108"/>
          <w:position w:val="-1"/>
          <w:sz w:val="28"/>
          <w:szCs w:val="28"/>
        </w:rPr>
        <w:t>A</w:t>
      </w:r>
      <w:r>
        <w:rPr>
          <w:rFonts w:ascii="Arial" w:hAnsi="Arial" w:cs="Arial"/>
          <w:spacing w:val="-1"/>
          <w:w w:val="110"/>
          <w:position w:val="-1"/>
          <w:sz w:val="28"/>
          <w:szCs w:val="28"/>
        </w:rPr>
        <w:t>b</w:t>
      </w:r>
      <w:r>
        <w:rPr>
          <w:rFonts w:ascii="Arial" w:hAnsi="Arial" w:cs="Arial"/>
          <w:w w:val="114"/>
          <w:position w:val="-1"/>
          <w:sz w:val="28"/>
          <w:szCs w:val="28"/>
        </w:rPr>
        <w:t>st</w:t>
      </w:r>
      <w:r>
        <w:rPr>
          <w:rFonts w:ascii="Arial" w:hAnsi="Arial" w:cs="Arial"/>
          <w:spacing w:val="1"/>
          <w:w w:val="117"/>
          <w:position w:val="-1"/>
          <w:sz w:val="28"/>
          <w:szCs w:val="28"/>
        </w:rPr>
        <w:t>r</w:t>
      </w:r>
      <w:r>
        <w:rPr>
          <w:rFonts w:ascii="Arial" w:hAnsi="Arial" w:cs="Arial"/>
          <w:position w:val="-1"/>
          <w:sz w:val="28"/>
          <w:szCs w:val="28"/>
        </w:rPr>
        <w:t>a</w:t>
      </w:r>
      <w:r>
        <w:rPr>
          <w:rFonts w:ascii="Arial" w:hAnsi="Arial" w:cs="Arial"/>
          <w:w w:val="111"/>
          <w:position w:val="-1"/>
          <w:sz w:val="28"/>
          <w:szCs w:val="28"/>
        </w:rPr>
        <w:t>c</w:t>
      </w:r>
      <w:r>
        <w:rPr>
          <w:rFonts w:ascii="Arial" w:hAnsi="Arial" w:cs="Arial"/>
          <w:w w:val="120"/>
          <w:position w:val="-1"/>
          <w:sz w:val="28"/>
          <w:szCs w:val="28"/>
        </w:rPr>
        <w:t>t</w:t>
      </w:r>
    </w:p>
    <w:p w14:paraId="57F8C802" w14:textId="77777777" w:rsidR="00946758" w:rsidRDefault="00946758" w:rsidP="00946758">
      <w:pPr>
        <w:widowControl w:val="0"/>
        <w:autoSpaceDE w:val="0"/>
        <w:autoSpaceDN w:val="0"/>
        <w:adjustRightInd w:val="0"/>
        <w:spacing w:before="15" w:line="240" w:lineRule="exact"/>
        <w:rPr>
          <w:rFonts w:ascii="Arial" w:hAnsi="Arial" w:cs="Arial"/>
        </w:rPr>
      </w:pPr>
    </w:p>
    <w:p w14:paraId="7E1DD827" w14:textId="77777777" w:rsidR="00946758" w:rsidRDefault="00946758" w:rsidP="00946758">
      <w:pPr>
        <w:widowControl w:val="0"/>
        <w:autoSpaceDE w:val="0"/>
        <w:autoSpaceDN w:val="0"/>
        <w:adjustRightInd w:val="0"/>
        <w:spacing w:before="29"/>
        <w:ind w:left="106" w:right="-20"/>
        <w:rPr>
          <w:rFonts w:ascii="Times New Roman" w:hAnsi="Times New Roman" w:cs="Times New Roman"/>
        </w:rPr>
      </w:pPr>
      <w:r>
        <w:rPr>
          <w:rFonts w:ascii="Times New Roman" w:hAnsi="Times New Roman" w:cs="Times New Roman"/>
        </w:rPr>
        <w:t xml:space="preserve">11 </w:t>
      </w:r>
      <w:commentRangeStart w:id="8"/>
      <w:r>
        <w:rPr>
          <w:rFonts w:ascii="Times New Roman" w:hAnsi="Times New Roman" w:cs="Times New Roman"/>
          <w:spacing w:val="2"/>
        </w:rPr>
        <w:t>N</w:t>
      </w:r>
      <w:r>
        <w:rPr>
          <w:rFonts w:ascii="Times New Roman" w:hAnsi="Times New Roman" w:cs="Times New Roman"/>
        </w:rPr>
        <w:t>u</w:t>
      </w:r>
      <w:r>
        <w:rPr>
          <w:rFonts w:ascii="Times New Roman" w:hAnsi="Times New Roman" w:cs="Times New Roman"/>
          <w:spacing w:val="1"/>
        </w:rPr>
        <w:t>m</w:t>
      </w:r>
      <w:r>
        <w:rPr>
          <w:rFonts w:ascii="Times New Roman" w:hAnsi="Times New Roman" w:cs="Times New Roman"/>
          <w:spacing w:val="-1"/>
        </w:rPr>
        <w:t>er</w:t>
      </w:r>
      <w:r>
        <w:rPr>
          <w:rFonts w:ascii="Times New Roman" w:hAnsi="Times New Roman" w:cs="Times New Roman"/>
          <w:spacing w:val="1"/>
        </w:rPr>
        <w:t>i</w:t>
      </w:r>
      <w:r>
        <w:rPr>
          <w:rFonts w:ascii="Times New Roman" w:hAnsi="Times New Roman" w:cs="Times New Roman"/>
          <w:spacing w:val="-1"/>
        </w:rPr>
        <w:t>ca</w:t>
      </w:r>
      <w:r>
        <w:rPr>
          <w:rFonts w:ascii="Times New Roman" w:hAnsi="Times New Roman" w:cs="Times New Roman"/>
        </w:rPr>
        <w:t>l</w:t>
      </w:r>
      <w:commentRangeEnd w:id="8"/>
      <w:r w:rsidR="00E810ED">
        <w:rPr>
          <w:rStyle w:val="CommentReference"/>
        </w:rPr>
        <w:commentReference w:id="8"/>
      </w:r>
      <w:r>
        <w:rPr>
          <w:rFonts w:ascii="Times New Roman" w:hAnsi="Times New Roman" w:cs="Times New Roman"/>
          <w:spacing w:val="5"/>
        </w:rPr>
        <w:t xml:space="preserve"> </w:t>
      </w:r>
      <w:r>
        <w:rPr>
          <w:rFonts w:ascii="Times New Roman" w:hAnsi="Times New Roman" w:cs="Times New Roman"/>
          <w:spacing w:val="1"/>
        </w:rPr>
        <w:t>m</w:t>
      </w:r>
      <w:r>
        <w:rPr>
          <w:rFonts w:ascii="Times New Roman" w:hAnsi="Times New Roman" w:cs="Times New Roman"/>
        </w:rPr>
        <w:t>od</w:t>
      </w:r>
      <w:r>
        <w:rPr>
          <w:rFonts w:ascii="Times New Roman" w:hAnsi="Times New Roman" w:cs="Times New Roman"/>
          <w:spacing w:val="-1"/>
        </w:rPr>
        <w:t>e</w:t>
      </w:r>
      <w:r>
        <w:rPr>
          <w:rFonts w:ascii="Times New Roman" w:hAnsi="Times New Roman" w:cs="Times New Roman"/>
          <w:spacing w:val="1"/>
        </w:rPr>
        <w:t>lli</w:t>
      </w:r>
      <w:r>
        <w:rPr>
          <w:rFonts w:ascii="Times New Roman" w:hAnsi="Times New Roman" w:cs="Times New Roman"/>
        </w:rPr>
        <w:t>ng</w:t>
      </w:r>
    </w:p>
    <w:p w14:paraId="59FA51CB"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7320BBE0"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12             </w:t>
      </w:r>
      <w:r>
        <w:rPr>
          <w:rFonts w:ascii="Times New Roman" w:hAnsi="Times New Roman" w:cs="Times New Roman"/>
          <w:spacing w:val="12"/>
        </w:rPr>
        <w:t xml:space="preserve"> </w:t>
      </w:r>
      <w:r>
        <w:rPr>
          <w:rFonts w:ascii="Times New Roman" w:hAnsi="Times New Roman" w:cs="Times New Roman"/>
        </w:rPr>
        <w:t>sug</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51"/>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51"/>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spacing w:val="3"/>
        </w:rPr>
        <w:t>s</w:t>
      </w:r>
      <w:r>
        <w:rPr>
          <w:rFonts w:ascii="Times New Roman" w:hAnsi="Times New Roman" w:cs="Times New Roman"/>
        </w:rPr>
        <w:t>e</w:t>
      </w:r>
      <w:r>
        <w:rPr>
          <w:rFonts w:ascii="Times New Roman" w:hAnsi="Times New Roman" w:cs="Times New Roman"/>
          <w:spacing w:val="49"/>
        </w:rPr>
        <w:t xml:space="preserve"> </w:t>
      </w:r>
      <w:r>
        <w:rPr>
          <w:rFonts w:ascii="Times New Roman" w:hAnsi="Times New Roman" w:cs="Times New Roman"/>
          <w:spacing w:val="-1"/>
        </w:rPr>
        <w:t>f</w:t>
      </w:r>
      <w:r>
        <w:rPr>
          <w:rFonts w:ascii="Times New Roman" w:hAnsi="Times New Roman" w:cs="Times New Roman"/>
          <w:spacing w:val="1"/>
        </w:rPr>
        <w:t>e</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1"/>
        </w:rPr>
        <w:t>re</w:t>
      </w:r>
      <w:r>
        <w:rPr>
          <w:rFonts w:ascii="Times New Roman" w:hAnsi="Times New Roman" w:cs="Times New Roman"/>
        </w:rPr>
        <w:t>s</w:t>
      </w:r>
      <w:r>
        <w:rPr>
          <w:rFonts w:ascii="Times New Roman" w:hAnsi="Times New Roman" w:cs="Times New Roman"/>
          <w:spacing w:val="51"/>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op</w:t>
      </w:r>
      <w:r>
        <w:rPr>
          <w:rFonts w:ascii="Times New Roman" w:hAnsi="Times New Roman" w:cs="Times New Roman"/>
          <w:spacing w:val="53"/>
        </w:rPr>
        <w:t xml:space="preserve"> </w:t>
      </w:r>
      <w:r>
        <w:rPr>
          <w:rFonts w:ascii="Times New Roman" w:hAnsi="Times New Roman" w:cs="Times New Roman"/>
          <w:spacing w:val="-1"/>
        </w:rPr>
        <w:t>fr</w:t>
      </w:r>
      <w:r>
        <w:rPr>
          <w:rFonts w:ascii="Times New Roman" w:hAnsi="Times New Roman" w:cs="Times New Roman"/>
        </w:rPr>
        <w:t>om</w:t>
      </w:r>
      <w:r>
        <w:rPr>
          <w:rFonts w:ascii="Times New Roman" w:hAnsi="Times New Roman" w:cs="Times New Roman"/>
          <w:spacing w:val="51"/>
        </w:rPr>
        <w:t xml:space="preserve"> </w:t>
      </w:r>
      <w:r>
        <w:rPr>
          <w:rFonts w:ascii="Times New Roman" w:hAnsi="Times New Roman" w:cs="Times New Roman"/>
        </w:rPr>
        <w:t>a</w:t>
      </w:r>
      <w:r>
        <w:rPr>
          <w:rFonts w:ascii="Times New Roman" w:hAnsi="Times New Roman" w:cs="Times New Roman"/>
          <w:spacing w:val="52"/>
        </w:rPr>
        <w:t xml:space="preserve"> </w:t>
      </w:r>
      <w:r>
        <w:rPr>
          <w:rFonts w:ascii="Times New Roman" w:hAnsi="Times New Roman" w:cs="Times New Roman"/>
          <w:spacing w:val="-1"/>
        </w:rPr>
        <w:t>c</w:t>
      </w:r>
      <w:r>
        <w:rPr>
          <w:rFonts w:ascii="Times New Roman" w:hAnsi="Times New Roman" w:cs="Times New Roman"/>
          <w:spacing w:val="2"/>
        </w:rPr>
        <w:t>o</w:t>
      </w:r>
      <w:r>
        <w:rPr>
          <w:rFonts w:ascii="Times New Roman" w:hAnsi="Times New Roman" w:cs="Times New Roman"/>
        </w:rPr>
        <w:t>nv</w:t>
      </w:r>
      <w:r>
        <w:rPr>
          <w:rFonts w:ascii="Times New Roman" w:hAnsi="Times New Roman" w:cs="Times New Roman"/>
          <w:spacing w:val="-1"/>
        </w:rPr>
        <w:t>ec</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1"/>
        </w:rPr>
        <w:t>-</w:t>
      </w:r>
      <w:r>
        <w:rPr>
          <w:rFonts w:ascii="Times New Roman" w:hAnsi="Times New Roman" w:cs="Times New Roman"/>
        </w:rPr>
        <w:t>like</w:t>
      </w:r>
      <w:r>
        <w:rPr>
          <w:rFonts w:ascii="Times New Roman" w:hAnsi="Times New Roman" w:cs="Times New Roman"/>
          <w:spacing w:val="49"/>
        </w:rPr>
        <w:t xml:space="preserve"> </w:t>
      </w:r>
      <w:r>
        <w:rPr>
          <w:rFonts w:ascii="Times New Roman" w:hAnsi="Times New Roman" w:cs="Times New Roman"/>
          <w:spacing w:val="-1"/>
        </w:rPr>
        <w:t>c</w:t>
      </w:r>
      <w:r>
        <w:rPr>
          <w:rFonts w:ascii="Times New Roman" w:hAnsi="Times New Roman" w:cs="Times New Roman"/>
        </w:rPr>
        <w:t>i</w:t>
      </w:r>
      <w:r>
        <w:rPr>
          <w:rFonts w:ascii="Times New Roman" w:hAnsi="Times New Roman" w:cs="Times New Roman"/>
          <w:spacing w:val="2"/>
        </w:rPr>
        <w:t>r</w:t>
      </w:r>
      <w:r>
        <w:rPr>
          <w:rFonts w:ascii="Times New Roman" w:hAnsi="Times New Roman" w:cs="Times New Roman"/>
          <w:spacing w:val="-1"/>
        </w:rPr>
        <w:t>c</w:t>
      </w:r>
      <w:r>
        <w:rPr>
          <w:rFonts w:ascii="Times New Roman" w:hAnsi="Times New Roman" w:cs="Times New Roman"/>
        </w:rPr>
        <w:t>ul</w:t>
      </w:r>
      <w:r>
        <w:rPr>
          <w:rFonts w:ascii="Times New Roman" w:hAnsi="Times New Roman" w:cs="Times New Roman"/>
          <w:spacing w:val="-1"/>
        </w:rPr>
        <w:t>a</w:t>
      </w:r>
      <w:r>
        <w:rPr>
          <w:rFonts w:ascii="Times New Roman" w:hAnsi="Times New Roman" w:cs="Times New Roman"/>
        </w:rPr>
        <w:t>tion</w:t>
      </w:r>
      <w:r>
        <w:rPr>
          <w:rFonts w:ascii="Times New Roman" w:hAnsi="Times New Roman" w:cs="Times New Roman"/>
          <w:spacing w:val="50"/>
        </w:rPr>
        <w:t xml:space="preserve"> </w:t>
      </w:r>
      <w:r>
        <w:rPr>
          <w:rFonts w:ascii="Times New Roman" w:hAnsi="Times New Roman" w:cs="Times New Roman"/>
        </w:rPr>
        <w:t>of</w:t>
      </w:r>
      <w:r>
        <w:rPr>
          <w:rFonts w:ascii="Times New Roman" w:hAnsi="Times New Roman" w:cs="Times New Roman"/>
          <w:spacing w:val="50"/>
        </w:rPr>
        <w:t xml:space="preserve"> </w:t>
      </w:r>
      <w:r>
        <w:rPr>
          <w:rFonts w:ascii="Times New Roman" w:hAnsi="Times New Roman" w:cs="Times New Roman"/>
        </w:rPr>
        <w:t>m</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1"/>
        </w:rPr>
        <w:t>er</w:t>
      </w:r>
      <w:r>
        <w:rPr>
          <w:rFonts w:ascii="Times New Roman" w:hAnsi="Times New Roman" w:cs="Times New Roman"/>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51"/>
        </w:rPr>
        <w:t xml:space="preserve"> </w:t>
      </w:r>
      <w:r>
        <w:rPr>
          <w:rFonts w:ascii="Times New Roman" w:hAnsi="Times New Roman" w:cs="Times New Roman"/>
        </w:rPr>
        <w:t>in</w:t>
      </w:r>
      <w:r>
        <w:rPr>
          <w:rFonts w:ascii="Times New Roman" w:hAnsi="Times New Roman" w:cs="Times New Roman"/>
          <w:spacing w:val="50"/>
        </w:rPr>
        <w:t xml:space="preserve"> </w:t>
      </w:r>
      <w:r>
        <w:rPr>
          <w:rFonts w:ascii="Times New Roman" w:hAnsi="Times New Roman" w:cs="Times New Roman"/>
        </w:rPr>
        <w:t>the</w:t>
      </w:r>
    </w:p>
    <w:p w14:paraId="49D46621"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745ECD3D" w14:textId="2A36F8E3"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13             </w:t>
      </w:r>
      <w:r>
        <w:rPr>
          <w:rFonts w:ascii="Times New Roman" w:hAnsi="Times New Roman" w:cs="Times New Roman"/>
          <w:spacing w:val="12"/>
        </w:rPr>
        <w:t xml:space="preserve"> </w:t>
      </w:r>
      <w:r>
        <w:rPr>
          <w:rFonts w:ascii="Times New Roman" w:hAnsi="Times New Roman" w:cs="Times New Roman"/>
          <w:spacing w:val="-1"/>
        </w:rPr>
        <w:t>ac</w:t>
      </w:r>
      <w:r>
        <w:rPr>
          <w:rFonts w:ascii="Times New Roman" w:hAnsi="Times New Roman" w:cs="Times New Roman"/>
          <w:spacing w:val="1"/>
        </w:rPr>
        <w:t>ti</w:t>
      </w:r>
      <w:r>
        <w:rPr>
          <w:rFonts w:ascii="Times New Roman" w:hAnsi="Times New Roman" w:cs="Times New Roman"/>
        </w:rPr>
        <w:t xml:space="preserve">ve </w:t>
      </w:r>
      <w:r>
        <w:rPr>
          <w:rFonts w:ascii="Times New Roman" w:hAnsi="Times New Roman" w:cs="Times New Roman"/>
          <w:spacing w:val="11"/>
        </w:rPr>
        <w:t xml:space="preserve"> </w:t>
      </w:r>
      <w:r>
        <w:rPr>
          <w:rFonts w:ascii="Times New Roman" w:hAnsi="Times New Roman" w:cs="Times New Roman"/>
          <w:spacing w:val="1"/>
        </w:rPr>
        <w:t>l</w:t>
      </w:r>
      <w:r>
        <w:rPr>
          <w:rFonts w:ascii="Times New Roman" w:hAnsi="Times New Roman" w:cs="Times New Roman"/>
          <w:spacing w:val="4"/>
        </w:rPr>
        <w:t>a</w:t>
      </w:r>
      <w:r>
        <w:rPr>
          <w:rFonts w:ascii="Times New Roman" w:hAnsi="Times New Roman" w:cs="Times New Roman"/>
          <w:spacing w:val="-5"/>
        </w:rPr>
        <w:t>y</w:t>
      </w:r>
      <w:r>
        <w:rPr>
          <w:rFonts w:ascii="Times New Roman" w:hAnsi="Times New Roman" w:cs="Times New Roman"/>
          <w:spacing w:val="1"/>
        </w:rPr>
        <w:t>e</w:t>
      </w:r>
      <w:r>
        <w:rPr>
          <w:rFonts w:ascii="Times New Roman" w:hAnsi="Times New Roman" w:cs="Times New Roman"/>
        </w:rPr>
        <w:t xml:space="preserve">r </w:t>
      </w:r>
      <w:r>
        <w:rPr>
          <w:rFonts w:ascii="Times New Roman" w:hAnsi="Times New Roman" w:cs="Times New Roman"/>
          <w:spacing w:val="11"/>
        </w:rPr>
        <w:t xml:space="preserve"> </w:t>
      </w:r>
      <w:r>
        <w:rPr>
          <w:rFonts w:ascii="Times New Roman" w:hAnsi="Times New Roman" w:cs="Times New Roman"/>
        </w:rPr>
        <w:t xml:space="preserve">of </w:t>
      </w:r>
      <w:r>
        <w:rPr>
          <w:rFonts w:ascii="Times New Roman" w:hAnsi="Times New Roman" w:cs="Times New Roman"/>
          <w:spacing w:val="11"/>
        </w:rPr>
        <w:t xml:space="preserve"> </w:t>
      </w:r>
      <w:r>
        <w:rPr>
          <w:rFonts w:ascii="Times New Roman" w:hAnsi="Times New Roman" w:cs="Times New Roman"/>
          <w:spacing w:val="2"/>
        </w:rPr>
        <w:t>p</w:t>
      </w:r>
      <w:r>
        <w:rPr>
          <w:rFonts w:ascii="Times New Roman" w:hAnsi="Times New Roman" w:cs="Times New Roman"/>
          <w:spacing w:val="-1"/>
        </w:rPr>
        <w:t>er</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2"/>
        </w:rPr>
        <w:t>fr</w:t>
      </w:r>
      <w:r>
        <w:rPr>
          <w:rFonts w:ascii="Times New Roman" w:hAnsi="Times New Roman" w:cs="Times New Roman"/>
        </w:rPr>
        <w:t>os</w:t>
      </w:r>
      <w:r>
        <w:rPr>
          <w:rFonts w:ascii="Times New Roman" w:hAnsi="Times New Roman" w:cs="Times New Roman"/>
          <w:spacing w:val="1"/>
        </w:rPr>
        <w:t>t</w:t>
      </w:r>
      <w:r>
        <w:rPr>
          <w:rFonts w:ascii="Times New Roman" w:hAnsi="Times New Roman" w:cs="Times New Roman"/>
        </w:rPr>
        <w:t xml:space="preserve">. </w:t>
      </w:r>
      <w:r>
        <w:rPr>
          <w:rFonts w:ascii="Times New Roman" w:hAnsi="Times New Roman" w:cs="Times New Roman"/>
          <w:spacing w:val="12"/>
        </w:rPr>
        <w:t xml:space="preserve"> </w:t>
      </w:r>
      <w:r>
        <w:rPr>
          <w:rFonts w:ascii="Times New Roman" w:hAnsi="Times New Roman" w:cs="Times New Roman"/>
        </w:rPr>
        <w:t xml:space="preserve">The </w:t>
      </w:r>
      <w:r>
        <w:rPr>
          <w:rFonts w:ascii="Times New Roman" w:hAnsi="Times New Roman" w:cs="Times New Roman"/>
          <w:spacing w:val="11"/>
        </w:rPr>
        <w:t xml:space="preserve"> </w:t>
      </w:r>
      <w:r>
        <w:rPr>
          <w:rFonts w:ascii="Times New Roman" w:hAnsi="Times New Roman" w:cs="Times New Roman"/>
          <w:spacing w:val="-1"/>
        </w:rPr>
        <w:t>re</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 xml:space="preserve">d </w:t>
      </w:r>
      <w:r>
        <w:rPr>
          <w:rFonts w:ascii="Times New Roman" w:hAnsi="Times New Roman" w:cs="Times New Roman"/>
          <w:spacing w:val="14"/>
        </w:rPr>
        <w:t xml:space="preserve"> </w:t>
      </w:r>
      <w:ins w:id="9" w:author="Bernard Hallet" w:date="2013-12-15T13:15:00Z">
        <w:r w:rsidR="00E810ED">
          <w:rPr>
            <w:sz w:val="23"/>
            <w:szCs w:val="23"/>
          </w:rPr>
          <w:t>cyclic burial and exhumation</w:t>
        </w:r>
        <w:r w:rsidR="00E810ED" w:rsidDel="00E810ED">
          <w:rPr>
            <w:rFonts w:ascii="Times New Roman" w:hAnsi="Times New Roman" w:cs="Times New Roman"/>
            <w:spacing w:val="1"/>
          </w:rPr>
          <w:t xml:space="preserve"> </w:t>
        </w:r>
      </w:ins>
      <w:del w:id="10" w:author="Bernard Hallet" w:date="2013-12-15T13:15:00Z">
        <w:r w:rsidDel="00E810ED">
          <w:rPr>
            <w:rFonts w:ascii="Times New Roman" w:hAnsi="Times New Roman" w:cs="Times New Roman"/>
            <w:spacing w:val="1"/>
          </w:rPr>
          <w:delText>it</w:delText>
        </w:r>
        <w:r w:rsidDel="00E810ED">
          <w:rPr>
            <w:rFonts w:ascii="Times New Roman" w:hAnsi="Times New Roman" w:cs="Times New Roman"/>
            <w:spacing w:val="-1"/>
          </w:rPr>
          <w:delText>era</w:delText>
        </w:r>
        <w:r w:rsidDel="00E810ED">
          <w:rPr>
            <w:rFonts w:ascii="Times New Roman" w:hAnsi="Times New Roman" w:cs="Times New Roman"/>
            <w:spacing w:val="1"/>
          </w:rPr>
          <w:delText>ti</w:delText>
        </w:r>
        <w:r w:rsidDel="00E810ED">
          <w:rPr>
            <w:rFonts w:ascii="Times New Roman" w:hAnsi="Times New Roman" w:cs="Times New Roman"/>
            <w:spacing w:val="2"/>
          </w:rPr>
          <w:delText>v</w:delText>
        </w:r>
        <w:r w:rsidDel="00E810ED">
          <w:rPr>
            <w:rFonts w:ascii="Times New Roman" w:hAnsi="Times New Roman" w:cs="Times New Roman"/>
          </w:rPr>
          <w:delText xml:space="preserve">e </w:delText>
        </w:r>
        <w:r w:rsidDel="00E810ED">
          <w:rPr>
            <w:rFonts w:ascii="Times New Roman" w:hAnsi="Times New Roman" w:cs="Times New Roman"/>
            <w:spacing w:val="11"/>
          </w:rPr>
          <w:delText xml:space="preserve"> </w:delText>
        </w:r>
        <w:r w:rsidDel="00E810ED">
          <w:rPr>
            <w:rFonts w:ascii="Times New Roman" w:hAnsi="Times New Roman" w:cs="Times New Roman"/>
          </w:rPr>
          <w:delText>bu</w:delText>
        </w:r>
        <w:r w:rsidDel="00E810ED">
          <w:rPr>
            <w:rFonts w:ascii="Times New Roman" w:hAnsi="Times New Roman" w:cs="Times New Roman"/>
            <w:spacing w:val="4"/>
          </w:rPr>
          <w:delText>r</w:delText>
        </w:r>
        <w:r w:rsidDel="00E810ED">
          <w:rPr>
            <w:rFonts w:ascii="Times New Roman" w:hAnsi="Times New Roman" w:cs="Times New Roman"/>
            <w:spacing w:val="-5"/>
          </w:rPr>
          <w:delText>y</w:delText>
        </w:r>
        <w:r w:rsidDel="00E810ED">
          <w:rPr>
            <w:rFonts w:ascii="Times New Roman" w:hAnsi="Times New Roman" w:cs="Times New Roman"/>
            <w:spacing w:val="1"/>
          </w:rPr>
          <w:delText>i</w:delText>
        </w:r>
        <w:r w:rsidDel="00E810ED">
          <w:rPr>
            <w:rFonts w:ascii="Times New Roman" w:hAnsi="Times New Roman" w:cs="Times New Roman"/>
            <w:spacing w:val="2"/>
          </w:rPr>
          <w:delText>n</w:delText>
        </w:r>
        <w:r w:rsidDel="00E810ED">
          <w:rPr>
            <w:rFonts w:ascii="Times New Roman" w:hAnsi="Times New Roman" w:cs="Times New Roman"/>
          </w:rPr>
          <w:delText xml:space="preserve">g </w:delText>
        </w:r>
        <w:r w:rsidDel="00E810ED">
          <w:rPr>
            <w:rFonts w:ascii="Times New Roman" w:hAnsi="Times New Roman" w:cs="Times New Roman"/>
            <w:spacing w:val="10"/>
          </w:rPr>
          <w:delText xml:space="preserve"> </w:delText>
        </w:r>
        <w:r w:rsidDel="00E810ED">
          <w:rPr>
            <w:rFonts w:ascii="Times New Roman" w:hAnsi="Times New Roman" w:cs="Times New Roman"/>
            <w:spacing w:val="-1"/>
          </w:rPr>
          <w:delText>a</w:delText>
        </w:r>
        <w:r w:rsidDel="00E810ED">
          <w:rPr>
            <w:rFonts w:ascii="Times New Roman" w:hAnsi="Times New Roman" w:cs="Times New Roman"/>
          </w:rPr>
          <w:delText xml:space="preserve">nd </w:delText>
        </w:r>
        <w:r w:rsidDel="00E810ED">
          <w:rPr>
            <w:rFonts w:ascii="Times New Roman" w:hAnsi="Times New Roman" w:cs="Times New Roman"/>
            <w:spacing w:val="14"/>
          </w:rPr>
          <w:delText xml:space="preserve"> </w:delText>
        </w:r>
        <w:r w:rsidDel="00E810ED">
          <w:rPr>
            <w:rFonts w:ascii="Times New Roman" w:hAnsi="Times New Roman" w:cs="Times New Roman"/>
            <w:spacing w:val="-1"/>
          </w:rPr>
          <w:delText>re</w:delText>
        </w:r>
        <w:r w:rsidDel="00E810ED">
          <w:rPr>
            <w:rFonts w:ascii="Times New Roman" w:hAnsi="Times New Roman" w:cs="Times New Roman"/>
          </w:rPr>
          <w:delText>su</w:delText>
        </w:r>
        <w:r w:rsidDel="00E810ED">
          <w:rPr>
            <w:rFonts w:ascii="Times New Roman" w:hAnsi="Times New Roman" w:cs="Times New Roman"/>
            <w:spacing w:val="-1"/>
          </w:rPr>
          <w:delText>r</w:delText>
        </w:r>
        <w:r w:rsidDel="00E810ED">
          <w:rPr>
            <w:rFonts w:ascii="Times New Roman" w:hAnsi="Times New Roman" w:cs="Times New Roman"/>
            <w:spacing w:val="2"/>
          </w:rPr>
          <w:delText>f</w:delText>
        </w:r>
        <w:r w:rsidDel="00E810ED">
          <w:rPr>
            <w:rFonts w:ascii="Times New Roman" w:hAnsi="Times New Roman" w:cs="Times New Roman"/>
            <w:spacing w:val="-1"/>
          </w:rPr>
          <w:delText>ac</w:delText>
        </w:r>
        <w:r w:rsidDel="00E810ED">
          <w:rPr>
            <w:rFonts w:ascii="Times New Roman" w:hAnsi="Times New Roman" w:cs="Times New Roman"/>
            <w:spacing w:val="3"/>
          </w:rPr>
          <w:delText>i</w:delText>
        </w:r>
        <w:r w:rsidDel="00E810ED">
          <w:rPr>
            <w:rFonts w:ascii="Times New Roman" w:hAnsi="Times New Roman" w:cs="Times New Roman"/>
          </w:rPr>
          <w:delText xml:space="preserve">ng </w:delText>
        </w:r>
        <w:r w:rsidDel="00E810ED">
          <w:rPr>
            <w:rFonts w:ascii="Times New Roman" w:hAnsi="Times New Roman" w:cs="Times New Roman"/>
            <w:spacing w:val="10"/>
          </w:rPr>
          <w:delText xml:space="preserve"> </w:delText>
        </w:r>
      </w:del>
      <w:r>
        <w:rPr>
          <w:rFonts w:ascii="Times New Roman" w:hAnsi="Times New Roman" w:cs="Times New Roman"/>
        </w:rPr>
        <w:t xml:space="preserve">of </w:t>
      </w:r>
      <w:r>
        <w:rPr>
          <w:rFonts w:ascii="Times New Roman" w:hAnsi="Times New Roman" w:cs="Times New Roman"/>
          <w:spacing w:val="14"/>
        </w:rPr>
        <w:t xml:space="preserve"> </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er</w:t>
      </w:r>
      <w:r>
        <w:rPr>
          <w:rFonts w:ascii="Times New Roman" w:hAnsi="Times New Roman" w:cs="Times New Roman"/>
          <w:spacing w:val="1"/>
        </w:rPr>
        <w:t>i</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13"/>
        </w:rPr>
        <w:t xml:space="preserve"> </w:t>
      </w:r>
      <w:r>
        <w:rPr>
          <w:rFonts w:ascii="Times New Roman" w:hAnsi="Times New Roman" w:cs="Times New Roman"/>
          <w:spacing w:val="1"/>
        </w:rPr>
        <w:t>i</w:t>
      </w:r>
      <w:r>
        <w:rPr>
          <w:rFonts w:ascii="Times New Roman" w:hAnsi="Times New Roman" w:cs="Times New Roman"/>
        </w:rPr>
        <w:t>s</w:t>
      </w:r>
    </w:p>
    <w:p w14:paraId="73F48169"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06159AD9"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14             </w:t>
      </w:r>
      <w:r>
        <w:rPr>
          <w:rFonts w:ascii="Times New Roman" w:hAnsi="Times New Roman" w:cs="Times New Roman"/>
          <w:spacing w:val="12"/>
        </w:rPr>
        <w:t xml:space="preserve"> </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spacing w:val="1"/>
        </w:rPr>
        <w:t>li</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
        </w:rPr>
        <w:t xml:space="preserve"> </w:t>
      </w:r>
      <w:r>
        <w:rPr>
          <w:rFonts w:ascii="Times New Roman" w:hAnsi="Times New Roman" w:cs="Times New Roman"/>
        </w:rPr>
        <w:t>p</w:t>
      </w:r>
      <w:r>
        <w:rPr>
          <w:rFonts w:ascii="Times New Roman" w:hAnsi="Times New Roman" w:cs="Times New Roman"/>
          <w:spacing w:val="1"/>
        </w:rPr>
        <w:t>l</w:t>
      </w:r>
      <w:r>
        <w:rPr>
          <w:rFonts w:ascii="Times New Roman" w:hAnsi="Times New Roman" w:cs="Times New Roman"/>
          <w:spacing w:val="4"/>
        </w:rPr>
        <w:t>a</w:t>
      </w:r>
      <w:r>
        <w:rPr>
          <w:rFonts w:ascii="Times New Roman" w:hAnsi="Times New Roman" w:cs="Times New Roman"/>
        </w:rPr>
        <w:t xml:space="preserve">y </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5"/>
        </w:rPr>
        <w:t xml:space="preserve"> </w:t>
      </w:r>
      <w:r>
        <w:rPr>
          <w:rFonts w:ascii="Times New Roman" w:hAnsi="Times New Roman" w:cs="Times New Roman"/>
          <w:spacing w:val="1"/>
        </w:rPr>
        <w:t>im</w:t>
      </w:r>
      <w:r>
        <w:rPr>
          <w:rFonts w:ascii="Times New Roman" w:hAnsi="Times New Roman" w:cs="Times New Roman"/>
        </w:rPr>
        <w:t>po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rPr>
        <w:t>nt</w:t>
      </w:r>
      <w:r>
        <w:rPr>
          <w:rFonts w:ascii="Times New Roman" w:hAnsi="Times New Roman" w:cs="Times New Roman"/>
          <w:spacing w:val="3"/>
        </w:rPr>
        <w:t xml:space="preserve"> </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4"/>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2"/>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1"/>
        </w:rPr>
        <w:t xml:space="preserve"> </w:t>
      </w:r>
      <w:r>
        <w:rPr>
          <w:rFonts w:ascii="Times New Roman" w:hAnsi="Times New Roman" w:cs="Times New Roman"/>
        </w:rPr>
        <w:t>so</w:t>
      </w:r>
      <w:r>
        <w:rPr>
          <w:rFonts w:ascii="Times New Roman" w:hAnsi="Times New Roman" w:cs="Times New Roman"/>
          <w:spacing w:val="1"/>
        </w:rPr>
        <w:t>i</w:t>
      </w:r>
      <w:r>
        <w:rPr>
          <w:rFonts w:ascii="Times New Roman" w:hAnsi="Times New Roman" w:cs="Times New Roman"/>
        </w:rPr>
        <w:t>l</w:t>
      </w:r>
      <w:r>
        <w:rPr>
          <w:rFonts w:ascii="Times New Roman" w:hAnsi="Times New Roman" w:cs="Times New Roman"/>
          <w:spacing w:val="3"/>
        </w:rPr>
        <w:t xml:space="preserve"> </w:t>
      </w:r>
      <w:r>
        <w:rPr>
          <w:rFonts w:ascii="Times New Roman" w:hAnsi="Times New Roman" w:cs="Times New Roman"/>
          <w:spacing w:val="1"/>
        </w:rPr>
        <w:t>c</w:t>
      </w:r>
      <w:r>
        <w:rPr>
          <w:rFonts w:ascii="Times New Roman" w:hAnsi="Times New Roman" w:cs="Times New Roman"/>
          <w:spacing w:val="-1"/>
        </w:rPr>
        <w:t>ar</w:t>
      </w:r>
      <w:r>
        <w:rPr>
          <w:rFonts w:ascii="Times New Roman" w:hAnsi="Times New Roman" w:cs="Times New Roman"/>
          <w:spacing w:val="2"/>
        </w:rPr>
        <w:t>b</w:t>
      </w:r>
      <w:r>
        <w:rPr>
          <w:rFonts w:ascii="Times New Roman" w:hAnsi="Times New Roman" w:cs="Times New Roman"/>
        </w:rPr>
        <w:t>on</w:t>
      </w:r>
      <w:r>
        <w:rPr>
          <w:rFonts w:ascii="Times New Roman" w:hAnsi="Times New Roman" w:cs="Times New Roman"/>
          <w:spacing w:val="2"/>
        </w:rPr>
        <w:t xml:space="preserve"> </w:t>
      </w:r>
      <w:r>
        <w:rPr>
          <w:rFonts w:ascii="Times New Roman" w:hAnsi="Times New Roman" w:cs="Times New Roman"/>
          <w:spacing w:val="4"/>
        </w:rPr>
        <w:t>c</w:t>
      </w:r>
      <w:r>
        <w:rPr>
          <w:rFonts w:ascii="Times New Roman" w:hAnsi="Times New Roman" w:cs="Times New Roman"/>
          <w:spacing w:val="-5"/>
        </w:rPr>
        <w:t>y</w:t>
      </w:r>
      <w:r>
        <w:rPr>
          <w:rFonts w:ascii="Times New Roman" w:hAnsi="Times New Roman" w:cs="Times New Roman"/>
          <w:spacing w:val="-1"/>
        </w:rPr>
        <w:t>c</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4"/>
        </w:rPr>
        <w:t xml:space="preserve"> </w:t>
      </w:r>
      <w:r>
        <w:rPr>
          <w:rFonts w:ascii="Times New Roman" w:hAnsi="Times New Roman" w:cs="Times New Roman"/>
        </w:rPr>
        <w:t>of</w:t>
      </w:r>
      <w:r>
        <w:rPr>
          <w:rFonts w:ascii="Times New Roman" w:hAnsi="Times New Roman" w:cs="Times New Roman"/>
          <w:spacing w:val="2"/>
        </w:rPr>
        <w:t xml:space="preserve"> </w:t>
      </w:r>
      <w:r>
        <w:rPr>
          <w:rFonts w:ascii="Times New Roman" w:hAnsi="Times New Roman" w:cs="Times New Roman"/>
        </w:rPr>
        <w:t>h</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rPr>
        <w:t>h</w:t>
      </w:r>
      <w:r>
        <w:rPr>
          <w:rFonts w:ascii="Times New Roman" w:hAnsi="Times New Roman" w:cs="Times New Roman"/>
          <w:spacing w:val="5"/>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1"/>
        </w:rPr>
        <w:t>tit</w:t>
      </w:r>
      <w:r>
        <w:rPr>
          <w:rFonts w:ascii="Times New Roman" w:hAnsi="Times New Roman" w:cs="Times New Roman"/>
        </w:rPr>
        <w:t>ud</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
        </w:rPr>
        <w:t xml:space="preserve"> </w:t>
      </w:r>
      <w:r>
        <w:rPr>
          <w:rFonts w:ascii="Times New Roman" w:hAnsi="Times New Roman" w:cs="Times New Roman"/>
        </w:rPr>
        <w:t>The</w:t>
      </w:r>
      <w:r>
        <w:rPr>
          <w:rFonts w:ascii="Times New Roman" w:hAnsi="Times New Roman" w:cs="Times New Roman"/>
          <w:spacing w:val="4"/>
        </w:rPr>
        <w:t xml:space="preserve"> </w:t>
      </w:r>
      <w:r>
        <w:rPr>
          <w:rFonts w:ascii="Times New Roman" w:hAnsi="Times New Roman" w:cs="Times New Roman"/>
          <w:spacing w:val="-1"/>
        </w:rPr>
        <w:t>c</w:t>
      </w:r>
      <w:r>
        <w:rPr>
          <w:rFonts w:ascii="Times New Roman" w:hAnsi="Times New Roman" w:cs="Times New Roman"/>
        </w:rPr>
        <w:t>onn</w:t>
      </w:r>
      <w:r>
        <w:rPr>
          <w:rFonts w:ascii="Times New Roman" w:hAnsi="Times New Roman" w:cs="Times New Roman"/>
          <w:spacing w:val="-1"/>
        </w:rPr>
        <w:t>ec</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2"/>
        </w:rPr>
        <w:t xml:space="preserve"> o</w:t>
      </w:r>
      <w:r>
        <w:rPr>
          <w:rFonts w:ascii="Times New Roman" w:hAnsi="Times New Roman" w:cs="Times New Roman"/>
        </w:rPr>
        <w:t>f</w:t>
      </w:r>
    </w:p>
    <w:p w14:paraId="05E23A7F"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52EACE70" w14:textId="206C1D43"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15             </w:t>
      </w:r>
      <w:r>
        <w:rPr>
          <w:rFonts w:ascii="Times New Roman" w:hAnsi="Times New Roman" w:cs="Times New Roman"/>
          <w:spacing w:val="12"/>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12"/>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2"/>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12"/>
        </w:rPr>
        <w:t xml:space="preserve"> </w:t>
      </w:r>
      <w:r>
        <w:rPr>
          <w:rFonts w:ascii="Times New Roman" w:hAnsi="Times New Roman" w:cs="Times New Roman"/>
        </w:rPr>
        <w:t>p</w:t>
      </w:r>
      <w:r>
        <w:rPr>
          <w:rFonts w:ascii="Times New Roman" w:hAnsi="Times New Roman" w:cs="Times New Roman"/>
          <w:spacing w:val="-1"/>
        </w:rPr>
        <w:t>er</w:t>
      </w:r>
      <w:r>
        <w:rPr>
          <w:rFonts w:ascii="Times New Roman" w:hAnsi="Times New Roman" w:cs="Times New Roman"/>
          <w:spacing w:val="1"/>
        </w:rPr>
        <w:t>m</w:t>
      </w:r>
      <w:r>
        <w:rPr>
          <w:rFonts w:ascii="Times New Roman" w:hAnsi="Times New Roman" w:cs="Times New Roman"/>
          <w:spacing w:val="-1"/>
        </w:rPr>
        <w:t>af</w:t>
      </w:r>
      <w:r>
        <w:rPr>
          <w:rFonts w:ascii="Times New Roman" w:hAnsi="Times New Roman" w:cs="Times New Roman"/>
          <w:spacing w:val="2"/>
        </w:rPr>
        <w:t>r</w:t>
      </w:r>
      <w:r>
        <w:rPr>
          <w:rFonts w:ascii="Times New Roman" w:hAnsi="Times New Roman" w:cs="Times New Roman"/>
        </w:rPr>
        <w:t>ost</w:t>
      </w:r>
      <w:r>
        <w:rPr>
          <w:rFonts w:ascii="Times New Roman" w:hAnsi="Times New Roman" w:cs="Times New Roman"/>
          <w:spacing w:val="13"/>
        </w:rPr>
        <w:t xml:space="preserve"> </w:t>
      </w:r>
      <w:r>
        <w:rPr>
          <w:rFonts w:ascii="Times New Roman" w:hAnsi="Times New Roman" w:cs="Times New Roman"/>
          <w:spacing w:val="-1"/>
        </w:rPr>
        <w:t>c</w:t>
      </w:r>
      <w:r>
        <w:rPr>
          <w:rFonts w:ascii="Times New Roman" w:hAnsi="Times New Roman" w:cs="Times New Roman"/>
        </w:rPr>
        <w:t>ond</w:t>
      </w:r>
      <w:r>
        <w:rPr>
          <w:rFonts w:ascii="Times New Roman" w:hAnsi="Times New Roman" w:cs="Times New Roman"/>
          <w:spacing w:val="1"/>
        </w:rPr>
        <w:t>iti</w:t>
      </w:r>
      <w:r>
        <w:rPr>
          <w:rFonts w:ascii="Times New Roman" w:hAnsi="Times New Roman" w:cs="Times New Roman"/>
        </w:rPr>
        <w:t>ons</w:t>
      </w:r>
      <w:r>
        <w:rPr>
          <w:rFonts w:ascii="Times New Roman" w:hAnsi="Times New Roman" w:cs="Times New Roman"/>
          <w:spacing w:val="10"/>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2"/>
        </w:rPr>
        <w:t xml:space="preserve"> </w:t>
      </w:r>
      <w:r>
        <w:rPr>
          <w:rFonts w:ascii="Times New Roman" w:hAnsi="Times New Roman" w:cs="Times New Roman"/>
          <w:spacing w:val="1"/>
        </w:rPr>
        <w:t>it</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ng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2"/>
        </w:rPr>
        <w:t xml:space="preserve"> </w:t>
      </w:r>
      <w:r>
        <w:rPr>
          <w:rFonts w:ascii="Times New Roman" w:hAnsi="Times New Roman" w:cs="Times New Roman"/>
        </w:rPr>
        <w:t>ov</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11"/>
        </w:rPr>
        <w:t xml:space="preserve"> </w:t>
      </w:r>
      <w:r>
        <w:rPr>
          <w:rFonts w:ascii="Times New Roman" w:hAnsi="Times New Roman" w:cs="Times New Roman"/>
          <w:spacing w:val="1"/>
        </w:rPr>
        <w:t>tim</w:t>
      </w:r>
      <w:r>
        <w:rPr>
          <w:rFonts w:ascii="Times New Roman" w:hAnsi="Times New Roman" w:cs="Times New Roman"/>
        </w:rPr>
        <w:t>e</w:t>
      </w:r>
      <w:r>
        <w:rPr>
          <w:rFonts w:ascii="Times New Roman" w:hAnsi="Times New Roman" w:cs="Times New Roman"/>
          <w:spacing w:val="11"/>
        </w:rPr>
        <w:t xml:space="preserve"> </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rPr>
        <w:t>ke</w:t>
      </w:r>
      <w:r>
        <w:rPr>
          <w:rFonts w:ascii="Times New Roman" w:hAnsi="Times New Roman" w:cs="Times New Roman"/>
          <w:spacing w:val="11"/>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se</w:t>
      </w:r>
      <w:r>
        <w:rPr>
          <w:rFonts w:ascii="Times New Roman" w:hAnsi="Times New Roman" w:cs="Times New Roman"/>
          <w:spacing w:val="11"/>
        </w:rPr>
        <w:t xml:space="preserve"> </w:t>
      </w:r>
      <w:r>
        <w:rPr>
          <w:rFonts w:ascii="Times New Roman" w:hAnsi="Times New Roman" w:cs="Times New Roman"/>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12"/>
        </w:rPr>
        <w:t xml:space="preserve"> </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12"/>
        </w:rPr>
        <w:t xml:space="preserve"> </w:t>
      </w:r>
      <w:del w:id="11" w:author="Bernard Hallet" w:date="2013-12-15T12:28:00Z">
        <w:r w:rsidDel="00B87E93">
          <w:rPr>
            <w:rFonts w:ascii="Times New Roman" w:hAnsi="Times New Roman" w:cs="Times New Roman"/>
            <w:spacing w:val="1"/>
          </w:rPr>
          <w:delText>t</w:delText>
        </w:r>
        <w:r w:rsidDel="00B87E93">
          <w:rPr>
            <w:rFonts w:ascii="Times New Roman" w:hAnsi="Times New Roman" w:cs="Times New Roman"/>
          </w:rPr>
          <w:delText>o</w:delText>
        </w:r>
      </w:del>
    </w:p>
    <w:p w14:paraId="14FE704A"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002672F2" w14:textId="15F47B6D"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16 </w:t>
      </w:r>
      <w:del w:id="12" w:author="Bernard Hallet" w:date="2013-12-15T12:28:00Z">
        <w:r w:rsidDel="00B87E93">
          <w:rPr>
            <w:rFonts w:ascii="Times New Roman" w:hAnsi="Times New Roman" w:cs="Times New Roman"/>
          </w:rPr>
          <w:delText xml:space="preserve">            </w:delText>
        </w:r>
      </w:del>
      <w:ins w:id="13" w:author="Bernard Hallet" w:date="2013-12-15T12:28:00Z">
        <w:r w:rsidR="00B87E93">
          <w:rPr>
            <w:rFonts w:ascii="Times New Roman" w:hAnsi="Times New Roman" w:cs="Times New Roman"/>
          </w:rPr>
          <w:tab/>
        </w:r>
      </w:ins>
      <w:del w:id="14" w:author="Bernard Hallet" w:date="2013-12-15T12:28:00Z">
        <w:r w:rsidDel="00B87E93">
          <w:rPr>
            <w:rFonts w:ascii="Times New Roman" w:hAnsi="Times New Roman" w:cs="Times New Roman"/>
            <w:spacing w:val="12"/>
          </w:rPr>
          <w:delText xml:space="preserve"> </w:delText>
        </w:r>
        <w:r w:rsidDel="00B87E93">
          <w:rPr>
            <w:rFonts w:ascii="Times New Roman" w:hAnsi="Times New Roman" w:cs="Times New Roman"/>
          </w:rPr>
          <w:delText>a</w:delText>
        </w:r>
        <w:r w:rsidDel="00B87E93">
          <w:rPr>
            <w:rFonts w:ascii="Times New Roman" w:hAnsi="Times New Roman" w:cs="Times New Roman"/>
            <w:spacing w:val="42"/>
          </w:rPr>
          <w:delText xml:space="preserve"> </w:delText>
        </w:r>
      </w:del>
      <w:r>
        <w:rPr>
          <w:rFonts w:ascii="Times New Roman" w:hAnsi="Times New Roman" w:cs="Times New Roman"/>
        </w:rPr>
        <w:t>pot</w:t>
      </w:r>
      <w:r>
        <w:rPr>
          <w:rFonts w:ascii="Times New Roman" w:hAnsi="Times New Roman" w:cs="Times New Roman"/>
          <w:spacing w:val="-1"/>
        </w:rPr>
        <w:t>e</w:t>
      </w:r>
      <w:r>
        <w:rPr>
          <w:rFonts w:ascii="Times New Roman" w:hAnsi="Times New Roman" w:cs="Times New Roman"/>
        </w:rPr>
        <w:t>nti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44"/>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1"/>
        </w:rPr>
        <w:t>e</w:t>
      </w:r>
      <w:r>
        <w:rPr>
          <w:rFonts w:ascii="Times New Roman" w:hAnsi="Times New Roman" w:cs="Times New Roman"/>
        </w:rPr>
        <w:t>o</w:t>
      </w:r>
      <w:r>
        <w:rPr>
          <w:rFonts w:ascii="Times New Roman" w:hAnsi="Times New Roman" w:cs="Times New Roman"/>
          <w:spacing w:val="-1"/>
        </w:rPr>
        <w:t>c</w:t>
      </w:r>
      <w:r>
        <w:rPr>
          <w:rFonts w:ascii="Times New Roman" w:hAnsi="Times New Roman" w:cs="Times New Roman"/>
        </w:rPr>
        <w:t>lim</w:t>
      </w:r>
      <w:r>
        <w:rPr>
          <w:rFonts w:ascii="Times New Roman" w:hAnsi="Times New Roman" w:cs="Times New Roman"/>
          <w:spacing w:val="-1"/>
        </w:rPr>
        <w:t>a</w:t>
      </w:r>
      <w:r>
        <w:rPr>
          <w:rFonts w:ascii="Times New Roman" w:hAnsi="Times New Roman" w:cs="Times New Roman"/>
        </w:rPr>
        <w:t>tic</w:t>
      </w:r>
      <w:r>
        <w:rPr>
          <w:rFonts w:ascii="Times New Roman" w:hAnsi="Times New Roman" w:cs="Times New Roman"/>
          <w:spacing w:val="45"/>
        </w:rPr>
        <w:t xml:space="preserve"> </w:t>
      </w:r>
      <w:r>
        <w:rPr>
          <w:rFonts w:ascii="Times New Roman" w:hAnsi="Times New Roman" w:cs="Times New Roman"/>
        </w:rPr>
        <w:t>indi</w:t>
      </w:r>
      <w:r>
        <w:rPr>
          <w:rFonts w:ascii="Times New Roman" w:hAnsi="Times New Roman" w:cs="Times New Roman"/>
          <w:spacing w:val="-1"/>
        </w:rPr>
        <w:t>ca</w:t>
      </w:r>
      <w:r>
        <w:rPr>
          <w:rFonts w:ascii="Times New Roman" w:hAnsi="Times New Roman" w:cs="Times New Roman"/>
        </w:rPr>
        <w:t>to</w:t>
      </w:r>
      <w:r>
        <w:rPr>
          <w:rFonts w:ascii="Times New Roman" w:hAnsi="Times New Roman" w:cs="Times New Roman"/>
          <w:spacing w:val="-1"/>
        </w:rPr>
        <w:t>r</w:t>
      </w:r>
      <w:ins w:id="15" w:author="Bernard Hallet" w:date="2013-12-15T12:29:00Z">
        <w:r w:rsidR="00B87E93">
          <w:rPr>
            <w:rFonts w:ascii="Times New Roman" w:hAnsi="Times New Roman" w:cs="Times New Roman"/>
            <w:spacing w:val="-1"/>
          </w:rPr>
          <w:t>s</w:t>
        </w:r>
      </w:ins>
      <w:r>
        <w:rPr>
          <w:rFonts w:ascii="Times New Roman" w:hAnsi="Times New Roman" w:cs="Times New Roman"/>
        </w:rPr>
        <w:t>.</w:t>
      </w:r>
      <w:r>
        <w:rPr>
          <w:rFonts w:ascii="Times New Roman" w:hAnsi="Times New Roman" w:cs="Times New Roman"/>
          <w:spacing w:val="46"/>
        </w:rPr>
        <w:t xml:space="preserve"> </w:t>
      </w:r>
      <w:r>
        <w:rPr>
          <w:rFonts w:ascii="Times New Roman" w:hAnsi="Times New Roman" w:cs="Times New Roman"/>
          <w:spacing w:val="-3"/>
        </w:rPr>
        <w:t>I</w:t>
      </w:r>
      <w:r>
        <w:rPr>
          <w:rFonts w:ascii="Times New Roman" w:hAnsi="Times New Roman" w:cs="Times New Roman"/>
        </w:rPr>
        <w:t>n</w:t>
      </w:r>
      <w:r>
        <w:rPr>
          <w:rFonts w:ascii="Times New Roman" w:hAnsi="Times New Roman" w:cs="Times New Roman"/>
          <w:spacing w:val="43"/>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43"/>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2"/>
        </w:rPr>
        <w:t>d</w:t>
      </w:r>
      <w:r>
        <w:rPr>
          <w:rFonts w:ascii="Times New Roman" w:hAnsi="Times New Roman" w:cs="Times New Roman"/>
        </w:rPr>
        <w:t>y</w:t>
      </w:r>
      <w:ins w:id="16" w:author="Bernard Hallet" w:date="2013-12-15T12:29:00Z">
        <w:r w:rsidR="00B87E93">
          <w:rPr>
            <w:rFonts w:ascii="Times New Roman" w:hAnsi="Times New Roman" w:cs="Times New Roman"/>
          </w:rPr>
          <w:t>,</w:t>
        </w:r>
      </w:ins>
      <w:r>
        <w:rPr>
          <w:rFonts w:ascii="Times New Roman" w:hAnsi="Times New Roman" w:cs="Times New Roman"/>
          <w:spacing w:val="41"/>
        </w:rPr>
        <w:t xml:space="preserve"> </w:t>
      </w:r>
      <w:r>
        <w:rPr>
          <w:rFonts w:ascii="Times New Roman" w:hAnsi="Times New Roman" w:cs="Times New Roman"/>
          <w:spacing w:val="-1"/>
        </w:rPr>
        <w:t>w</w:t>
      </w:r>
      <w:r>
        <w:rPr>
          <w:rFonts w:ascii="Times New Roman" w:hAnsi="Times New Roman" w:cs="Times New Roman"/>
        </w:rPr>
        <w:t>e</w:t>
      </w:r>
      <w:r>
        <w:rPr>
          <w:rFonts w:ascii="Times New Roman" w:hAnsi="Times New Roman" w:cs="Times New Roman"/>
          <w:spacing w:val="42"/>
        </w:rPr>
        <w:t xml:space="preserve"> </w:t>
      </w:r>
      <w:r>
        <w:rPr>
          <w:rFonts w:ascii="Times New Roman" w:hAnsi="Times New Roman" w:cs="Times New Roman"/>
          <w:spacing w:val="-1"/>
        </w:rPr>
        <w:t>a</w:t>
      </w:r>
      <w:r>
        <w:rPr>
          <w:rFonts w:ascii="Times New Roman" w:hAnsi="Times New Roman" w:cs="Times New Roman"/>
        </w:rPr>
        <w:t>pp</w:t>
      </w:r>
      <w:r>
        <w:rPr>
          <w:rFonts w:ascii="Times New Roman" w:hAnsi="Times New Roman" w:cs="Times New Roman"/>
          <w:spacing w:val="5"/>
        </w:rPr>
        <w:t>l</w:t>
      </w:r>
      <w:r>
        <w:rPr>
          <w:rFonts w:ascii="Times New Roman" w:hAnsi="Times New Roman" w:cs="Times New Roman"/>
        </w:rPr>
        <w:t>y</w:t>
      </w:r>
      <w:r>
        <w:rPr>
          <w:rFonts w:ascii="Times New Roman" w:hAnsi="Times New Roman" w:cs="Times New Roman"/>
          <w:spacing w:val="38"/>
        </w:rPr>
        <w:t xml:space="preserve"> </w:t>
      </w:r>
      <w:ins w:id="17" w:author="Bernard Hallet" w:date="2013-12-15T12:29:00Z">
        <w:r w:rsidR="00B87E93">
          <w:rPr>
            <w:rFonts w:ascii="Times New Roman" w:hAnsi="Times New Roman" w:cs="Times New Roman"/>
            <w:spacing w:val="38"/>
          </w:rPr>
          <w:t xml:space="preserve">for the first time </w:t>
        </w:r>
      </w:ins>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42"/>
        </w:rPr>
        <w:t xml:space="preserve"> </w:t>
      </w:r>
      <w:r>
        <w:rPr>
          <w:rFonts w:ascii="Times New Roman" w:hAnsi="Times New Roman" w:cs="Times New Roman"/>
        </w:rPr>
        <w:t>pho</w:t>
      </w:r>
      <w:r>
        <w:rPr>
          <w:rFonts w:ascii="Times New Roman" w:hAnsi="Times New Roman" w:cs="Times New Roman"/>
          <w:spacing w:val="1"/>
        </w:rPr>
        <w:t>t</w:t>
      </w:r>
      <w:r>
        <w:rPr>
          <w:rFonts w:ascii="Times New Roman" w:hAnsi="Times New Roman" w:cs="Times New Roman"/>
        </w:rPr>
        <w:t>og</w:t>
      </w:r>
      <w:r>
        <w:rPr>
          <w:rFonts w:ascii="Times New Roman" w:hAnsi="Times New Roman" w:cs="Times New Roman"/>
          <w:spacing w:val="-1"/>
        </w:rPr>
        <w:t>r</w:t>
      </w:r>
      <w:r>
        <w:rPr>
          <w:rFonts w:ascii="Times New Roman" w:hAnsi="Times New Roman" w:cs="Times New Roman"/>
          <w:spacing w:val="1"/>
        </w:rPr>
        <w:t>amm</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1"/>
        </w:rPr>
        <w:t>r</w:t>
      </w:r>
      <w:r>
        <w:rPr>
          <w:rFonts w:ascii="Times New Roman" w:hAnsi="Times New Roman" w:cs="Times New Roman"/>
        </w:rPr>
        <w:t>ic</w:t>
      </w:r>
      <w:r>
        <w:rPr>
          <w:rFonts w:ascii="Times New Roman" w:hAnsi="Times New Roman" w:cs="Times New Roman"/>
          <w:spacing w:val="42"/>
        </w:rPr>
        <w:t xml:space="preserve"> </w:t>
      </w:r>
      <w:r>
        <w:rPr>
          <w:rFonts w:ascii="Times New Roman" w:hAnsi="Times New Roman" w:cs="Times New Roman"/>
          <w:spacing w:val="1"/>
        </w:rPr>
        <w:t>S</w:t>
      </w:r>
      <w:r>
        <w:rPr>
          <w:rFonts w:ascii="Times New Roman" w:hAnsi="Times New Roman" w:cs="Times New Roman"/>
        </w:rPr>
        <w:t>t</w:t>
      </w:r>
      <w:r>
        <w:rPr>
          <w:rFonts w:ascii="Times New Roman" w:hAnsi="Times New Roman" w:cs="Times New Roman"/>
          <w:spacing w:val="-1"/>
        </w:rPr>
        <w:t>r</w:t>
      </w:r>
      <w:r>
        <w:rPr>
          <w:rFonts w:ascii="Times New Roman" w:hAnsi="Times New Roman" w:cs="Times New Roman"/>
        </w:rPr>
        <w:t>u</w:t>
      </w:r>
      <w:r>
        <w:rPr>
          <w:rFonts w:ascii="Times New Roman" w:hAnsi="Times New Roman" w:cs="Times New Roman"/>
          <w:spacing w:val="-1"/>
        </w:rPr>
        <w:t>c</w:t>
      </w:r>
      <w:r>
        <w:rPr>
          <w:rFonts w:ascii="Times New Roman" w:hAnsi="Times New Roman" w:cs="Times New Roman"/>
        </w:rPr>
        <w:t>tu</w:t>
      </w:r>
      <w:r>
        <w:rPr>
          <w:rFonts w:ascii="Times New Roman" w:hAnsi="Times New Roman" w:cs="Times New Roman"/>
          <w:spacing w:val="-1"/>
        </w:rPr>
        <w:t>re</w:t>
      </w:r>
      <w:r>
        <w:rPr>
          <w:rFonts w:ascii="Times New Roman" w:hAnsi="Times New Roman" w:cs="Times New Roman"/>
        </w:rPr>
        <w:t>-</w:t>
      </w:r>
    </w:p>
    <w:p w14:paraId="5E1459E5"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4DC997EF"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17             </w:t>
      </w:r>
      <w:r>
        <w:rPr>
          <w:rFonts w:ascii="Times New Roman" w:hAnsi="Times New Roman" w:cs="Times New Roman"/>
          <w:spacing w:val="12"/>
        </w:rPr>
        <w:t xml:space="preserve"> </w:t>
      </w:r>
      <w:r>
        <w:rPr>
          <w:rFonts w:ascii="Times New Roman" w:hAnsi="Times New Roman" w:cs="Times New Roman"/>
          <w:spacing w:val="-1"/>
        </w:rPr>
        <w:t>fr</w:t>
      </w:r>
      <w:r>
        <w:rPr>
          <w:rFonts w:ascii="Times New Roman" w:hAnsi="Times New Roman" w:cs="Times New Roman"/>
        </w:rPr>
        <w:t>o</w:t>
      </w:r>
      <w:r>
        <w:rPr>
          <w:rFonts w:ascii="Times New Roman" w:hAnsi="Times New Roman" w:cs="Times New Roman"/>
          <w:spacing w:val="1"/>
        </w:rPr>
        <w:t>m</w:t>
      </w:r>
      <w:r>
        <w:rPr>
          <w:rFonts w:ascii="Times New Roman" w:hAnsi="Times New Roman" w:cs="Times New Roman"/>
          <w:spacing w:val="-1"/>
        </w:rPr>
        <w:t>-</w:t>
      </w:r>
      <w:r>
        <w:rPr>
          <w:rFonts w:ascii="Times New Roman" w:hAnsi="Times New Roman" w:cs="Times New Roman"/>
        </w:rPr>
        <w:t>Mo</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2"/>
        </w:rPr>
        <w:t xml:space="preserve"> </w:t>
      </w:r>
      <w:r>
        <w:rPr>
          <w:rFonts w:ascii="Times New Roman" w:hAnsi="Times New Roman" w:cs="Times New Roman"/>
          <w:spacing w:val="1"/>
        </w:rPr>
        <w:t>t</w:t>
      </w:r>
      <w:r>
        <w:rPr>
          <w:rFonts w:ascii="Times New Roman" w:hAnsi="Times New Roman" w:cs="Times New Roman"/>
          <w:spacing w:val="-1"/>
        </w:rPr>
        <w:t>ec</w:t>
      </w:r>
      <w:r>
        <w:rPr>
          <w:rFonts w:ascii="Times New Roman" w:hAnsi="Times New Roman" w:cs="Times New Roman"/>
        </w:rPr>
        <w:t>hno</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2"/>
        </w:rPr>
        <w:t>g</w:t>
      </w:r>
      <w:r>
        <w:rPr>
          <w:rFonts w:ascii="Times New Roman" w:hAnsi="Times New Roman" w:cs="Times New Roman"/>
        </w:rPr>
        <w:t xml:space="preserve">y </w:t>
      </w:r>
      <w:r>
        <w:rPr>
          <w:rFonts w:ascii="Times New Roman" w:hAnsi="Times New Roman" w:cs="Times New Roman"/>
          <w:spacing w:val="-1"/>
        </w:rPr>
        <w:t>(</w:t>
      </w:r>
      <w:r>
        <w:rPr>
          <w:rFonts w:ascii="Times New Roman" w:hAnsi="Times New Roman" w:cs="Times New Roman"/>
          <w:spacing w:val="1"/>
        </w:rPr>
        <w:t>S</w:t>
      </w:r>
      <w:r>
        <w:rPr>
          <w:rFonts w:ascii="Times New Roman" w:hAnsi="Times New Roman" w:cs="Times New Roman"/>
          <w:spacing w:val="-1"/>
        </w:rPr>
        <w:t>f</w:t>
      </w:r>
      <w:r>
        <w:rPr>
          <w:rFonts w:ascii="Times New Roman" w:hAnsi="Times New Roman" w:cs="Times New Roman"/>
        </w:rPr>
        <w:t>M)</w:t>
      </w:r>
      <w:r>
        <w:rPr>
          <w:rFonts w:ascii="Times New Roman" w:hAnsi="Times New Roman" w:cs="Times New Roman"/>
          <w:spacing w:val="2"/>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
        </w:rPr>
        <w:t xml:space="preserve"> </w:t>
      </w:r>
      <w:r>
        <w:rPr>
          <w:rFonts w:ascii="Times New Roman" w:hAnsi="Times New Roman" w:cs="Times New Roman"/>
          <w:spacing w:val="1"/>
        </w:rPr>
        <w:t>l</w:t>
      </w:r>
      <w:r>
        <w:rPr>
          <w:rFonts w:ascii="Times New Roman" w:hAnsi="Times New Roman" w:cs="Times New Roman"/>
          <w:spacing w:val="-1"/>
        </w:rPr>
        <w:t>ar</w:t>
      </w:r>
      <w:r>
        <w:rPr>
          <w:rFonts w:ascii="Times New Roman" w:hAnsi="Times New Roman" w:cs="Times New Roman"/>
          <w:spacing w:val="-2"/>
        </w:rPr>
        <w:t>g</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3"/>
        </w:rPr>
        <w:t xml:space="preserve"> </w:t>
      </w:r>
      <w:r>
        <w:rPr>
          <w:rFonts w:ascii="Times New Roman" w:hAnsi="Times New Roman" w:cs="Times New Roman"/>
        </w:rPr>
        <w:t>of</w:t>
      </w:r>
      <w:r>
        <w:rPr>
          <w:rFonts w:ascii="Times New Roman" w:hAnsi="Times New Roman" w:cs="Times New Roman"/>
          <w:spacing w:val="2"/>
        </w:rPr>
        <w:t xml:space="preserve"> </w:t>
      </w:r>
      <w:r>
        <w:rPr>
          <w:rFonts w:ascii="Times New Roman" w:hAnsi="Times New Roman" w:cs="Times New Roman"/>
        </w:rPr>
        <w:t>o</w:t>
      </w:r>
      <w:r>
        <w:rPr>
          <w:rFonts w:ascii="Times New Roman" w:hAnsi="Times New Roman" w:cs="Times New Roman"/>
          <w:spacing w:val="2"/>
        </w:rPr>
        <w:t>v</w:t>
      </w:r>
      <w:r>
        <w:rPr>
          <w:rFonts w:ascii="Times New Roman" w:hAnsi="Times New Roman" w:cs="Times New Roman"/>
          <w:spacing w:val="-1"/>
        </w:rPr>
        <w:t>er</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pp</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 xml:space="preserve">g </w:t>
      </w:r>
      <w:r>
        <w:rPr>
          <w:rFonts w:ascii="Times New Roman" w:hAnsi="Times New Roman" w:cs="Times New Roman"/>
          <w:spacing w:val="1"/>
        </w:rPr>
        <w:t>t</w:t>
      </w:r>
      <w:r>
        <w:rPr>
          <w:rFonts w:ascii="Times New Roman" w:hAnsi="Times New Roman" w:cs="Times New Roman"/>
          <w:spacing w:val="-1"/>
        </w:rPr>
        <w:t>erre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r</w:t>
      </w:r>
      <w:r>
        <w:rPr>
          <w:rFonts w:ascii="Times New Roman" w:hAnsi="Times New Roman" w:cs="Times New Roman"/>
          <w:spacing w:val="3"/>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3"/>
        </w:rPr>
        <w:t xml:space="preserve"> </w:t>
      </w:r>
      <w:r>
        <w:rPr>
          <w:rFonts w:ascii="Times New Roman" w:hAnsi="Times New Roman" w:cs="Times New Roman"/>
        </w:rPr>
        <w:t>pho</w:t>
      </w:r>
      <w:r>
        <w:rPr>
          <w:rFonts w:ascii="Times New Roman" w:hAnsi="Times New Roman" w:cs="Times New Roman"/>
          <w:spacing w:val="1"/>
        </w:rPr>
        <w:t>t</w:t>
      </w:r>
      <w:r>
        <w:rPr>
          <w:rFonts w:ascii="Times New Roman" w:hAnsi="Times New Roman" w:cs="Times New Roman"/>
        </w:rPr>
        <w:t>os</w:t>
      </w:r>
      <w:r>
        <w:rPr>
          <w:rFonts w:ascii="Times New Roman" w:hAnsi="Times New Roman" w:cs="Times New Roman"/>
          <w:spacing w:val="3"/>
        </w:rPr>
        <w:t xml:space="preserve"> </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rPr>
        <w:t>k</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2"/>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2"/>
        </w:rPr>
        <w:t xml:space="preserve"> </w:t>
      </w:r>
      <w:r>
        <w:rPr>
          <w:rFonts w:ascii="Times New Roman" w:hAnsi="Times New Roman" w:cs="Times New Roman"/>
          <w:spacing w:val="-1"/>
        </w:rPr>
        <w:t>A</w:t>
      </w:r>
      <w:r>
        <w:rPr>
          <w:rFonts w:ascii="Times New Roman" w:hAnsi="Times New Roman" w:cs="Times New Roman"/>
        </w:rPr>
        <w:t>u</w:t>
      </w:r>
      <w:r>
        <w:rPr>
          <w:rFonts w:ascii="Times New Roman" w:hAnsi="Times New Roman" w:cs="Times New Roman"/>
          <w:spacing w:val="-2"/>
        </w:rPr>
        <w:t>g</w:t>
      </w:r>
      <w:r>
        <w:rPr>
          <w:rFonts w:ascii="Times New Roman" w:hAnsi="Times New Roman" w:cs="Times New Roman"/>
        </w:rPr>
        <w:t>us</w:t>
      </w:r>
      <w:r>
        <w:rPr>
          <w:rFonts w:ascii="Times New Roman" w:hAnsi="Times New Roman" w:cs="Times New Roman"/>
          <w:spacing w:val="1"/>
        </w:rPr>
        <w:t>t</w:t>
      </w:r>
      <w:del w:id="18" w:author="Bernard Hallet" w:date="2013-12-15T12:29:00Z">
        <w:r w:rsidDel="00B87E93">
          <w:rPr>
            <w:rFonts w:ascii="Times New Roman" w:hAnsi="Times New Roman" w:cs="Times New Roman"/>
          </w:rPr>
          <w:delText>s</w:delText>
        </w:r>
      </w:del>
    </w:p>
    <w:p w14:paraId="49D689B6"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466DD572"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18             </w:t>
      </w:r>
      <w:r>
        <w:rPr>
          <w:rFonts w:ascii="Times New Roman" w:hAnsi="Times New Roman" w:cs="Times New Roman"/>
          <w:spacing w:val="12"/>
        </w:rPr>
        <w:t xml:space="preserve"> </w:t>
      </w:r>
      <w:r>
        <w:rPr>
          <w:rFonts w:ascii="Times New Roman" w:hAnsi="Times New Roman" w:cs="Times New Roman"/>
        </w:rPr>
        <w:t>2007</w:t>
      </w:r>
      <w:r>
        <w:rPr>
          <w:rFonts w:ascii="Times New Roman" w:hAnsi="Times New Roman" w:cs="Times New Roman"/>
          <w:spacing w:val="1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2"/>
        </w:rPr>
        <w:t xml:space="preserve"> </w:t>
      </w:r>
      <w:r>
        <w:rPr>
          <w:rFonts w:ascii="Times New Roman" w:hAnsi="Times New Roman" w:cs="Times New Roman"/>
        </w:rPr>
        <w:t>2010</w:t>
      </w:r>
      <w:r>
        <w:rPr>
          <w:rFonts w:ascii="Times New Roman" w:hAnsi="Times New Roman" w:cs="Times New Roman"/>
          <w:spacing w:val="12"/>
        </w:rPr>
        <w:t xml:space="preserve"> </w:t>
      </w:r>
      <w:r>
        <w:rPr>
          <w:rFonts w:ascii="Times New Roman" w:hAnsi="Times New Roman" w:cs="Times New Roman"/>
        </w:rPr>
        <w:t>ov</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11"/>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r</w:t>
      </w:r>
      <w:r>
        <w:rPr>
          <w:rFonts w:ascii="Times New Roman" w:hAnsi="Times New Roman" w:cs="Times New Roman"/>
          <w:spacing w:val="1"/>
        </w:rPr>
        <w:t>e</w:t>
      </w:r>
      <w:r>
        <w:rPr>
          <w:rFonts w:ascii="Times New Roman" w:hAnsi="Times New Roman" w:cs="Times New Roman"/>
        </w:rPr>
        <w:t>e</w:t>
      </w:r>
      <w:r>
        <w:rPr>
          <w:rFonts w:ascii="Times New Roman" w:hAnsi="Times New Roman" w:cs="Times New Roman"/>
          <w:spacing w:val="11"/>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12"/>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3"/>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2"/>
        </w:rPr>
        <w:t xml:space="preserve"> </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13"/>
        </w:rPr>
        <w:t xml:space="preserve"> </w:t>
      </w:r>
      <w:r>
        <w:rPr>
          <w:rFonts w:ascii="Times New Roman" w:hAnsi="Times New Roman" w:cs="Times New Roman"/>
          <w:spacing w:val="-1"/>
        </w:rPr>
        <w:t>K</w:t>
      </w:r>
      <w:r>
        <w:rPr>
          <w:rFonts w:ascii="Times New Roman" w:hAnsi="Times New Roman" w:cs="Times New Roman"/>
        </w:rPr>
        <w:t>v</w:t>
      </w:r>
      <w:r>
        <w:rPr>
          <w:rFonts w:ascii="Times New Roman" w:hAnsi="Times New Roman" w:cs="Times New Roman"/>
          <w:spacing w:val="-1"/>
        </w:rPr>
        <w:t>a</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huks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spacing w:val="1"/>
        </w:rPr>
        <w:t>tt</w:t>
      </w:r>
      <w:r>
        <w:rPr>
          <w:rFonts w:ascii="Times New Roman" w:hAnsi="Times New Roman" w:cs="Times New Roman"/>
          <w:spacing w:val="-1"/>
        </w:rPr>
        <w:t>a</w:t>
      </w:r>
      <w:r>
        <w:rPr>
          <w:rFonts w:ascii="Times New Roman" w:hAnsi="Times New Roman" w:cs="Times New Roman"/>
        </w:rPr>
        <w:t>,</w:t>
      </w:r>
      <w:r>
        <w:rPr>
          <w:rFonts w:ascii="Times New Roman" w:hAnsi="Times New Roman" w:cs="Times New Roman"/>
          <w:spacing w:val="12"/>
        </w:rPr>
        <w:t xml:space="preserve"> </w:t>
      </w:r>
      <w:r>
        <w:rPr>
          <w:rFonts w:ascii="Times New Roman" w:hAnsi="Times New Roman" w:cs="Times New Roman"/>
          <w:spacing w:val="1"/>
        </w:rPr>
        <w:t>W</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2"/>
        </w:rPr>
        <w:t xml:space="preserve"> </w:t>
      </w:r>
      <w:r>
        <w:rPr>
          <w:rFonts w:ascii="Times New Roman" w:hAnsi="Times New Roman" w:cs="Times New Roman"/>
          <w:spacing w:val="1"/>
        </w:rPr>
        <w:t>S</w:t>
      </w:r>
      <w:r>
        <w:rPr>
          <w:rFonts w:ascii="Times New Roman" w:hAnsi="Times New Roman" w:cs="Times New Roman"/>
        </w:rPr>
        <w:t>p</w:t>
      </w:r>
      <w:r>
        <w:rPr>
          <w:rFonts w:ascii="Times New Roman" w:hAnsi="Times New Roman" w:cs="Times New Roman"/>
          <w:spacing w:val="1"/>
        </w:rPr>
        <w:t>it</w:t>
      </w:r>
      <w:r>
        <w:rPr>
          <w:rFonts w:ascii="Times New Roman" w:hAnsi="Times New Roman" w:cs="Times New Roman"/>
          <w:spacing w:val="-2"/>
        </w:rPr>
        <w:t>s</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2"/>
        </w:rPr>
        <w:t xml:space="preserve"> </w:t>
      </w:r>
      <w:r>
        <w:rPr>
          <w:rFonts w:ascii="Times New Roman" w:hAnsi="Times New Roman" w:cs="Times New Roman"/>
          <w:spacing w:val="1"/>
        </w:rPr>
        <w:t>W</w:t>
      </w:r>
      <w:r>
        <w:rPr>
          <w:rFonts w:ascii="Times New Roman" w:hAnsi="Times New Roman" w:cs="Times New Roman"/>
        </w:rPr>
        <w:t>e</w:t>
      </w:r>
      <w:r>
        <w:rPr>
          <w:rFonts w:ascii="Times New Roman" w:hAnsi="Times New Roman" w:cs="Times New Roman"/>
          <w:spacing w:val="11"/>
        </w:rPr>
        <w:t xml:space="preserve"> </w:t>
      </w:r>
      <w:r>
        <w:rPr>
          <w:rFonts w:ascii="Times New Roman" w:hAnsi="Times New Roman" w:cs="Times New Roman"/>
          <w:spacing w:val="-1"/>
        </w:rPr>
        <w:t>re</w:t>
      </w:r>
      <w:r>
        <w:rPr>
          <w:rFonts w:ascii="Times New Roman" w:hAnsi="Times New Roman" w:cs="Times New Roman"/>
          <w:spacing w:val="1"/>
        </w:rPr>
        <w:t>t</w:t>
      </w:r>
      <w:r>
        <w:rPr>
          <w:rFonts w:ascii="Times New Roman" w:hAnsi="Times New Roman" w:cs="Times New Roman"/>
          <w:spacing w:val="-1"/>
        </w:rPr>
        <w:t>r</w:t>
      </w:r>
      <w:r>
        <w:rPr>
          <w:rFonts w:ascii="Times New Roman" w:hAnsi="Times New Roman" w:cs="Times New Roman"/>
          <w:spacing w:val="3"/>
        </w:rPr>
        <w:t>i</w:t>
      </w:r>
      <w:r>
        <w:rPr>
          <w:rFonts w:ascii="Times New Roman" w:hAnsi="Times New Roman" w:cs="Times New Roman"/>
          <w:spacing w:val="-1"/>
        </w:rPr>
        <w:t>e</w:t>
      </w:r>
      <w:r>
        <w:rPr>
          <w:rFonts w:ascii="Times New Roman" w:hAnsi="Times New Roman" w:cs="Times New Roman"/>
        </w:rPr>
        <w:t>ve</w:t>
      </w:r>
    </w:p>
    <w:p w14:paraId="7EA25771"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50192DF"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19             </w:t>
      </w:r>
      <w:r>
        <w:rPr>
          <w:rFonts w:ascii="Times New Roman" w:hAnsi="Times New Roman" w:cs="Times New Roman"/>
          <w:spacing w:val="12"/>
        </w:rPr>
        <w:t xml:space="preserve"> </w:t>
      </w:r>
      <w:r>
        <w:rPr>
          <w:rFonts w:ascii="Times New Roman" w:hAnsi="Times New Roman" w:cs="Times New Roman"/>
          <w:spacing w:val="-1"/>
        </w:rPr>
        <w:t>re</w:t>
      </w:r>
      <w:r>
        <w:rPr>
          <w:rFonts w:ascii="Times New Roman" w:hAnsi="Times New Roman" w:cs="Times New Roman"/>
        </w:rPr>
        <w:t>p</w:t>
      </w:r>
      <w:r>
        <w:rPr>
          <w:rFonts w:ascii="Times New Roman" w:hAnsi="Times New Roman" w:cs="Times New Roman"/>
          <w:spacing w:val="-1"/>
        </w:rPr>
        <w:t>ea</w:t>
      </w:r>
      <w:r>
        <w:rPr>
          <w:rFonts w:ascii="Times New Roman" w:hAnsi="Times New Roman" w:cs="Times New Roman"/>
        </w:rPr>
        <w:t xml:space="preserve">t </w:t>
      </w:r>
      <w:r>
        <w:rPr>
          <w:rFonts w:ascii="Times New Roman" w:hAnsi="Times New Roman" w:cs="Times New Roman"/>
          <w:spacing w:val="10"/>
        </w:rPr>
        <w:t xml:space="preserve"> </w:t>
      </w:r>
      <w:r>
        <w:rPr>
          <w:rFonts w:ascii="Times New Roman" w:hAnsi="Times New Roman" w:cs="Times New Roman"/>
        </w:rPr>
        <w:t>d</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rPr>
        <w:t>it</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10"/>
        </w:rPr>
        <w:t xml:space="preserve"> </w:t>
      </w:r>
      <w:r>
        <w:rPr>
          <w:rFonts w:ascii="Times New Roman" w:hAnsi="Times New Roman" w:cs="Times New Roman"/>
          <w:spacing w:val="-1"/>
        </w:rPr>
        <w:t>e</w:t>
      </w:r>
      <w:r>
        <w:rPr>
          <w:rFonts w:ascii="Times New Roman" w:hAnsi="Times New Roman" w:cs="Times New Roman"/>
        </w:rPr>
        <w:t>l</w:t>
      </w:r>
      <w:r>
        <w:rPr>
          <w:rFonts w:ascii="Times New Roman" w:hAnsi="Times New Roman" w:cs="Times New Roman"/>
          <w:spacing w:val="-1"/>
        </w:rPr>
        <w:t>e</w:t>
      </w:r>
      <w:r>
        <w:rPr>
          <w:rFonts w:ascii="Times New Roman" w:hAnsi="Times New Roman" w:cs="Times New Roman"/>
          <w:spacing w:val="2"/>
        </w:rPr>
        <w:t>v</w:t>
      </w:r>
      <w:r>
        <w:rPr>
          <w:rFonts w:ascii="Times New Roman" w:hAnsi="Times New Roman" w:cs="Times New Roman"/>
          <w:spacing w:val="-1"/>
        </w:rPr>
        <w:t>a</w:t>
      </w:r>
      <w:r>
        <w:rPr>
          <w:rFonts w:ascii="Times New Roman" w:hAnsi="Times New Roman" w:cs="Times New Roman"/>
        </w:rPr>
        <w:t xml:space="preserve">tion </w:t>
      </w:r>
      <w:r>
        <w:rPr>
          <w:rFonts w:ascii="Times New Roman" w:hAnsi="Times New Roman" w:cs="Times New Roman"/>
          <w:spacing w:val="10"/>
        </w:rPr>
        <w:t xml:space="preserve"> </w:t>
      </w:r>
      <w:r>
        <w:rPr>
          <w:rFonts w:ascii="Times New Roman" w:hAnsi="Times New Roman" w:cs="Times New Roman"/>
        </w:rPr>
        <w:t>mod</w:t>
      </w:r>
      <w:r>
        <w:rPr>
          <w:rFonts w:ascii="Times New Roman" w:hAnsi="Times New Roman" w:cs="Times New Roman"/>
          <w:spacing w:val="-1"/>
        </w:rPr>
        <w:t>e</w:t>
      </w:r>
      <w:r>
        <w:rPr>
          <w:rFonts w:ascii="Times New Roman" w:hAnsi="Times New Roman" w:cs="Times New Roman"/>
        </w:rPr>
        <w:t xml:space="preserve">ls </w:t>
      </w:r>
      <w:r>
        <w:rPr>
          <w:rFonts w:ascii="Times New Roman" w:hAnsi="Times New Roman" w:cs="Times New Roman"/>
          <w:spacing w:val="10"/>
        </w:rPr>
        <w:t xml:space="preserve"> </w:t>
      </w:r>
      <w:r>
        <w:rPr>
          <w:rFonts w:ascii="Times New Roman" w:hAnsi="Times New Roman" w:cs="Times New Roman"/>
          <w:spacing w:val="-1"/>
        </w:rPr>
        <w:t>(D</w:t>
      </w:r>
      <w:r>
        <w:rPr>
          <w:rFonts w:ascii="Times New Roman" w:hAnsi="Times New Roman" w:cs="Times New Roman"/>
        </w:rPr>
        <w:t xml:space="preserve">EMs) </w:t>
      </w:r>
      <w:r>
        <w:rPr>
          <w:rFonts w:ascii="Times New Roman" w:hAnsi="Times New Roman" w:cs="Times New Roman"/>
          <w:spacing w:val="9"/>
        </w:rPr>
        <w:t xml:space="preserve"> </w:t>
      </w:r>
      <w:r>
        <w:rPr>
          <w:rFonts w:ascii="Times New Roman" w:hAnsi="Times New Roman" w:cs="Times New Roman"/>
          <w:spacing w:val="-1"/>
        </w:rPr>
        <w:t>a</w:t>
      </w:r>
      <w:r>
        <w:rPr>
          <w:rFonts w:ascii="Times New Roman" w:hAnsi="Times New Roman" w:cs="Times New Roman"/>
        </w:rPr>
        <w:t xml:space="preserve">nd </w:t>
      </w:r>
      <w:r>
        <w:rPr>
          <w:rFonts w:ascii="Times New Roman" w:hAnsi="Times New Roman" w:cs="Times New Roman"/>
          <w:spacing w:val="12"/>
        </w:rPr>
        <w:t xml:space="preserve"> </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thoim</w:t>
      </w:r>
      <w:r>
        <w:rPr>
          <w:rFonts w:ascii="Times New Roman" w:hAnsi="Times New Roman" w:cs="Times New Roman"/>
          <w:spacing w:val="-1"/>
        </w:rPr>
        <w:t>a</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12"/>
        </w:rPr>
        <w:t xml:space="preserve"> </w:t>
      </w:r>
      <w:r>
        <w:rPr>
          <w:rFonts w:ascii="Times New Roman" w:hAnsi="Times New Roman" w:cs="Times New Roman"/>
          <w:spacing w:val="-1"/>
        </w:rPr>
        <w:t>w</w:t>
      </w:r>
      <w:r>
        <w:rPr>
          <w:rFonts w:ascii="Times New Roman" w:hAnsi="Times New Roman" w:cs="Times New Roman"/>
        </w:rPr>
        <w:t xml:space="preserve">ith </w:t>
      </w:r>
      <w:r>
        <w:rPr>
          <w:rFonts w:ascii="Times New Roman" w:hAnsi="Times New Roman" w:cs="Times New Roman"/>
          <w:spacing w:val="10"/>
        </w:rPr>
        <w:t xml:space="preserve"> </w:t>
      </w:r>
      <w:r>
        <w:rPr>
          <w:rFonts w:ascii="Times New Roman" w:hAnsi="Times New Roman" w:cs="Times New Roman"/>
        </w:rPr>
        <w:t>mill</w:t>
      </w:r>
      <w:r>
        <w:rPr>
          <w:rFonts w:ascii="Times New Roman" w:hAnsi="Times New Roman" w:cs="Times New Roman"/>
          <w:spacing w:val="-2"/>
        </w:rPr>
        <w:t>i</w:t>
      </w:r>
      <w:r>
        <w:rPr>
          <w:rFonts w:ascii="Times New Roman" w:hAnsi="Times New Roman" w:cs="Times New Roman"/>
        </w:rPr>
        <w:t>m</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1"/>
        </w:rPr>
        <w:t>re-</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so</w:t>
      </w:r>
      <w:r>
        <w:rPr>
          <w:rFonts w:ascii="Times New Roman" w:hAnsi="Times New Roman" w:cs="Times New Roman"/>
          <w:spacing w:val="1"/>
        </w:rPr>
        <w:t>l</w:t>
      </w:r>
      <w:r>
        <w:rPr>
          <w:rFonts w:ascii="Times New Roman" w:hAnsi="Times New Roman" w:cs="Times New Roman"/>
        </w:rPr>
        <w:t>u</w:t>
      </w:r>
      <w:r>
        <w:rPr>
          <w:rFonts w:ascii="Times New Roman" w:hAnsi="Times New Roman" w:cs="Times New Roman"/>
          <w:spacing w:val="1"/>
        </w:rPr>
        <w:t>ti</w:t>
      </w:r>
      <w:r>
        <w:rPr>
          <w:rFonts w:ascii="Times New Roman" w:hAnsi="Times New Roman" w:cs="Times New Roman"/>
        </w:rPr>
        <w:t xml:space="preserve">on </w:t>
      </w:r>
      <w:r>
        <w:rPr>
          <w:rFonts w:ascii="Times New Roman" w:hAnsi="Times New Roman" w:cs="Times New Roman"/>
          <w:spacing w:val="10"/>
        </w:rPr>
        <w:t xml:space="preserve"> </w:t>
      </w:r>
      <w:r>
        <w:rPr>
          <w:rFonts w:ascii="Times New Roman" w:hAnsi="Times New Roman" w:cs="Times New Roman"/>
          <w:spacing w:val="-1"/>
        </w:rPr>
        <w:t>a</w:t>
      </w:r>
      <w:r>
        <w:rPr>
          <w:rFonts w:ascii="Times New Roman" w:hAnsi="Times New Roman" w:cs="Times New Roman"/>
        </w:rPr>
        <w:t>nd</w:t>
      </w:r>
    </w:p>
    <w:p w14:paraId="186C4291"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0C426814"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20             </w:t>
      </w:r>
      <w:r>
        <w:rPr>
          <w:rFonts w:ascii="Times New Roman" w:hAnsi="Times New Roman" w:cs="Times New Roman"/>
          <w:spacing w:val="12"/>
        </w:rPr>
        <w:t xml:space="preserve"> </w:t>
      </w:r>
      <w:r>
        <w:rPr>
          <w:rFonts w:ascii="Times New Roman" w:hAnsi="Times New Roman" w:cs="Times New Roman"/>
          <w:spacing w:val="-1"/>
        </w:rPr>
        <w:t>acc</w:t>
      </w:r>
      <w:r>
        <w:rPr>
          <w:rFonts w:ascii="Times New Roman" w:hAnsi="Times New Roman" w:cs="Times New Roman"/>
        </w:rPr>
        <w:t>u</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spacing w:val="4"/>
        </w:rPr>
        <w:t>c</w:t>
      </w:r>
      <w:r>
        <w:rPr>
          <w:rFonts w:ascii="Times New Roman" w:hAnsi="Times New Roman" w:cs="Times New Roman"/>
          <w:spacing w:val="-5"/>
        </w:rPr>
        <w:t>y</w:t>
      </w:r>
      <w:r>
        <w:rPr>
          <w:rFonts w:ascii="Times New Roman" w:hAnsi="Times New Roman" w:cs="Times New Roman"/>
        </w:rPr>
        <w:t>.</w:t>
      </w:r>
      <w:r>
        <w:rPr>
          <w:rFonts w:ascii="Times New Roman" w:hAnsi="Times New Roman" w:cs="Times New Roman"/>
          <w:spacing w:val="31"/>
        </w:rPr>
        <w:t xml:space="preserve"> </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1"/>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31"/>
        </w:rPr>
        <w:t xml:space="preserve"> </w:t>
      </w:r>
      <w:r>
        <w:rPr>
          <w:rFonts w:ascii="Times New Roman" w:hAnsi="Times New Roman" w:cs="Times New Roman"/>
          <w:spacing w:val="1"/>
        </w:rPr>
        <w:t>mi</w:t>
      </w:r>
      <w:r>
        <w:rPr>
          <w:rFonts w:ascii="Times New Roman" w:hAnsi="Times New Roman" w:cs="Times New Roman"/>
          <w:spacing w:val="-1"/>
        </w:rPr>
        <w:t>cr</w:t>
      </w:r>
      <w:r>
        <w:rPr>
          <w:rFonts w:ascii="Times New Roman" w:hAnsi="Times New Roman" w:cs="Times New Roman"/>
        </w:rPr>
        <w:t>o</w:t>
      </w:r>
      <w:r>
        <w:rPr>
          <w:rFonts w:ascii="Times New Roman" w:hAnsi="Times New Roman" w:cs="Times New Roman"/>
          <w:spacing w:val="-1"/>
        </w:rPr>
        <w:t>re</w:t>
      </w:r>
      <w:r>
        <w:rPr>
          <w:rFonts w:ascii="Times New Roman" w:hAnsi="Times New Roman" w:cs="Times New Roman"/>
          <w:spacing w:val="1"/>
        </w:rPr>
        <w:t>lie</w:t>
      </w:r>
      <w:r>
        <w:rPr>
          <w:rFonts w:ascii="Times New Roman" w:hAnsi="Times New Roman" w:cs="Times New Roman"/>
        </w:rPr>
        <w:t>f</w:t>
      </w:r>
      <w:r>
        <w:rPr>
          <w:rFonts w:ascii="Times New Roman" w:hAnsi="Times New Roman" w:cs="Times New Roman"/>
          <w:spacing w:val="30"/>
        </w:rPr>
        <w:t xml:space="preserve"> </w:t>
      </w:r>
      <w:r>
        <w:rPr>
          <w:rFonts w:ascii="Times New Roman" w:hAnsi="Times New Roman" w:cs="Times New Roman"/>
        </w:rPr>
        <w:t>ov</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31"/>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0"/>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e</w:t>
      </w:r>
      <w:r>
        <w:rPr>
          <w:rFonts w:ascii="Times New Roman" w:hAnsi="Times New Roman" w:cs="Times New Roman"/>
          <w:spacing w:val="33"/>
        </w:rPr>
        <w:t xml:space="preserve"> </w:t>
      </w:r>
      <w:r>
        <w:rPr>
          <w:rFonts w:ascii="Times New Roman" w:hAnsi="Times New Roman" w:cs="Times New Roman"/>
          <w:spacing w:val="-5"/>
        </w:rPr>
        <w:t>y</w:t>
      </w:r>
      <w:r>
        <w:rPr>
          <w:rFonts w:ascii="Times New Roman" w:hAnsi="Times New Roman" w:cs="Times New Roman"/>
          <w:spacing w:val="1"/>
        </w:rPr>
        <w:t>ea</w:t>
      </w:r>
      <w:r>
        <w:rPr>
          <w:rFonts w:ascii="Times New Roman" w:hAnsi="Times New Roman" w:cs="Times New Roman"/>
          <w:spacing w:val="-1"/>
        </w:rPr>
        <w:t>r</w:t>
      </w:r>
      <w:r>
        <w:rPr>
          <w:rFonts w:ascii="Times New Roman" w:hAnsi="Times New Roman" w:cs="Times New Roman"/>
        </w:rPr>
        <w:t>s</w:t>
      </w:r>
      <w:r>
        <w:rPr>
          <w:rFonts w:ascii="Times New Roman" w:hAnsi="Times New Roman" w:cs="Times New Roman"/>
          <w:spacing w:val="31"/>
        </w:rPr>
        <w:t xml:space="preserve"> </w:t>
      </w:r>
      <w:r>
        <w:rPr>
          <w:rFonts w:ascii="Times New Roman" w:hAnsi="Times New Roman" w:cs="Times New Roman"/>
          <w:spacing w:val="1"/>
        </w:rPr>
        <w:t>a</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30"/>
        </w:rPr>
        <w:t xml:space="preserve"> </w:t>
      </w:r>
      <w:r>
        <w:rPr>
          <w:rFonts w:ascii="Times New Roman" w:hAnsi="Times New Roman" w:cs="Times New Roman"/>
        </w:rPr>
        <w:t>ob</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1"/>
        </w:rPr>
        <w:t xml:space="preserve"> </w:t>
      </w:r>
      <w:r>
        <w:rPr>
          <w:rFonts w:ascii="Times New Roman" w:hAnsi="Times New Roman" w:cs="Times New Roman"/>
          <w:spacing w:val="2"/>
        </w:rPr>
        <w:t>f</w:t>
      </w:r>
      <w:r>
        <w:rPr>
          <w:rFonts w:ascii="Times New Roman" w:hAnsi="Times New Roman" w:cs="Times New Roman"/>
          <w:spacing w:val="-1"/>
        </w:rPr>
        <w:t>r</w:t>
      </w:r>
      <w:r>
        <w:rPr>
          <w:rFonts w:ascii="Times New Roman" w:hAnsi="Times New Roman" w:cs="Times New Roman"/>
        </w:rPr>
        <w:t>om</w:t>
      </w:r>
      <w:r>
        <w:rPr>
          <w:rFonts w:ascii="Times New Roman" w:hAnsi="Times New Roman" w:cs="Times New Roman"/>
          <w:spacing w:val="32"/>
        </w:rPr>
        <w:t xml:space="preserve"> </w:t>
      </w:r>
      <w:r>
        <w:rPr>
          <w:rFonts w:ascii="Times New Roman" w:hAnsi="Times New Roman" w:cs="Times New Roman"/>
          <w:spacing w:val="-1"/>
        </w:rPr>
        <w:t>D</w:t>
      </w:r>
      <w:r>
        <w:rPr>
          <w:rFonts w:ascii="Times New Roman" w:hAnsi="Times New Roman" w:cs="Times New Roman"/>
        </w:rPr>
        <w:t>EM</w:t>
      </w:r>
      <w:r>
        <w:rPr>
          <w:rFonts w:ascii="Times New Roman" w:hAnsi="Times New Roman" w:cs="Times New Roman"/>
          <w:spacing w:val="-1"/>
        </w:rPr>
        <w:t>-</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spacing w:val="-1"/>
        </w:rPr>
        <w:t>ff</w:t>
      </w:r>
      <w:r>
        <w:rPr>
          <w:rFonts w:ascii="Times New Roman" w:hAnsi="Times New Roman" w:cs="Times New Roman"/>
          <w:spacing w:val="1"/>
        </w:rPr>
        <w:t>e</w:t>
      </w:r>
      <w:r>
        <w:rPr>
          <w:rFonts w:ascii="Times New Roman" w:hAnsi="Times New Roman" w:cs="Times New Roman"/>
          <w:spacing w:val="-1"/>
        </w:rPr>
        <w:t>re</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p>
    <w:p w14:paraId="6A9F91F8"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06AFB49C"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21             </w:t>
      </w:r>
      <w:r>
        <w:rPr>
          <w:rFonts w:ascii="Times New Roman" w:hAnsi="Times New Roman" w:cs="Times New Roman"/>
          <w:spacing w:val="1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41"/>
        </w:rPr>
        <w:t xml:space="preserve"> </w:t>
      </w:r>
      <w:r>
        <w:rPr>
          <w:rFonts w:ascii="Times New Roman" w:hAnsi="Times New Roman" w:cs="Times New Roman"/>
        </w:rPr>
        <w:t>ho</w:t>
      </w:r>
      <w:r>
        <w:rPr>
          <w:rFonts w:ascii="Times New Roman" w:hAnsi="Times New Roman" w:cs="Times New Roman"/>
          <w:spacing w:val="-1"/>
        </w:rPr>
        <w:t>r</w:t>
      </w:r>
      <w:r>
        <w:rPr>
          <w:rFonts w:ascii="Times New Roman" w:hAnsi="Times New Roman" w:cs="Times New Roman"/>
          <w:spacing w:val="1"/>
        </w:rPr>
        <w:t>iz</w:t>
      </w:r>
      <w:r>
        <w:rPr>
          <w:rFonts w:ascii="Times New Roman" w:hAnsi="Times New Roman" w:cs="Times New Roman"/>
        </w:rPr>
        <w:t>on</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41"/>
        </w:rPr>
        <w:t xml:space="preserve"> </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rPr>
        <w:t>sp</w:t>
      </w:r>
      <w:r>
        <w:rPr>
          <w:rFonts w:ascii="Times New Roman" w:hAnsi="Times New Roman" w:cs="Times New Roman"/>
          <w:spacing w:val="1"/>
        </w:rPr>
        <w:t>l</w:t>
      </w:r>
      <w:r>
        <w:rPr>
          <w:rFonts w:ascii="Times New Roman" w:hAnsi="Times New Roman" w:cs="Times New Roman"/>
          <w:spacing w:val="-1"/>
        </w:rPr>
        <w:t>ace</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41"/>
        </w:rPr>
        <w:t xml:space="preserve"> </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ds</w:t>
      </w:r>
      <w:r>
        <w:rPr>
          <w:rFonts w:ascii="Times New Roman" w:hAnsi="Times New Roman" w:cs="Times New Roman"/>
          <w:spacing w:val="41"/>
        </w:rPr>
        <w:t xml:space="preserve"> </w:t>
      </w:r>
      <w:r>
        <w:rPr>
          <w:rFonts w:ascii="Times New Roman" w:hAnsi="Times New Roman" w:cs="Times New Roman"/>
          <w:spacing w:val="-1"/>
        </w:rPr>
        <w:t>fr</w:t>
      </w:r>
      <w:r>
        <w:rPr>
          <w:rFonts w:ascii="Times New Roman" w:hAnsi="Times New Roman" w:cs="Times New Roman"/>
        </w:rPr>
        <w:t>om</w:t>
      </w:r>
      <w:r>
        <w:rPr>
          <w:rFonts w:ascii="Times New Roman" w:hAnsi="Times New Roman" w:cs="Times New Roman"/>
          <w:spacing w:val="41"/>
        </w:rPr>
        <w:t xml:space="preserve"> </w:t>
      </w:r>
      <w:r>
        <w:rPr>
          <w:rFonts w:ascii="Times New Roman" w:hAnsi="Times New Roman" w:cs="Times New Roman"/>
          <w:spacing w:val="1"/>
        </w:rPr>
        <w:t>t</w:t>
      </w:r>
      <w:r>
        <w:rPr>
          <w:rFonts w:ascii="Times New Roman" w:hAnsi="Times New Roman" w:cs="Times New Roman"/>
          <w:spacing w:val="-1"/>
        </w:rPr>
        <w:t>rac</w:t>
      </w:r>
      <w:r>
        <w:rPr>
          <w:rFonts w:ascii="Times New Roman" w:hAnsi="Times New Roman" w:cs="Times New Roman"/>
        </w:rPr>
        <w:t>k</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38"/>
        </w:rPr>
        <w:t xml:space="preserve"> </w:t>
      </w:r>
      <w:r>
        <w:rPr>
          <w:rFonts w:ascii="Times New Roman" w:hAnsi="Times New Roman" w:cs="Times New Roman"/>
          <w:spacing w:val="2"/>
        </w:rPr>
        <w:t>f</w:t>
      </w:r>
      <w:r>
        <w:rPr>
          <w:rFonts w:ascii="Times New Roman" w:hAnsi="Times New Roman" w:cs="Times New Roman"/>
          <w:spacing w:val="-1"/>
        </w:rPr>
        <w:t>ea</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1"/>
        </w:rPr>
        <w:t>re</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spacing w:val="2"/>
        </w:rPr>
        <w:t>b</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spacing w:val="-1"/>
        </w:rPr>
        <w:t>wee</w:t>
      </w:r>
      <w:r>
        <w:rPr>
          <w:rFonts w:ascii="Times New Roman" w:hAnsi="Times New Roman" w:cs="Times New Roman"/>
        </w:rPr>
        <w:t>n</w:t>
      </w:r>
      <w:r>
        <w:rPr>
          <w:rFonts w:ascii="Times New Roman" w:hAnsi="Times New Roman" w:cs="Times New Roman"/>
          <w:spacing w:val="41"/>
        </w:rPr>
        <w:t xml:space="preserve"> </w:t>
      </w:r>
      <w:r>
        <w:rPr>
          <w:rFonts w:ascii="Times New Roman" w:hAnsi="Times New Roman" w:cs="Times New Roman"/>
          <w:spacing w:val="1"/>
        </w:rPr>
        <w:t>t</w:t>
      </w:r>
      <w:r>
        <w:rPr>
          <w:rFonts w:ascii="Times New Roman" w:hAnsi="Times New Roman" w:cs="Times New Roman"/>
          <w:spacing w:val="2"/>
        </w:rPr>
        <w:t>h</w:t>
      </w:r>
      <w:r>
        <w:rPr>
          <w:rFonts w:ascii="Times New Roman" w:hAnsi="Times New Roman" w:cs="Times New Roman"/>
        </w:rPr>
        <w:t>e</w:t>
      </w:r>
      <w:r>
        <w:rPr>
          <w:rFonts w:ascii="Times New Roman" w:hAnsi="Times New Roman" w:cs="Times New Roman"/>
          <w:spacing w:val="40"/>
        </w:rPr>
        <w:t xml:space="preserve"> </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rPr>
        <w:t>ho</w:t>
      </w:r>
      <w:r>
        <w:rPr>
          <w:rFonts w:ascii="Times New Roman" w:hAnsi="Times New Roman" w:cs="Times New Roman"/>
          <w:spacing w:val="1"/>
        </w:rPr>
        <w:t>im</w:t>
      </w:r>
      <w:r>
        <w:rPr>
          <w:rFonts w:ascii="Times New Roman" w:hAnsi="Times New Roman" w:cs="Times New Roman"/>
          <w:spacing w:val="-1"/>
        </w:rPr>
        <w:t>a</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46"/>
        </w:rPr>
        <w:t xml:space="preserve"> </w:t>
      </w:r>
      <w:r>
        <w:rPr>
          <w:rFonts w:ascii="Times New Roman" w:hAnsi="Times New Roman" w:cs="Times New Roman"/>
          <w:spacing w:val="-3"/>
        </w:rPr>
        <w:t>I</w:t>
      </w:r>
      <w:r>
        <w:rPr>
          <w:rFonts w:ascii="Times New Roman" w:hAnsi="Times New Roman" w:cs="Times New Roman"/>
        </w:rPr>
        <w:t>n</w:t>
      </w:r>
      <w:r>
        <w:rPr>
          <w:rFonts w:ascii="Times New Roman" w:hAnsi="Times New Roman" w:cs="Times New Roman"/>
          <w:spacing w:val="41"/>
        </w:rPr>
        <w:t xml:space="preserve"> </w:t>
      </w:r>
      <w:r>
        <w:rPr>
          <w:rFonts w:ascii="Times New Roman" w:hAnsi="Times New Roman" w:cs="Times New Roman"/>
          <w:spacing w:val="1"/>
        </w:rPr>
        <w:t>t</w:t>
      </w:r>
      <w:r>
        <w:rPr>
          <w:rFonts w:ascii="Times New Roman" w:hAnsi="Times New Roman" w:cs="Times New Roman"/>
        </w:rPr>
        <w:t>he</w:t>
      </w:r>
    </w:p>
    <w:p w14:paraId="1DB06C29"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1432302C" w14:textId="7F1DB5A4"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22             </w:t>
      </w:r>
      <w:r>
        <w:rPr>
          <w:rFonts w:ascii="Times New Roman" w:hAnsi="Times New Roman" w:cs="Times New Roman"/>
          <w:spacing w:val="12"/>
        </w:rPr>
        <w:t xml:space="preserve"> </w:t>
      </w:r>
      <w:r>
        <w:rPr>
          <w:rFonts w:ascii="Times New Roman" w:hAnsi="Times New Roman" w:cs="Times New Roman"/>
        </w:rPr>
        <w:t>inn</w:t>
      </w:r>
      <w:r>
        <w:rPr>
          <w:rFonts w:ascii="Times New Roman" w:hAnsi="Times New Roman" w:cs="Times New Roman"/>
          <w:spacing w:val="-1"/>
        </w:rPr>
        <w:t>e</w:t>
      </w:r>
      <w:r>
        <w:rPr>
          <w:rFonts w:ascii="Times New Roman" w:hAnsi="Times New Roman" w:cs="Times New Roman"/>
        </w:rPr>
        <w:t xml:space="preserve">r </w:t>
      </w:r>
      <w:r>
        <w:rPr>
          <w:rFonts w:ascii="Times New Roman" w:hAnsi="Times New Roman" w:cs="Times New Roman"/>
          <w:spacing w:val="14"/>
        </w:rPr>
        <w:t xml:space="preserve"> </w:t>
      </w:r>
      <w:r>
        <w:rPr>
          <w:rFonts w:ascii="Times New Roman" w:hAnsi="Times New Roman" w:cs="Times New Roman"/>
        </w:rPr>
        <w:t>do</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 xml:space="preserve">ns </w:t>
      </w:r>
      <w:r>
        <w:rPr>
          <w:rFonts w:ascii="Times New Roman" w:hAnsi="Times New Roman" w:cs="Times New Roman"/>
          <w:spacing w:val="15"/>
        </w:rPr>
        <w:t xml:space="preserve"> </w:t>
      </w:r>
      <w:r>
        <w:rPr>
          <w:rFonts w:ascii="Times New Roman" w:hAnsi="Times New Roman" w:cs="Times New Roman"/>
        </w:rPr>
        <w:t xml:space="preserve">of </w:t>
      </w:r>
      <w:r>
        <w:rPr>
          <w:rFonts w:ascii="Times New Roman" w:hAnsi="Times New Roman" w:cs="Times New Roman"/>
          <w:spacing w:val="14"/>
        </w:rPr>
        <w:t xml:space="preserve"> </w:t>
      </w:r>
      <w:r>
        <w:rPr>
          <w:rFonts w:ascii="Times New Roman" w:hAnsi="Times New Roman" w:cs="Times New Roman"/>
          <w:spacing w:val="1"/>
        </w:rPr>
        <w:t>t</w:t>
      </w:r>
      <w:r>
        <w:rPr>
          <w:rFonts w:ascii="Times New Roman" w:hAnsi="Times New Roman" w:cs="Times New Roman"/>
        </w:rPr>
        <w:t xml:space="preserve">he </w:t>
      </w:r>
      <w:r>
        <w:rPr>
          <w:rFonts w:ascii="Times New Roman" w:hAnsi="Times New Roman" w:cs="Times New Roman"/>
          <w:spacing w:val="16"/>
        </w:rPr>
        <w:t xml:space="preserve"> </w:t>
      </w:r>
      <w:r>
        <w:rPr>
          <w:rFonts w:ascii="Times New Roman" w:hAnsi="Times New Roman" w:cs="Times New Roman"/>
          <w:spacing w:val="1"/>
        </w:rPr>
        <w:t>ci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14"/>
        </w:rPr>
        <w:t xml:space="preserve"> </w:t>
      </w:r>
      <w:r>
        <w:rPr>
          <w:rFonts w:ascii="Times New Roman" w:hAnsi="Times New Roman" w:cs="Times New Roman"/>
          <w:spacing w:val="-1"/>
        </w:rPr>
        <w:t>c</w:t>
      </w:r>
      <w:r>
        <w:rPr>
          <w:rFonts w:ascii="Times New Roman" w:hAnsi="Times New Roman" w:cs="Times New Roman"/>
        </w:rPr>
        <w:t>ons</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1"/>
        </w:rPr>
        <w:t>ti</w:t>
      </w:r>
      <w:r>
        <w:rPr>
          <w:rFonts w:ascii="Times New Roman" w:hAnsi="Times New Roman" w:cs="Times New Roman"/>
        </w:rPr>
        <w:t xml:space="preserve">ng </w:t>
      </w:r>
      <w:r>
        <w:rPr>
          <w:rFonts w:ascii="Times New Roman" w:hAnsi="Times New Roman" w:cs="Times New Roman"/>
          <w:spacing w:val="14"/>
        </w:rPr>
        <w:t xml:space="preserve"> </w:t>
      </w:r>
      <w:r>
        <w:rPr>
          <w:rFonts w:ascii="Times New Roman" w:hAnsi="Times New Roman" w:cs="Times New Roman"/>
        </w:rPr>
        <w:t xml:space="preserve">of </w:t>
      </w:r>
      <w:r>
        <w:rPr>
          <w:rFonts w:ascii="Times New Roman" w:hAnsi="Times New Roman" w:cs="Times New Roman"/>
          <w:spacing w:val="14"/>
        </w:rPr>
        <w:t xml:space="preserve"> </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14"/>
        </w:rPr>
        <w:t xml:space="preserve"> </w:t>
      </w:r>
      <w:ins w:id="19" w:author="Bernard Hallet" w:date="2013-12-15T12:34:00Z">
        <w:r w:rsidR="000E6824">
          <w:rPr>
            <w:rFonts w:ascii="Times New Roman" w:hAnsi="Times New Roman" w:cs="Times New Roman"/>
            <w:spacing w:val="14"/>
          </w:rPr>
          <w:t xml:space="preserve">surface </w:t>
        </w:r>
      </w:ins>
      <w:r>
        <w:rPr>
          <w:rFonts w:ascii="Times New Roman" w:hAnsi="Times New Roman" w:cs="Times New Roman"/>
        </w:rPr>
        <w:t>m</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1"/>
        </w:rPr>
        <w:t>er</w:t>
      </w:r>
      <w:r>
        <w:rPr>
          <w:rFonts w:ascii="Times New Roman" w:hAnsi="Times New Roman" w:cs="Times New Roman"/>
        </w:rPr>
        <w:t>i</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15"/>
        </w:rPr>
        <w:t xml:space="preserve"> </w:t>
      </w:r>
      <w:r>
        <w:rPr>
          <w:rFonts w:ascii="Times New Roman" w:hAnsi="Times New Roman" w:cs="Times New Roman"/>
        </w:rPr>
        <w:t>mo</w:t>
      </w:r>
      <w:r>
        <w:rPr>
          <w:rFonts w:ascii="Times New Roman" w:hAnsi="Times New Roman" w:cs="Times New Roman"/>
          <w:spacing w:val="2"/>
        </w:rPr>
        <w:t>v</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15"/>
        </w:rPr>
        <w:t xml:space="preserve"> </w:t>
      </w:r>
      <w:r>
        <w:rPr>
          <w:rFonts w:ascii="Times New Roman" w:hAnsi="Times New Roman" w:cs="Times New Roman"/>
          <w:spacing w:val="-1"/>
        </w:rPr>
        <w:t>ra</w:t>
      </w:r>
      <w:r>
        <w:rPr>
          <w:rFonts w:ascii="Times New Roman" w:hAnsi="Times New Roman" w:cs="Times New Roman"/>
        </w:rPr>
        <w:t>d</w:t>
      </w:r>
      <w:r>
        <w:rPr>
          <w:rFonts w:ascii="Times New Roman" w:hAnsi="Times New Roman" w:cs="Times New Roman"/>
          <w:spacing w:val="3"/>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3"/>
        </w:rPr>
        <w:t>l</w:t>
      </w:r>
      <w:r>
        <w:rPr>
          <w:rFonts w:ascii="Times New Roman" w:hAnsi="Times New Roman" w:cs="Times New Roman"/>
        </w:rPr>
        <w:t xml:space="preserve">y </w:t>
      </w:r>
      <w:r>
        <w:rPr>
          <w:rFonts w:ascii="Times New Roman" w:hAnsi="Times New Roman" w:cs="Times New Roman"/>
          <w:spacing w:val="10"/>
        </w:rPr>
        <w:t xml:space="preserve"> </w:t>
      </w:r>
      <w:del w:id="20" w:author="Bernard Hallet" w:date="2013-12-15T12:30:00Z">
        <w:r w:rsidDel="00B87E93">
          <w:rPr>
            <w:rFonts w:ascii="Times New Roman" w:hAnsi="Times New Roman" w:cs="Times New Roman"/>
          </w:rPr>
          <w:delText xml:space="preserve">outside </w:delText>
        </w:r>
        <w:r w:rsidDel="00B87E93">
          <w:rPr>
            <w:rFonts w:ascii="Times New Roman" w:hAnsi="Times New Roman" w:cs="Times New Roman"/>
            <w:spacing w:val="13"/>
          </w:rPr>
          <w:delText xml:space="preserve"> </w:delText>
        </w:r>
      </w:del>
      <w:ins w:id="21" w:author="Bernard Hallet" w:date="2013-12-15T12:30:00Z">
        <w:r w:rsidR="00B87E93">
          <w:rPr>
            <w:rFonts w:ascii="Times New Roman" w:hAnsi="Times New Roman" w:cs="Times New Roman"/>
          </w:rPr>
          <w:t xml:space="preserve">outward </w:t>
        </w:r>
        <w:r w:rsidR="00B87E93">
          <w:rPr>
            <w:rFonts w:ascii="Times New Roman" w:hAnsi="Times New Roman" w:cs="Times New Roman"/>
            <w:spacing w:val="13"/>
          </w:rPr>
          <w:t xml:space="preserve"> </w:t>
        </w:r>
      </w:ins>
      <w:r>
        <w:rPr>
          <w:rFonts w:ascii="Times New Roman" w:hAnsi="Times New Roman" w:cs="Times New Roman"/>
          <w:spacing w:val="-1"/>
        </w:rPr>
        <w:t>w</w:t>
      </w:r>
      <w:r>
        <w:rPr>
          <w:rFonts w:ascii="Times New Roman" w:hAnsi="Times New Roman" w:cs="Times New Roman"/>
        </w:rPr>
        <w:t>ith</w:t>
      </w:r>
    </w:p>
    <w:p w14:paraId="646EC234" w14:textId="77777777" w:rsidR="00946758" w:rsidRDefault="00946758" w:rsidP="00946758">
      <w:pPr>
        <w:widowControl w:val="0"/>
        <w:autoSpaceDE w:val="0"/>
        <w:autoSpaceDN w:val="0"/>
        <w:adjustRightInd w:val="0"/>
        <w:spacing w:before="2" w:line="100" w:lineRule="exact"/>
        <w:rPr>
          <w:rFonts w:ascii="Times New Roman" w:hAnsi="Times New Roman" w:cs="Times New Roman"/>
          <w:sz w:val="10"/>
          <w:szCs w:val="10"/>
        </w:rPr>
      </w:pPr>
    </w:p>
    <w:p w14:paraId="081D23E7" w14:textId="76B8EF35" w:rsidR="00946758" w:rsidDel="00B87E93" w:rsidRDefault="00946758" w:rsidP="00946758">
      <w:pPr>
        <w:widowControl w:val="0"/>
        <w:autoSpaceDE w:val="0"/>
        <w:autoSpaceDN w:val="0"/>
        <w:adjustRightInd w:val="0"/>
        <w:ind w:left="106" w:right="-20"/>
        <w:rPr>
          <w:del w:id="22" w:author="Bernard Hallet" w:date="2013-12-15T12:33:00Z"/>
          <w:rFonts w:ascii="Times New Roman" w:hAnsi="Times New Roman" w:cs="Times New Roman"/>
        </w:rPr>
      </w:pPr>
      <w:r>
        <w:rPr>
          <w:rFonts w:ascii="Times New Roman" w:hAnsi="Times New Roman" w:cs="Times New Roman"/>
        </w:rPr>
        <w:t xml:space="preserve">23             </w:t>
      </w:r>
      <w:r>
        <w:rPr>
          <w:rFonts w:ascii="Times New Roman" w:hAnsi="Times New Roman" w:cs="Times New Roman"/>
          <w:spacing w:val="12"/>
        </w:rPr>
        <w:t xml:space="preserve"> </w:t>
      </w:r>
      <w:r>
        <w:rPr>
          <w:rFonts w:ascii="Times New Roman" w:hAnsi="Times New Roman" w:cs="Times New Roman"/>
        </w:rPr>
        <w:t>ho</w:t>
      </w:r>
      <w:r>
        <w:rPr>
          <w:rFonts w:ascii="Times New Roman" w:hAnsi="Times New Roman" w:cs="Times New Roman"/>
          <w:spacing w:val="-1"/>
        </w:rPr>
        <w:t>r</w:t>
      </w:r>
      <w:r>
        <w:rPr>
          <w:rFonts w:ascii="Times New Roman" w:hAnsi="Times New Roman" w:cs="Times New Roman"/>
          <w:spacing w:val="1"/>
        </w:rPr>
        <w:t>iz</w:t>
      </w:r>
      <w:r>
        <w:rPr>
          <w:rFonts w:ascii="Times New Roman" w:hAnsi="Times New Roman" w:cs="Times New Roman"/>
        </w:rPr>
        <w:t>on</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5"/>
        </w:rPr>
        <w:t xml:space="preserve"> </w:t>
      </w:r>
      <w:r>
        <w:rPr>
          <w:rFonts w:ascii="Times New Roman" w:hAnsi="Times New Roman" w:cs="Times New Roman"/>
        </w:rPr>
        <w:t>su</w:t>
      </w:r>
      <w:r>
        <w:rPr>
          <w:rFonts w:ascii="Times New Roman" w:hAnsi="Times New Roman" w:cs="Times New Roman"/>
          <w:spacing w:val="-1"/>
        </w:rPr>
        <w:t>rfa</w:t>
      </w:r>
      <w:r>
        <w:rPr>
          <w:rFonts w:ascii="Times New Roman" w:hAnsi="Times New Roman" w:cs="Times New Roman"/>
          <w:spacing w:val="1"/>
        </w:rPr>
        <w:t>c</w:t>
      </w:r>
      <w:r>
        <w:rPr>
          <w:rFonts w:ascii="Times New Roman" w:hAnsi="Times New Roman" w:cs="Times New Roman"/>
        </w:rPr>
        <w:t>e</w:t>
      </w:r>
      <w:r>
        <w:rPr>
          <w:rFonts w:ascii="Times New Roman" w:hAnsi="Times New Roman" w:cs="Times New Roman"/>
          <w:spacing w:val="23"/>
        </w:rPr>
        <w:t xml:space="preserve"> </w:t>
      </w:r>
      <w:r>
        <w:rPr>
          <w:rFonts w:ascii="Times New Roman" w:hAnsi="Times New Roman" w:cs="Times New Roman"/>
        </w:rPr>
        <w:t>sp</w:t>
      </w:r>
      <w:r>
        <w:rPr>
          <w:rFonts w:ascii="Times New Roman" w:hAnsi="Times New Roman" w:cs="Times New Roman"/>
          <w:spacing w:val="1"/>
        </w:rPr>
        <w:t>e</w:t>
      </w:r>
      <w:r>
        <w:rPr>
          <w:rFonts w:ascii="Times New Roman" w:hAnsi="Times New Roman" w:cs="Times New Roman"/>
          <w:spacing w:val="-1"/>
        </w:rPr>
        <w:t>e</w:t>
      </w:r>
      <w:r>
        <w:rPr>
          <w:rFonts w:ascii="Times New Roman" w:hAnsi="Times New Roman" w:cs="Times New Roman"/>
          <w:spacing w:val="2"/>
        </w:rPr>
        <w:t>d</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rPr>
        <w:t>of</w:t>
      </w:r>
      <w:r>
        <w:rPr>
          <w:rFonts w:ascii="Times New Roman" w:hAnsi="Times New Roman" w:cs="Times New Roman"/>
          <w:spacing w:val="23"/>
        </w:rPr>
        <w:t xml:space="preserve"> </w:t>
      </w:r>
      <w:r>
        <w:rPr>
          <w:rFonts w:ascii="Times New Roman" w:hAnsi="Times New Roman" w:cs="Times New Roman"/>
        </w:rPr>
        <w:t>up</w:t>
      </w:r>
      <w:r>
        <w:rPr>
          <w:rFonts w:ascii="Times New Roman" w:hAnsi="Times New Roman" w:cs="Times New Roman"/>
          <w:spacing w:val="24"/>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6"/>
        </w:rPr>
        <w:t xml:space="preserve"> </w:t>
      </w:r>
      <w:r>
        <w:rPr>
          <w:rFonts w:ascii="Times New Roman" w:hAnsi="Times New Roman" w:cs="Times New Roman"/>
        </w:rPr>
        <w:t>2</w:t>
      </w:r>
      <w:r>
        <w:rPr>
          <w:rFonts w:ascii="Times New Roman" w:hAnsi="Times New Roman" w:cs="Times New Roman"/>
          <w:spacing w:val="24"/>
        </w:rPr>
        <w:t xml:space="preserve"> </w:t>
      </w:r>
      <w:r>
        <w:rPr>
          <w:rFonts w:ascii="Times New Roman" w:hAnsi="Times New Roman" w:cs="Times New Roman"/>
          <w:spacing w:val="-1"/>
        </w:rPr>
        <w:t>c</w:t>
      </w:r>
      <w:r>
        <w:rPr>
          <w:rFonts w:ascii="Times New Roman" w:hAnsi="Times New Roman" w:cs="Times New Roman"/>
        </w:rPr>
        <w:t>m</w:t>
      </w:r>
      <w:r>
        <w:rPr>
          <w:rFonts w:ascii="Times New Roman" w:hAnsi="Times New Roman" w:cs="Times New Roman"/>
          <w:spacing w:val="27"/>
        </w:rPr>
        <w:t xml:space="preserve"> </w:t>
      </w:r>
      <w:r>
        <w:rPr>
          <w:rFonts w:ascii="Times New Roman" w:hAnsi="Times New Roman" w:cs="Times New Roman"/>
          <w:spacing w:val="-1"/>
        </w:rPr>
        <w:t>a</w:t>
      </w:r>
      <w:r>
        <w:rPr>
          <w:rFonts w:ascii="Times New Roman" w:hAnsi="Times New Roman" w:cs="Times New Roman"/>
          <w:spacing w:val="-1"/>
          <w:position w:val="11"/>
          <w:sz w:val="16"/>
          <w:szCs w:val="16"/>
        </w:rPr>
        <w:t>-</w:t>
      </w:r>
      <w:r>
        <w:rPr>
          <w:rFonts w:ascii="Times New Roman" w:hAnsi="Times New Roman" w:cs="Times New Roman"/>
          <w:spacing w:val="1"/>
          <w:position w:val="11"/>
          <w:sz w:val="16"/>
          <w:szCs w:val="16"/>
        </w:rPr>
        <w:t>1</w:t>
      </w:r>
      <w:r>
        <w:rPr>
          <w:rFonts w:ascii="Times New Roman" w:hAnsi="Times New Roman" w:cs="Times New Roman"/>
        </w:rPr>
        <w:t>.</w:t>
      </w:r>
      <w:r>
        <w:rPr>
          <w:rFonts w:ascii="Times New Roman" w:hAnsi="Times New Roman" w:cs="Times New Roman"/>
          <w:spacing w:val="24"/>
        </w:rPr>
        <w:t xml:space="preserve"> </w:t>
      </w:r>
      <w:r>
        <w:rPr>
          <w:rFonts w:ascii="Times New Roman" w:hAnsi="Times New Roman" w:cs="Times New Roman"/>
        </w:rPr>
        <w:t>The</w:t>
      </w:r>
      <w:r>
        <w:rPr>
          <w:rFonts w:ascii="Times New Roman" w:hAnsi="Times New Roman" w:cs="Times New Roman"/>
          <w:spacing w:val="25"/>
        </w:rPr>
        <w:t xml:space="preserve"> </w:t>
      </w:r>
      <w:ins w:id="23" w:author="Bernard Hallet" w:date="2013-12-15T12:32:00Z">
        <w:r w:rsidR="00B87E93">
          <w:rPr>
            <w:rFonts w:ascii="Times New Roman" w:hAnsi="Times New Roman" w:cs="Times New Roman"/>
            <w:spacing w:val="-1"/>
          </w:rPr>
          <w:t>c</w:t>
        </w:r>
        <w:r w:rsidR="00B87E93">
          <w:rPr>
            <w:rFonts w:ascii="Times New Roman" w:hAnsi="Times New Roman" w:cs="Times New Roman"/>
          </w:rPr>
          <w:t>o</w:t>
        </w:r>
        <w:r w:rsidR="00B87E93">
          <w:rPr>
            <w:rFonts w:ascii="Times New Roman" w:hAnsi="Times New Roman" w:cs="Times New Roman"/>
            <w:spacing w:val="1"/>
          </w:rPr>
          <w:t>a</w:t>
        </w:r>
        <w:r w:rsidR="00B87E93">
          <w:rPr>
            <w:rFonts w:ascii="Times New Roman" w:hAnsi="Times New Roman" w:cs="Times New Roman"/>
            <w:spacing w:val="-1"/>
          </w:rPr>
          <w:t>r</w:t>
        </w:r>
        <w:r w:rsidR="00B87E93">
          <w:rPr>
            <w:rFonts w:ascii="Times New Roman" w:hAnsi="Times New Roman" w:cs="Times New Roman"/>
          </w:rPr>
          <w:t>se</w:t>
        </w:r>
        <w:r w:rsidR="00B87E93">
          <w:rPr>
            <w:rFonts w:ascii="Times New Roman" w:hAnsi="Times New Roman" w:cs="Times New Roman"/>
            <w:spacing w:val="23"/>
          </w:rPr>
          <w:t xml:space="preserve"> </w:t>
        </w:r>
        <w:r w:rsidR="00B87E93">
          <w:rPr>
            <w:rFonts w:ascii="Times New Roman" w:hAnsi="Times New Roman" w:cs="Times New Roman"/>
          </w:rPr>
          <w:t>s</w:t>
        </w:r>
        <w:r w:rsidR="00B87E93">
          <w:rPr>
            <w:rFonts w:ascii="Times New Roman" w:hAnsi="Times New Roman" w:cs="Times New Roman"/>
            <w:spacing w:val="1"/>
          </w:rPr>
          <w:t>t</w:t>
        </w:r>
        <w:r w:rsidR="00B87E93">
          <w:rPr>
            <w:rFonts w:ascii="Times New Roman" w:hAnsi="Times New Roman" w:cs="Times New Roman"/>
          </w:rPr>
          <w:t>o</w:t>
        </w:r>
        <w:r w:rsidR="00B87E93">
          <w:rPr>
            <w:rFonts w:ascii="Times New Roman" w:hAnsi="Times New Roman" w:cs="Times New Roman"/>
            <w:spacing w:val="2"/>
          </w:rPr>
          <w:t>n</w:t>
        </w:r>
        <w:r w:rsidR="00B87E93">
          <w:rPr>
            <w:rFonts w:ascii="Times New Roman" w:hAnsi="Times New Roman" w:cs="Times New Roman"/>
            <w:spacing w:val="-1"/>
          </w:rPr>
          <w:t>e</w:t>
        </w:r>
        <w:r w:rsidR="00B87E93">
          <w:rPr>
            <w:rFonts w:ascii="Times New Roman" w:hAnsi="Times New Roman" w:cs="Times New Roman"/>
          </w:rPr>
          <w:t>s</w:t>
        </w:r>
        <w:r w:rsidR="00B87E93">
          <w:rPr>
            <w:rFonts w:ascii="Times New Roman" w:hAnsi="Times New Roman" w:cs="Times New Roman"/>
            <w:spacing w:val="25"/>
          </w:rPr>
          <w:t xml:space="preserve"> in the </w:t>
        </w:r>
      </w:ins>
      <w:ins w:id="24" w:author="Bernard Hallet" w:date="2013-12-15T12:31:00Z">
        <w:r w:rsidR="00B87E93">
          <w:rPr>
            <w:rFonts w:ascii="Times New Roman" w:hAnsi="Times New Roman" w:cs="Times New Roman"/>
            <w:spacing w:val="25"/>
          </w:rPr>
          <w:t xml:space="preserve">interior portion of the </w:t>
        </w:r>
      </w:ins>
      <w:del w:id="25" w:author="Bernard Hallet" w:date="2013-12-15T12:32:00Z">
        <w:r w:rsidDel="00B87E93">
          <w:rPr>
            <w:rFonts w:ascii="Times New Roman" w:hAnsi="Times New Roman" w:cs="Times New Roman"/>
          </w:rPr>
          <w:delText>ou</w:delText>
        </w:r>
        <w:r w:rsidDel="00B87E93">
          <w:rPr>
            <w:rFonts w:ascii="Times New Roman" w:hAnsi="Times New Roman" w:cs="Times New Roman"/>
            <w:spacing w:val="1"/>
          </w:rPr>
          <w:delText>t</w:delText>
        </w:r>
        <w:r w:rsidDel="00B87E93">
          <w:rPr>
            <w:rFonts w:ascii="Times New Roman" w:hAnsi="Times New Roman" w:cs="Times New Roman"/>
            <w:spacing w:val="-1"/>
          </w:rPr>
          <w:delText>e</w:delText>
        </w:r>
        <w:r w:rsidDel="00B87E93">
          <w:rPr>
            <w:rFonts w:ascii="Times New Roman" w:hAnsi="Times New Roman" w:cs="Times New Roman"/>
          </w:rPr>
          <w:delText>r</w:delText>
        </w:r>
        <w:r w:rsidDel="00B87E93">
          <w:rPr>
            <w:rFonts w:ascii="Times New Roman" w:hAnsi="Times New Roman" w:cs="Times New Roman"/>
            <w:spacing w:val="26"/>
          </w:rPr>
          <w:delText xml:space="preserve"> </w:delText>
        </w:r>
      </w:del>
      <w:ins w:id="26" w:author="Bernard Hallet" w:date="2013-12-15T12:32:00Z">
        <w:r w:rsidR="00B87E93">
          <w:rPr>
            <w:rFonts w:ascii="Times New Roman" w:hAnsi="Times New Roman" w:cs="Times New Roman"/>
          </w:rPr>
          <w:t>peripheral</w:t>
        </w:r>
        <w:r w:rsidR="00B87E93">
          <w:rPr>
            <w:rFonts w:ascii="Times New Roman" w:hAnsi="Times New Roman" w:cs="Times New Roman"/>
            <w:spacing w:val="26"/>
          </w:rPr>
          <w:t xml:space="preserve"> </w:t>
        </w:r>
      </w:ins>
      <w:del w:id="27" w:author="Bernard Hallet" w:date="2013-12-15T12:30:00Z">
        <w:r w:rsidDel="00B87E93">
          <w:rPr>
            <w:rFonts w:ascii="Times New Roman" w:hAnsi="Times New Roman" w:cs="Times New Roman"/>
            <w:spacing w:val="-1"/>
          </w:rPr>
          <w:delText>c</w:delText>
        </w:r>
        <w:r w:rsidDel="00B87E93">
          <w:rPr>
            <w:rFonts w:ascii="Times New Roman" w:hAnsi="Times New Roman" w:cs="Times New Roman"/>
            <w:spacing w:val="1"/>
          </w:rPr>
          <w:delText>i</w:delText>
        </w:r>
        <w:r w:rsidDel="00B87E93">
          <w:rPr>
            <w:rFonts w:ascii="Times New Roman" w:hAnsi="Times New Roman" w:cs="Times New Roman"/>
            <w:spacing w:val="-1"/>
          </w:rPr>
          <w:delText>rc</w:delText>
        </w:r>
        <w:r w:rsidDel="00B87E93">
          <w:rPr>
            <w:rFonts w:ascii="Times New Roman" w:hAnsi="Times New Roman" w:cs="Times New Roman"/>
            <w:spacing w:val="1"/>
          </w:rPr>
          <w:delText>l</w:delText>
        </w:r>
        <w:r w:rsidDel="00B87E93">
          <w:rPr>
            <w:rFonts w:ascii="Times New Roman" w:hAnsi="Times New Roman" w:cs="Times New Roman"/>
          </w:rPr>
          <w:delText>e</w:delText>
        </w:r>
        <w:r w:rsidDel="00B87E93">
          <w:rPr>
            <w:rFonts w:ascii="Times New Roman" w:hAnsi="Times New Roman" w:cs="Times New Roman"/>
            <w:spacing w:val="25"/>
          </w:rPr>
          <w:delText xml:space="preserve"> </w:delText>
        </w:r>
      </w:del>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spacing w:val="2"/>
        </w:rPr>
        <w:t>d</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7"/>
        </w:rPr>
        <w:t xml:space="preserve"> </w:t>
      </w:r>
      <w:del w:id="28" w:author="Bernard Hallet" w:date="2013-12-15T12:31:00Z">
        <w:r w:rsidDel="00B87E93">
          <w:rPr>
            <w:rFonts w:ascii="Times New Roman" w:hAnsi="Times New Roman" w:cs="Times New Roman"/>
            <w:spacing w:val="-1"/>
          </w:rPr>
          <w:delText>c</w:delText>
        </w:r>
        <w:r w:rsidDel="00B87E93">
          <w:rPr>
            <w:rFonts w:ascii="Times New Roman" w:hAnsi="Times New Roman" w:cs="Times New Roman"/>
          </w:rPr>
          <w:delText>on</w:delText>
        </w:r>
        <w:r w:rsidDel="00B87E93">
          <w:rPr>
            <w:rFonts w:ascii="Times New Roman" w:hAnsi="Times New Roman" w:cs="Times New Roman"/>
            <w:spacing w:val="3"/>
          </w:rPr>
          <w:delText>s</w:delText>
        </w:r>
        <w:r w:rsidDel="00B87E93">
          <w:rPr>
            <w:rFonts w:ascii="Times New Roman" w:hAnsi="Times New Roman" w:cs="Times New Roman"/>
            <w:spacing w:val="1"/>
          </w:rPr>
          <w:delText>i</w:delText>
        </w:r>
        <w:r w:rsidDel="00B87E93">
          <w:rPr>
            <w:rFonts w:ascii="Times New Roman" w:hAnsi="Times New Roman" w:cs="Times New Roman"/>
          </w:rPr>
          <w:delText>st</w:delText>
        </w:r>
        <w:r w:rsidDel="00B87E93">
          <w:rPr>
            <w:rFonts w:ascii="Times New Roman" w:hAnsi="Times New Roman" w:cs="Times New Roman"/>
            <w:spacing w:val="25"/>
          </w:rPr>
          <w:delText xml:space="preserve"> </w:delText>
        </w:r>
        <w:r w:rsidDel="00B87E93">
          <w:rPr>
            <w:rFonts w:ascii="Times New Roman" w:hAnsi="Times New Roman" w:cs="Times New Roman"/>
          </w:rPr>
          <w:delText>of</w:delText>
        </w:r>
        <w:r w:rsidDel="00B87E93">
          <w:rPr>
            <w:rFonts w:ascii="Times New Roman" w:hAnsi="Times New Roman" w:cs="Times New Roman"/>
            <w:spacing w:val="23"/>
          </w:rPr>
          <w:delText xml:space="preserve"> </w:delText>
        </w:r>
        <w:r w:rsidDel="00B87E93">
          <w:rPr>
            <w:rFonts w:ascii="Times New Roman" w:hAnsi="Times New Roman" w:cs="Times New Roman"/>
            <w:spacing w:val="-1"/>
          </w:rPr>
          <w:delText>c</w:delText>
        </w:r>
        <w:r w:rsidDel="00B87E93">
          <w:rPr>
            <w:rFonts w:ascii="Times New Roman" w:hAnsi="Times New Roman" w:cs="Times New Roman"/>
          </w:rPr>
          <w:delText>o</w:delText>
        </w:r>
        <w:r w:rsidDel="00B87E93">
          <w:rPr>
            <w:rFonts w:ascii="Times New Roman" w:hAnsi="Times New Roman" w:cs="Times New Roman"/>
            <w:spacing w:val="1"/>
          </w:rPr>
          <w:delText>a</w:delText>
        </w:r>
        <w:r w:rsidDel="00B87E93">
          <w:rPr>
            <w:rFonts w:ascii="Times New Roman" w:hAnsi="Times New Roman" w:cs="Times New Roman"/>
            <w:spacing w:val="-1"/>
          </w:rPr>
          <w:delText>r</w:delText>
        </w:r>
        <w:r w:rsidDel="00B87E93">
          <w:rPr>
            <w:rFonts w:ascii="Times New Roman" w:hAnsi="Times New Roman" w:cs="Times New Roman"/>
          </w:rPr>
          <w:delText>se</w:delText>
        </w:r>
        <w:r w:rsidDel="00B87E93">
          <w:rPr>
            <w:rFonts w:ascii="Times New Roman" w:hAnsi="Times New Roman" w:cs="Times New Roman"/>
            <w:spacing w:val="23"/>
          </w:rPr>
          <w:delText xml:space="preserve"> </w:delText>
        </w:r>
        <w:r w:rsidDel="00B87E93">
          <w:rPr>
            <w:rFonts w:ascii="Times New Roman" w:hAnsi="Times New Roman" w:cs="Times New Roman"/>
          </w:rPr>
          <w:delText>s</w:delText>
        </w:r>
        <w:r w:rsidDel="00B87E93">
          <w:rPr>
            <w:rFonts w:ascii="Times New Roman" w:hAnsi="Times New Roman" w:cs="Times New Roman"/>
            <w:spacing w:val="1"/>
          </w:rPr>
          <w:delText>t</w:delText>
        </w:r>
        <w:r w:rsidDel="00B87E93">
          <w:rPr>
            <w:rFonts w:ascii="Times New Roman" w:hAnsi="Times New Roman" w:cs="Times New Roman"/>
          </w:rPr>
          <w:delText>o</w:delText>
        </w:r>
        <w:r w:rsidDel="00B87E93">
          <w:rPr>
            <w:rFonts w:ascii="Times New Roman" w:hAnsi="Times New Roman" w:cs="Times New Roman"/>
            <w:spacing w:val="2"/>
          </w:rPr>
          <w:delText>n</w:delText>
        </w:r>
        <w:r w:rsidDel="00B87E93">
          <w:rPr>
            <w:rFonts w:ascii="Times New Roman" w:hAnsi="Times New Roman" w:cs="Times New Roman"/>
            <w:spacing w:val="-1"/>
          </w:rPr>
          <w:delText>e</w:delText>
        </w:r>
        <w:r w:rsidDel="00B87E93">
          <w:rPr>
            <w:rFonts w:ascii="Times New Roman" w:hAnsi="Times New Roman" w:cs="Times New Roman"/>
          </w:rPr>
          <w:delText>s</w:delText>
        </w:r>
      </w:del>
      <w:ins w:id="29" w:author="Bernard Hallet" w:date="2013-12-15T12:33:00Z">
        <w:r w:rsidR="00B87E93">
          <w:rPr>
            <w:rFonts w:ascii="Times New Roman" w:hAnsi="Times New Roman" w:cs="Times New Roman"/>
          </w:rPr>
          <w:t xml:space="preserve">move radially inward </w:t>
        </w:r>
      </w:ins>
    </w:p>
    <w:p w14:paraId="60F714AE" w14:textId="77777777" w:rsidR="00946758" w:rsidDel="00B87E93" w:rsidRDefault="00946758" w:rsidP="00946758">
      <w:pPr>
        <w:widowControl w:val="0"/>
        <w:autoSpaceDE w:val="0"/>
        <w:autoSpaceDN w:val="0"/>
        <w:adjustRightInd w:val="0"/>
        <w:spacing w:before="7" w:line="130" w:lineRule="exact"/>
        <w:rPr>
          <w:del w:id="30" w:author="Bernard Hallet" w:date="2013-12-15T12:33:00Z"/>
          <w:rFonts w:ascii="Times New Roman" w:hAnsi="Times New Roman" w:cs="Times New Roman"/>
          <w:sz w:val="13"/>
          <w:szCs w:val="13"/>
        </w:rPr>
      </w:pPr>
    </w:p>
    <w:p w14:paraId="01E14728" w14:textId="2D9E4DE3" w:rsidR="00946758" w:rsidRDefault="00946758" w:rsidP="00B87E93">
      <w:pPr>
        <w:widowControl w:val="0"/>
        <w:autoSpaceDE w:val="0"/>
        <w:autoSpaceDN w:val="0"/>
        <w:adjustRightInd w:val="0"/>
        <w:ind w:left="106" w:right="-20"/>
        <w:rPr>
          <w:rFonts w:ascii="Times New Roman" w:hAnsi="Times New Roman" w:cs="Times New Roman"/>
        </w:rPr>
      </w:pPr>
      <w:del w:id="31" w:author="Bernard Hallet" w:date="2013-12-15T12:32:00Z">
        <w:r w:rsidDel="00B87E93">
          <w:rPr>
            <w:rFonts w:ascii="Times New Roman" w:hAnsi="Times New Roman" w:cs="Times New Roman"/>
          </w:rPr>
          <w:delText xml:space="preserve">24             </w:delText>
        </w:r>
        <w:r w:rsidDel="00B87E93">
          <w:rPr>
            <w:rFonts w:ascii="Times New Roman" w:hAnsi="Times New Roman" w:cs="Times New Roman"/>
            <w:spacing w:val="12"/>
          </w:rPr>
          <w:delText xml:space="preserve"> </w:delText>
        </w:r>
        <w:r w:rsidDel="00B87E93">
          <w:rPr>
            <w:rFonts w:ascii="Times New Roman" w:hAnsi="Times New Roman" w:cs="Times New Roman"/>
            <w:spacing w:val="1"/>
          </w:rPr>
          <w:delText>t</w:delText>
        </w:r>
        <w:r w:rsidDel="00B87E93">
          <w:rPr>
            <w:rFonts w:ascii="Times New Roman" w:hAnsi="Times New Roman" w:cs="Times New Roman"/>
          </w:rPr>
          <w:delText>h</w:delText>
        </w:r>
        <w:r w:rsidDel="00B87E93">
          <w:rPr>
            <w:rFonts w:ascii="Times New Roman" w:hAnsi="Times New Roman" w:cs="Times New Roman"/>
            <w:spacing w:val="-1"/>
          </w:rPr>
          <w:delText>a</w:delText>
        </w:r>
        <w:r w:rsidDel="00B87E93">
          <w:rPr>
            <w:rFonts w:ascii="Times New Roman" w:hAnsi="Times New Roman" w:cs="Times New Roman"/>
          </w:rPr>
          <w:delText xml:space="preserve">t </w:delText>
        </w:r>
        <w:r w:rsidDel="00B87E93">
          <w:rPr>
            <w:rFonts w:ascii="Times New Roman" w:hAnsi="Times New Roman" w:cs="Times New Roman"/>
            <w:spacing w:val="8"/>
          </w:rPr>
          <w:delText xml:space="preserve"> </w:delText>
        </w:r>
        <w:r w:rsidDel="00B87E93">
          <w:rPr>
            <w:rFonts w:ascii="Times New Roman" w:hAnsi="Times New Roman" w:cs="Times New Roman"/>
          </w:rPr>
          <w:delText>d</w:delText>
        </w:r>
        <w:r w:rsidDel="00B87E93">
          <w:rPr>
            <w:rFonts w:ascii="Times New Roman" w:hAnsi="Times New Roman" w:cs="Times New Roman"/>
            <w:spacing w:val="1"/>
          </w:rPr>
          <w:delText>i</w:delText>
        </w:r>
        <w:r w:rsidDel="00B87E93">
          <w:rPr>
            <w:rFonts w:ascii="Times New Roman" w:hAnsi="Times New Roman" w:cs="Times New Roman"/>
          </w:rPr>
          <w:delText>sp</w:delText>
        </w:r>
        <w:r w:rsidDel="00B87E93">
          <w:rPr>
            <w:rFonts w:ascii="Times New Roman" w:hAnsi="Times New Roman" w:cs="Times New Roman"/>
            <w:spacing w:val="1"/>
          </w:rPr>
          <w:delText>l</w:delText>
        </w:r>
        <w:r w:rsidDel="00B87E93">
          <w:rPr>
            <w:rFonts w:ascii="Times New Roman" w:hAnsi="Times New Roman" w:cs="Times New Roman"/>
            <w:spacing w:val="-1"/>
          </w:rPr>
          <w:delText>ac</w:delText>
        </w:r>
        <w:r w:rsidDel="00B87E93">
          <w:rPr>
            <w:rFonts w:ascii="Times New Roman" w:hAnsi="Times New Roman" w:cs="Times New Roman"/>
          </w:rPr>
          <w:delText xml:space="preserve">e </w:delText>
        </w:r>
        <w:r w:rsidDel="00B87E93">
          <w:rPr>
            <w:rFonts w:ascii="Times New Roman" w:hAnsi="Times New Roman" w:cs="Times New Roman"/>
            <w:spacing w:val="6"/>
          </w:rPr>
          <w:delText xml:space="preserve"> </w:delText>
        </w:r>
      </w:del>
      <w:del w:id="32" w:author="Bernard Hallet" w:date="2013-12-15T12:33:00Z">
        <w:r w:rsidDel="00B87E93">
          <w:rPr>
            <w:rFonts w:ascii="Times New Roman" w:hAnsi="Times New Roman" w:cs="Times New Roman"/>
            <w:spacing w:val="1"/>
          </w:rPr>
          <w:delText>t</w:delText>
        </w:r>
        <w:r w:rsidDel="00B87E93">
          <w:rPr>
            <w:rFonts w:ascii="Times New Roman" w:hAnsi="Times New Roman" w:cs="Times New Roman"/>
          </w:rPr>
          <w:delText>o</w:delText>
        </w:r>
        <w:r w:rsidDel="00B87E93">
          <w:rPr>
            <w:rFonts w:ascii="Times New Roman" w:hAnsi="Times New Roman" w:cs="Times New Roman"/>
            <w:spacing w:val="-1"/>
          </w:rPr>
          <w:delText>war</w:delText>
        </w:r>
        <w:r w:rsidDel="00B87E93">
          <w:rPr>
            <w:rFonts w:ascii="Times New Roman" w:hAnsi="Times New Roman" w:cs="Times New Roman"/>
          </w:rPr>
          <w:delText xml:space="preserve">ds </w:delText>
        </w:r>
        <w:r w:rsidDel="00B87E93">
          <w:rPr>
            <w:rFonts w:ascii="Times New Roman" w:hAnsi="Times New Roman" w:cs="Times New Roman"/>
            <w:spacing w:val="7"/>
          </w:rPr>
          <w:delText xml:space="preserve"> </w:delText>
        </w:r>
        <w:r w:rsidDel="00B87E93">
          <w:rPr>
            <w:rFonts w:ascii="Times New Roman" w:hAnsi="Times New Roman" w:cs="Times New Roman"/>
            <w:spacing w:val="1"/>
          </w:rPr>
          <w:delText>t</w:delText>
        </w:r>
        <w:r w:rsidDel="00B87E93">
          <w:rPr>
            <w:rFonts w:ascii="Times New Roman" w:hAnsi="Times New Roman" w:cs="Times New Roman"/>
          </w:rPr>
          <w:delText xml:space="preserve">he </w:delText>
        </w:r>
        <w:r w:rsidDel="00B87E93">
          <w:rPr>
            <w:rFonts w:ascii="Times New Roman" w:hAnsi="Times New Roman" w:cs="Times New Roman"/>
            <w:spacing w:val="6"/>
          </w:rPr>
          <w:delText xml:space="preserve"> </w:delText>
        </w:r>
        <w:r w:rsidDel="00B87E93">
          <w:rPr>
            <w:rFonts w:ascii="Times New Roman" w:hAnsi="Times New Roman" w:cs="Times New Roman"/>
            <w:spacing w:val="1"/>
          </w:rPr>
          <w:delText>i</w:delText>
        </w:r>
        <w:r w:rsidDel="00B87E93">
          <w:rPr>
            <w:rFonts w:ascii="Times New Roman" w:hAnsi="Times New Roman" w:cs="Times New Roman"/>
          </w:rPr>
          <w:delText>nn</w:delText>
        </w:r>
        <w:r w:rsidDel="00B87E93">
          <w:rPr>
            <w:rFonts w:ascii="Times New Roman" w:hAnsi="Times New Roman" w:cs="Times New Roman"/>
            <w:spacing w:val="-1"/>
          </w:rPr>
          <w:delText>e</w:delText>
        </w:r>
        <w:r w:rsidDel="00B87E93">
          <w:rPr>
            <w:rFonts w:ascii="Times New Roman" w:hAnsi="Times New Roman" w:cs="Times New Roman"/>
          </w:rPr>
          <w:delText xml:space="preserve">r </w:delText>
        </w:r>
        <w:r w:rsidDel="00B87E93">
          <w:rPr>
            <w:rFonts w:ascii="Times New Roman" w:hAnsi="Times New Roman" w:cs="Times New Roman"/>
            <w:spacing w:val="7"/>
          </w:rPr>
          <w:delText xml:space="preserve"> </w:delText>
        </w:r>
        <w:r w:rsidDel="00B87E93">
          <w:rPr>
            <w:rFonts w:ascii="Times New Roman" w:hAnsi="Times New Roman" w:cs="Times New Roman"/>
            <w:spacing w:val="-1"/>
          </w:rPr>
          <w:delText>c</w:delText>
        </w:r>
        <w:r w:rsidDel="00B87E93">
          <w:rPr>
            <w:rFonts w:ascii="Times New Roman" w:hAnsi="Times New Roman" w:cs="Times New Roman"/>
            <w:spacing w:val="1"/>
          </w:rPr>
          <w:delText>i</w:delText>
        </w:r>
        <w:r w:rsidDel="00B87E93">
          <w:rPr>
            <w:rFonts w:ascii="Times New Roman" w:hAnsi="Times New Roman" w:cs="Times New Roman"/>
            <w:spacing w:val="-1"/>
          </w:rPr>
          <w:delText>rc</w:delText>
        </w:r>
        <w:r w:rsidDel="00B87E93">
          <w:rPr>
            <w:rFonts w:ascii="Times New Roman" w:hAnsi="Times New Roman" w:cs="Times New Roman"/>
            <w:spacing w:val="1"/>
          </w:rPr>
          <w:delText>l</w:delText>
        </w:r>
        <w:r w:rsidDel="00B87E93">
          <w:rPr>
            <w:rFonts w:ascii="Times New Roman" w:hAnsi="Times New Roman" w:cs="Times New Roman"/>
          </w:rPr>
          <w:delText xml:space="preserve">e </w:delText>
        </w:r>
        <w:r w:rsidDel="00B87E93">
          <w:rPr>
            <w:rFonts w:ascii="Times New Roman" w:hAnsi="Times New Roman" w:cs="Times New Roman"/>
            <w:spacing w:val="6"/>
          </w:rPr>
          <w:delText xml:space="preserve"> </w:delText>
        </w:r>
        <w:r w:rsidDel="00B87E93">
          <w:rPr>
            <w:rFonts w:ascii="Times New Roman" w:hAnsi="Times New Roman" w:cs="Times New Roman"/>
          </w:rPr>
          <w:delText>do</w:delText>
        </w:r>
        <w:r w:rsidDel="00B87E93">
          <w:rPr>
            <w:rFonts w:ascii="Times New Roman" w:hAnsi="Times New Roman" w:cs="Times New Roman"/>
            <w:spacing w:val="1"/>
          </w:rPr>
          <w:delText>m</w:delText>
        </w:r>
        <w:r w:rsidDel="00B87E93">
          <w:rPr>
            <w:rFonts w:ascii="Times New Roman" w:hAnsi="Times New Roman" w:cs="Times New Roman"/>
            <w:spacing w:val="-1"/>
          </w:rPr>
          <w:delText>a</w:delText>
        </w:r>
        <w:r w:rsidDel="00B87E93">
          <w:rPr>
            <w:rFonts w:ascii="Times New Roman" w:hAnsi="Times New Roman" w:cs="Times New Roman"/>
            <w:spacing w:val="1"/>
          </w:rPr>
          <w:delText>i</w:delText>
        </w:r>
        <w:r w:rsidDel="00B87E93">
          <w:rPr>
            <w:rFonts w:ascii="Times New Roman" w:hAnsi="Times New Roman" w:cs="Times New Roman"/>
          </w:rPr>
          <w:delText xml:space="preserve">n </w:delText>
        </w:r>
        <w:r w:rsidDel="00B87E93">
          <w:rPr>
            <w:rFonts w:ascii="Times New Roman" w:hAnsi="Times New Roman" w:cs="Times New Roman"/>
            <w:spacing w:val="10"/>
          </w:rPr>
          <w:delText xml:space="preserve"> </w:delText>
        </w:r>
      </w:del>
      <w:r>
        <w:rPr>
          <w:rFonts w:ascii="Times New Roman" w:hAnsi="Times New Roman" w:cs="Times New Roman"/>
          <w:spacing w:val="-1"/>
        </w:rPr>
        <w:t>a</w:t>
      </w:r>
      <w:r>
        <w:rPr>
          <w:rFonts w:ascii="Times New Roman" w:hAnsi="Times New Roman" w:cs="Times New Roman"/>
        </w:rPr>
        <w:t xml:space="preserve">t </w:t>
      </w:r>
      <w:r>
        <w:rPr>
          <w:rFonts w:ascii="Times New Roman" w:hAnsi="Times New Roman" w:cs="Times New Roman"/>
          <w:spacing w:val="8"/>
        </w:rPr>
        <w:t xml:space="preserve"> </w:t>
      </w:r>
      <w:r>
        <w:rPr>
          <w:rFonts w:ascii="Times New Roman" w:hAnsi="Times New Roman" w:cs="Times New Roman"/>
        </w:rPr>
        <w:t>s</w:t>
      </w:r>
      <w:r>
        <w:rPr>
          <w:rFonts w:ascii="Times New Roman" w:hAnsi="Times New Roman" w:cs="Times New Roman"/>
          <w:spacing w:val="1"/>
        </w:rPr>
        <w:t>im</w:t>
      </w:r>
      <w:r>
        <w:rPr>
          <w:rFonts w:ascii="Times New Roman" w:hAnsi="Times New Roman" w:cs="Times New Roman"/>
          <w:spacing w:val="-2"/>
        </w:rPr>
        <w:t>i</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 xml:space="preserve">r </w:t>
      </w:r>
      <w:r>
        <w:rPr>
          <w:rFonts w:ascii="Times New Roman" w:hAnsi="Times New Roman" w:cs="Times New Roman"/>
          <w:spacing w:val="6"/>
        </w:rPr>
        <w:t xml:space="preserve"> </w:t>
      </w:r>
      <w:r>
        <w:rPr>
          <w:rFonts w:ascii="Times New Roman" w:hAnsi="Times New Roman" w:cs="Times New Roman"/>
          <w:spacing w:val="-1"/>
        </w:rPr>
        <w:t>ra</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7"/>
        </w:rPr>
        <w:t xml:space="preserve"> </w:t>
      </w:r>
      <w:r>
        <w:rPr>
          <w:rFonts w:ascii="Times New Roman" w:hAnsi="Times New Roman" w:cs="Times New Roman"/>
        </w:rPr>
        <w:t xml:space="preserve">A </w:t>
      </w:r>
      <w:r>
        <w:rPr>
          <w:rFonts w:ascii="Times New Roman" w:hAnsi="Times New Roman" w:cs="Times New Roman"/>
          <w:spacing w:val="7"/>
        </w:rPr>
        <w:t xml:space="preserve"> </w:t>
      </w:r>
      <w:r>
        <w:rPr>
          <w:rFonts w:ascii="Times New Roman" w:hAnsi="Times New Roman" w:cs="Times New Roman"/>
        </w:rPr>
        <w:t>nu</w:t>
      </w:r>
      <w:r>
        <w:rPr>
          <w:rFonts w:ascii="Times New Roman" w:hAnsi="Times New Roman" w:cs="Times New Roman"/>
          <w:spacing w:val="1"/>
        </w:rPr>
        <w:t>m</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rPr>
        <w:t xml:space="preserve">r </w:t>
      </w:r>
      <w:r>
        <w:rPr>
          <w:rFonts w:ascii="Times New Roman" w:hAnsi="Times New Roman" w:cs="Times New Roman"/>
          <w:spacing w:val="6"/>
        </w:rPr>
        <w:t xml:space="preserve"> </w:t>
      </w:r>
      <w:r>
        <w:rPr>
          <w:rFonts w:ascii="Times New Roman" w:hAnsi="Times New Roman" w:cs="Times New Roman"/>
        </w:rPr>
        <w:t xml:space="preserve">of </w:t>
      </w:r>
      <w:r>
        <w:rPr>
          <w:rFonts w:ascii="Times New Roman" w:hAnsi="Times New Roman" w:cs="Times New Roman"/>
          <w:spacing w:val="6"/>
        </w:rPr>
        <w:t xml:space="preserve"> </w:t>
      </w:r>
      <w:r>
        <w:rPr>
          <w:rFonts w:ascii="Times New Roman" w:hAnsi="Times New Roman" w:cs="Times New Roman"/>
        </w:rPr>
        <w:t>subs</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
        </w:rPr>
        <w:t>ti</w:t>
      </w:r>
      <w:r>
        <w:rPr>
          <w:rFonts w:ascii="Times New Roman" w:hAnsi="Times New Roman" w:cs="Times New Roman"/>
          <w:spacing w:val="-3"/>
        </w:rPr>
        <w:t>a</w:t>
      </w:r>
      <w:r>
        <w:rPr>
          <w:rFonts w:ascii="Times New Roman" w:hAnsi="Times New Roman" w:cs="Times New Roman"/>
        </w:rPr>
        <w:t>l</w:t>
      </w:r>
    </w:p>
    <w:p w14:paraId="3A738B3E"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7DB1AED3"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25             </w:t>
      </w:r>
      <w:r>
        <w:rPr>
          <w:rFonts w:ascii="Times New Roman" w:hAnsi="Times New Roman" w:cs="Times New Roman"/>
          <w:spacing w:val="12"/>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i</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 xml:space="preserve">ons </w:t>
      </w:r>
      <w:r>
        <w:rPr>
          <w:rFonts w:ascii="Times New Roman" w:hAnsi="Times New Roman" w:cs="Times New Roman"/>
          <w:spacing w:val="22"/>
        </w:rPr>
        <w:t xml:space="preserve"> </w:t>
      </w:r>
      <w:r>
        <w:rPr>
          <w:rFonts w:ascii="Times New Roman" w:hAnsi="Times New Roman" w:cs="Times New Roman"/>
          <w:spacing w:val="-1"/>
        </w:rPr>
        <w:t>fr</w:t>
      </w:r>
      <w:r>
        <w:rPr>
          <w:rFonts w:ascii="Times New Roman" w:hAnsi="Times New Roman" w:cs="Times New Roman"/>
        </w:rPr>
        <w:t xml:space="preserve">om </w:t>
      </w:r>
      <w:r>
        <w:rPr>
          <w:rFonts w:ascii="Times New Roman" w:hAnsi="Times New Roman" w:cs="Times New Roman"/>
          <w:spacing w:val="22"/>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rPr>
        <w:t xml:space="preserve">s </w:t>
      </w:r>
      <w:r>
        <w:rPr>
          <w:rFonts w:ascii="Times New Roman" w:hAnsi="Times New Roman" w:cs="Times New Roman"/>
          <w:spacing w:val="22"/>
        </w:rPr>
        <w:t xml:space="preserve"> </w:t>
      </w:r>
      <w:r>
        <w:rPr>
          <w:rFonts w:ascii="Times New Roman" w:hAnsi="Times New Roman" w:cs="Times New Roman"/>
        </w:rPr>
        <w:t>ov</w:t>
      </w:r>
      <w:r>
        <w:rPr>
          <w:rFonts w:ascii="Times New Roman" w:hAnsi="Times New Roman" w:cs="Times New Roman"/>
          <w:spacing w:val="-1"/>
        </w:rPr>
        <w:t>era</w:t>
      </w:r>
      <w:r>
        <w:rPr>
          <w:rFonts w:ascii="Times New Roman" w:hAnsi="Times New Roman" w:cs="Times New Roman"/>
          <w:spacing w:val="1"/>
        </w:rPr>
        <w:t>l</w:t>
      </w:r>
      <w:r>
        <w:rPr>
          <w:rFonts w:ascii="Times New Roman" w:hAnsi="Times New Roman" w:cs="Times New Roman"/>
        </w:rPr>
        <w:t xml:space="preserve">l </w:t>
      </w:r>
      <w:r>
        <w:rPr>
          <w:rFonts w:ascii="Times New Roman" w:hAnsi="Times New Roman" w:cs="Times New Roman"/>
          <w:spacing w:val="22"/>
        </w:rPr>
        <w:t xml:space="preserve"> </w:t>
      </w:r>
      <w:r>
        <w:rPr>
          <w:rFonts w:ascii="Times New Roman" w:hAnsi="Times New Roman" w:cs="Times New Roman"/>
          <w:spacing w:val="-1"/>
        </w:rPr>
        <w:t>ra</w:t>
      </w:r>
      <w:r>
        <w:rPr>
          <w:rFonts w:ascii="Times New Roman" w:hAnsi="Times New Roman" w:cs="Times New Roman"/>
        </w:rPr>
        <w:t>d</w:t>
      </w:r>
      <w:r>
        <w:rPr>
          <w:rFonts w:ascii="Times New Roman" w:hAnsi="Times New Roman" w:cs="Times New Roman"/>
          <w:spacing w:val="3"/>
        </w:rPr>
        <w:t>i</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22"/>
        </w:rPr>
        <w:t xml:space="preserve"> </w:t>
      </w:r>
      <w:r>
        <w:rPr>
          <w:rFonts w:ascii="Times New Roman" w:hAnsi="Times New Roman" w:cs="Times New Roman"/>
          <w:spacing w:val="3"/>
        </w:rPr>
        <w:t>s</w:t>
      </w:r>
      <w:r>
        <w:rPr>
          <w:rFonts w:ascii="Times New Roman" w:hAnsi="Times New Roman" w:cs="Times New Roman"/>
          <w:spacing w:val="-5"/>
        </w:rPr>
        <w:t>y</w:t>
      </w:r>
      <w:r>
        <w:rPr>
          <w:rFonts w:ascii="Times New Roman" w:hAnsi="Times New Roman" w:cs="Times New Roman"/>
        </w:rPr>
        <w:t>mm</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4"/>
        </w:rPr>
        <w:t>r</w:t>
      </w:r>
      <w:r>
        <w:rPr>
          <w:rFonts w:ascii="Times New Roman" w:hAnsi="Times New Roman" w:cs="Times New Roman"/>
          <w:spacing w:val="-5"/>
        </w:rPr>
        <w:t>y</w:t>
      </w:r>
      <w:r>
        <w:rPr>
          <w:rFonts w:ascii="Times New Roman" w:hAnsi="Times New Roman" w:cs="Times New Roman"/>
        </w:rPr>
        <w:t xml:space="preserve">, </w:t>
      </w:r>
      <w:r>
        <w:rPr>
          <w:rFonts w:ascii="Times New Roman" w:hAnsi="Times New Roman" w:cs="Times New Roman"/>
          <w:spacing w:val="24"/>
        </w:rPr>
        <w:t xml:space="preserve"> </w:t>
      </w:r>
      <w:r>
        <w:rPr>
          <w:rFonts w:ascii="Times New Roman" w:hAnsi="Times New Roman" w:cs="Times New Roman"/>
        </w:rPr>
        <w:t xml:space="preserve">both </w:t>
      </w:r>
      <w:r>
        <w:rPr>
          <w:rFonts w:ascii="Times New Roman" w:hAnsi="Times New Roman" w:cs="Times New Roman"/>
          <w:spacing w:val="22"/>
        </w:rPr>
        <w:t xml:space="preserve"> </w:t>
      </w:r>
      <w:r>
        <w:rPr>
          <w:rFonts w:ascii="Times New Roman" w:hAnsi="Times New Roman" w:cs="Times New Roman"/>
        </w:rPr>
        <w:t xml:space="preserve">in </w:t>
      </w:r>
      <w:r>
        <w:rPr>
          <w:rFonts w:ascii="Times New Roman" w:hAnsi="Times New Roman" w:cs="Times New Roman"/>
          <w:spacing w:val="22"/>
        </w:rPr>
        <w:t xml:space="preserve"> </w:t>
      </w:r>
      <w:r>
        <w:rPr>
          <w:rFonts w:ascii="Times New Roman" w:hAnsi="Times New Roman" w:cs="Times New Roman"/>
        </w:rPr>
        <w:t>ho</w:t>
      </w:r>
      <w:r>
        <w:rPr>
          <w:rFonts w:ascii="Times New Roman" w:hAnsi="Times New Roman" w:cs="Times New Roman"/>
          <w:spacing w:val="-1"/>
        </w:rPr>
        <w:t>r</w:t>
      </w:r>
      <w:r>
        <w:rPr>
          <w:rFonts w:ascii="Times New Roman" w:hAnsi="Times New Roman" w:cs="Times New Roman"/>
        </w:rPr>
        <w:t>i</w:t>
      </w:r>
      <w:r>
        <w:rPr>
          <w:rFonts w:ascii="Times New Roman" w:hAnsi="Times New Roman" w:cs="Times New Roman"/>
          <w:spacing w:val="2"/>
        </w:rPr>
        <w:t>z</w:t>
      </w:r>
      <w:r>
        <w:rPr>
          <w:rFonts w:ascii="Times New Roman" w:hAnsi="Times New Roman" w:cs="Times New Roman"/>
        </w:rPr>
        <w:t>ont</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22"/>
        </w:rPr>
        <w:t xml:space="preserve"> </w:t>
      </w:r>
      <w:r>
        <w:rPr>
          <w:rFonts w:ascii="Times New Roman" w:hAnsi="Times New Roman" w:cs="Times New Roman"/>
        </w:rPr>
        <w:t>di</w:t>
      </w:r>
      <w:r>
        <w:rPr>
          <w:rFonts w:ascii="Times New Roman" w:hAnsi="Times New Roman" w:cs="Times New Roman"/>
          <w:spacing w:val="-2"/>
        </w:rPr>
        <w:t>s</w:t>
      </w:r>
      <w:r>
        <w:rPr>
          <w:rFonts w:ascii="Times New Roman" w:hAnsi="Times New Roman" w:cs="Times New Roman"/>
        </w:rPr>
        <w:t>pl</w:t>
      </w:r>
      <w:r>
        <w:rPr>
          <w:rFonts w:ascii="Times New Roman" w:hAnsi="Times New Roman" w:cs="Times New Roman"/>
          <w:spacing w:val="-1"/>
        </w:rPr>
        <w:t>ace</w:t>
      </w:r>
      <w:r>
        <w:rPr>
          <w:rFonts w:ascii="Times New Roman" w:hAnsi="Times New Roman" w:cs="Times New Roman"/>
        </w:rPr>
        <w:t>m</w:t>
      </w:r>
      <w:r>
        <w:rPr>
          <w:rFonts w:ascii="Times New Roman" w:hAnsi="Times New Roman" w:cs="Times New Roman"/>
          <w:spacing w:val="-1"/>
        </w:rPr>
        <w:t>e</w:t>
      </w:r>
      <w:r>
        <w:rPr>
          <w:rFonts w:ascii="Times New Roman" w:hAnsi="Times New Roman" w:cs="Times New Roman"/>
        </w:rPr>
        <w:t xml:space="preserve">nts </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rPr>
        <w:t xml:space="preserve">nd </w:t>
      </w:r>
      <w:r>
        <w:rPr>
          <w:rFonts w:ascii="Times New Roman" w:hAnsi="Times New Roman" w:cs="Times New Roman"/>
          <w:spacing w:val="22"/>
        </w:rPr>
        <w:t xml:space="preserve"> </w:t>
      </w:r>
      <w:r>
        <w:rPr>
          <w:rFonts w:ascii="Times New Roman" w:hAnsi="Times New Roman" w:cs="Times New Roman"/>
        </w:rPr>
        <w:t>in</w:t>
      </w:r>
    </w:p>
    <w:p w14:paraId="248CDBAD"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4AD43B9C"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26             </w:t>
      </w:r>
      <w:r>
        <w:rPr>
          <w:rFonts w:ascii="Times New Roman" w:hAnsi="Times New Roman" w:cs="Times New Roman"/>
          <w:spacing w:val="12"/>
        </w:rPr>
        <w:t xml:space="preserve"> </w:t>
      </w:r>
      <w:r>
        <w:rPr>
          <w:rFonts w:ascii="Times New Roman" w:hAnsi="Times New Roman" w:cs="Times New Roman"/>
        </w:rPr>
        <w:t>mi</w:t>
      </w:r>
      <w:r>
        <w:rPr>
          <w:rFonts w:ascii="Times New Roman" w:hAnsi="Times New Roman" w:cs="Times New Roman"/>
          <w:spacing w:val="-1"/>
        </w:rPr>
        <w:t>cr</w:t>
      </w:r>
      <w:r>
        <w:rPr>
          <w:rFonts w:ascii="Times New Roman" w:hAnsi="Times New Roman" w:cs="Times New Roman"/>
        </w:rPr>
        <w:t>o</w:t>
      </w:r>
      <w:r>
        <w:rPr>
          <w:rFonts w:ascii="Times New Roman" w:hAnsi="Times New Roman" w:cs="Times New Roman"/>
          <w:spacing w:val="-1"/>
        </w:rPr>
        <w:t>re</w:t>
      </w:r>
      <w:r>
        <w:rPr>
          <w:rFonts w:ascii="Times New Roman" w:hAnsi="Times New Roman" w:cs="Times New Roman"/>
        </w:rPr>
        <w:t>li</w:t>
      </w:r>
      <w:r>
        <w:rPr>
          <w:rFonts w:ascii="Times New Roman" w:hAnsi="Times New Roman" w:cs="Times New Roman"/>
          <w:spacing w:val="-1"/>
        </w:rPr>
        <w:t>ef</w:t>
      </w:r>
      <w:r>
        <w:rPr>
          <w:rFonts w:ascii="Times New Roman" w:hAnsi="Times New Roman" w:cs="Times New Roman"/>
        </w:rPr>
        <w:t>,</w:t>
      </w:r>
      <w:r>
        <w:rPr>
          <w:rFonts w:ascii="Times New Roman" w:hAnsi="Times New Roman" w:cs="Times New Roman"/>
          <w:spacing w:val="29"/>
        </w:rPr>
        <w:t xml:space="preserve"> </w:t>
      </w:r>
      <w:r>
        <w:rPr>
          <w:rFonts w:ascii="Times New Roman" w:hAnsi="Times New Roman" w:cs="Times New Roman"/>
        </w:rPr>
        <w:t>sh</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9"/>
        </w:rPr>
        <w:t xml:space="preserve"> </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w</w:t>
      </w:r>
      <w:r>
        <w:rPr>
          <w:rFonts w:ascii="Times New Roman" w:hAnsi="Times New Roman" w:cs="Times New Roman"/>
          <w:spacing w:val="28"/>
        </w:rPr>
        <w:t xml:space="preserve"> </w:t>
      </w:r>
      <w:r>
        <w:rPr>
          <w:rFonts w:ascii="Times New Roman" w:hAnsi="Times New Roman" w:cs="Times New Roman"/>
        </w:rPr>
        <w:t>li</w:t>
      </w:r>
      <w:r>
        <w:rPr>
          <w:rFonts w:ascii="Times New Roman" w:hAnsi="Times New Roman" w:cs="Times New Roman"/>
          <w:spacing w:val="-2"/>
        </w:rPr>
        <w:t>g</w:t>
      </w:r>
      <w:r>
        <w:rPr>
          <w:rFonts w:ascii="Times New Roman" w:hAnsi="Times New Roman" w:cs="Times New Roman"/>
        </w:rPr>
        <w:t>ht</w:t>
      </w:r>
      <w:r>
        <w:rPr>
          <w:rFonts w:ascii="Times New Roman" w:hAnsi="Times New Roman" w:cs="Times New Roman"/>
          <w:spacing w:val="29"/>
        </w:rPr>
        <w:t xml:space="preserve"> </w:t>
      </w:r>
      <w:r>
        <w:rPr>
          <w:rFonts w:ascii="Times New Roman" w:hAnsi="Times New Roman" w:cs="Times New Roman"/>
        </w:rPr>
        <w:t>on</w:t>
      </w:r>
      <w:r>
        <w:rPr>
          <w:rFonts w:ascii="Times New Roman" w:hAnsi="Times New Roman" w:cs="Times New Roman"/>
          <w:spacing w:val="29"/>
        </w:rPr>
        <w:t xml:space="preserve"> </w:t>
      </w:r>
      <w:r>
        <w:rPr>
          <w:rFonts w:ascii="Times New Roman" w:hAnsi="Times New Roman" w:cs="Times New Roman"/>
        </w:rPr>
        <w:t>the</w:t>
      </w:r>
      <w:r>
        <w:rPr>
          <w:rFonts w:ascii="Times New Roman" w:hAnsi="Times New Roman" w:cs="Times New Roman"/>
          <w:spacing w:val="28"/>
        </w:rPr>
        <w:t xml:space="preserve"> </w:t>
      </w:r>
      <w:r>
        <w:rPr>
          <w:rFonts w:ascii="Times New Roman" w:hAnsi="Times New Roman" w:cs="Times New Roman"/>
        </w:rPr>
        <w:t>pot</w:t>
      </w:r>
      <w:r>
        <w:rPr>
          <w:rFonts w:ascii="Times New Roman" w:hAnsi="Times New Roman" w:cs="Times New Roman"/>
          <w:spacing w:val="-1"/>
        </w:rPr>
        <w:t>e</w:t>
      </w:r>
      <w:r>
        <w:rPr>
          <w:rFonts w:ascii="Times New Roman" w:hAnsi="Times New Roman" w:cs="Times New Roman"/>
        </w:rPr>
        <w:t>nti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9"/>
        </w:rPr>
        <w:t xml:space="preserve"> </w:t>
      </w:r>
      <w:r>
        <w:rPr>
          <w:rFonts w:ascii="Times New Roman" w:hAnsi="Times New Roman" w:cs="Times New Roman"/>
        </w:rPr>
        <w:t>sp</w:t>
      </w:r>
      <w:r>
        <w:rPr>
          <w:rFonts w:ascii="Times New Roman" w:hAnsi="Times New Roman" w:cs="Times New Roman"/>
          <w:spacing w:val="-1"/>
        </w:rPr>
        <w:t>a</w:t>
      </w:r>
      <w:r>
        <w:rPr>
          <w:rFonts w:ascii="Times New Roman" w:hAnsi="Times New Roman" w:cs="Times New Roman"/>
        </w:rPr>
        <w:t>tio</w:t>
      </w:r>
      <w:r>
        <w:rPr>
          <w:rFonts w:ascii="Times New Roman" w:hAnsi="Times New Roman" w:cs="Times New Roman"/>
          <w:spacing w:val="-1"/>
        </w:rPr>
        <w:t>-</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rPr>
        <w:t>po</w:t>
      </w:r>
      <w:r>
        <w:rPr>
          <w:rFonts w:ascii="Times New Roman" w:hAnsi="Times New Roman" w:cs="Times New Roman"/>
          <w:spacing w:val="-1"/>
        </w:rPr>
        <w:t>ra</w:t>
      </w:r>
      <w:r>
        <w:rPr>
          <w:rFonts w:ascii="Times New Roman" w:hAnsi="Times New Roman" w:cs="Times New Roman"/>
        </w:rPr>
        <w:t>l</w:t>
      </w:r>
      <w:r>
        <w:rPr>
          <w:rFonts w:ascii="Times New Roman" w:hAnsi="Times New Roman" w:cs="Times New Roman"/>
          <w:spacing w:val="29"/>
        </w:rPr>
        <w:t xml:space="preserve"> </w:t>
      </w:r>
      <w:r>
        <w:rPr>
          <w:rFonts w:ascii="Times New Roman" w:hAnsi="Times New Roman" w:cs="Times New Roman"/>
          <w:spacing w:val="-1"/>
        </w:rPr>
        <w:t>e</w:t>
      </w:r>
      <w:r>
        <w:rPr>
          <w:rFonts w:ascii="Times New Roman" w:hAnsi="Times New Roman" w:cs="Times New Roman"/>
        </w:rPr>
        <w:t>vo</w:t>
      </w:r>
      <w:r>
        <w:rPr>
          <w:rFonts w:ascii="Times New Roman" w:hAnsi="Times New Roman" w:cs="Times New Roman"/>
          <w:spacing w:val="1"/>
        </w:rPr>
        <w:t>l</w:t>
      </w:r>
      <w:r>
        <w:rPr>
          <w:rFonts w:ascii="Times New Roman" w:hAnsi="Times New Roman" w:cs="Times New Roman"/>
        </w:rPr>
        <w:t>u</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29"/>
        </w:rPr>
        <w:t xml:space="preserve"> </w:t>
      </w:r>
      <w:r>
        <w:rPr>
          <w:rFonts w:ascii="Times New Roman" w:hAnsi="Times New Roman" w:cs="Times New Roman"/>
        </w:rPr>
        <w:t>of</w:t>
      </w:r>
      <w:r>
        <w:rPr>
          <w:rFonts w:ascii="Times New Roman" w:hAnsi="Times New Roman" w:cs="Times New Roman"/>
          <w:spacing w:val="28"/>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9"/>
        </w:rPr>
        <w:t xml:space="preserve"> </w:t>
      </w:r>
      <w:r>
        <w:rPr>
          <w:rFonts w:ascii="Times New Roman" w:hAnsi="Times New Roman" w:cs="Times New Roman"/>
        </w:rPr>
        <w:t>so</w:t>
      </w:r>
      <w:r>
        <w:rPr>
          <w:rFonts w:ascii="Times New Roman" w:hAnsi="Times New Roman" w:cs="Times New Roman"/>
          <w:spacing w:val="1"/>
        </w:rPr>
        <w:t>i</w:t>
      </w:r>
      <w:r>
        <w:rPr>
          <w:rFonts w:ascii="Times New Roman" w:hAnsi="Times New Roman" w:cs="Times New Roman"/>
        </w:rPr>
        <w:t>l</w:t>
      </w:r>
      <w:r>
        <w:rPr>
          <w:rFonts w:ascii="Times New Roman" w:hAnsi="Times New Roman" w:cs="Times New Roman"/>
          <w:spacing w:val="29"/>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p>
    <w:p w14:paraId="4AFFBF9D"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5066D21C" w14:textId="2D1ED894" w:rsidR="00946758" w:rsidRDefault="00946758" w:rsidP="00946758">
      <w:pPr>
        <w:widowControl w:val="0"/>
        <w:autoSpaceDE w:val="0"/>
        <w:autoSpaceDN w:val="0"/>
        <w:adjustRightInd w:val="0"/>
        <w:spacing w:line="271" w:lineRule="exact"/>
        <w:ind w:left="106" w:right="-20"/>
        <w:rPr>
          <w:rFonts w:ascii="Times New Roman" w:hAnsi="Times New Roman" w:cs="Times New Roman"/>
        </w:rPr>
      </w:pPr>
      <w:r>
        <w:rPr>
          <w:rFonts w:ascii="Times New Roman" w:hAnsi="Times New Roman" w:cs="Times New Roman"/>
          <w:position w:val="-1"/>
        </w:rPr>
        <w:t xml:space="preserve">27             </w:t>
      </w:r>
      <w:r>
        <w:rPr>
          <w:rFonts w:ascii="Times New Roman" w:hAnsi="Times New Roman" w:cs="Times New Roman"/>
          <w:spacing w:val="12"/>
          <w:position w:val="-1"/>
        </w:rPr>
        <w:t xml:space="preserve"> </w:t>
      </w:r>
      <w:r>
        <w:rPr>
          <w:rFonts w:ascii="Times New Roman" w:hAnsi="Times New Roman" w:cs="Times New Roman"/>
          <w:spacing w:val="-1"/>
          <w:position w:val="-1"/>
        </w:rPr>
        <w:t>a</w:t>
      </w:r>
      <w:r>
        <w:rPr>
          <w:rFonts w:ascii="Times New Roman" w:hAnsi="Times New Roman" w:cs="Times New Roman"/>
          <w:position w:val="-1"/>
        </w:rPr>
        <w:t>nd p</w:t>
      </w:r>
      <w:r>
        <w:rPr>
          <w:rFonts w:ascii="Times New Roman" w:hAnsi="Times New Roman" w:cs="Times New Roman"/>
          <w:spacing w:val="-1"/>
          <w:position w:val="-1"/>
        </w:rPr>
        <w:t>er</w:t>
      </w:r>
      <w:r>
        <w:rPr>
          <w:rFonts w:ascii="Times New Roman" w:hAnsi="Times New Roman" w:cs="Times New Roman"/>
          <w:spacing w:val="3"/>
          <w:position w:val="-1"/>
        </w:rPr>
        <w:t>i</w:t>
      </w:r>
      <w:r>
        <w:rPr>
          <w:rFonts w:ascii="Times New Roman" w:hAnsi="Times New Roman" w:cs="Times New Roman"/>
          <w:spacing w:val="-2"/>
          <w:position w:val="-1"/>
        </w:rPr>
        <w:t>g</w:t>
      </w:r>
      <w:r>
        <w:rPr>
          <w:rFonts w:ascii="Times New Roman" w:hAnsi="Times New Roman" w:cs="Times New Roman"/>
          <w:spacing w:val="1"/>
          <w:position w:val="-1"/>
        </w:rPr>
        <w:t>l</w:t>
      </w:r>
      <w:r>
        <w:rPr>
          <w:rFonts w:ascii="Times New Roman" w:hAnsi="Times New Roman" w:cs="Times New Roman"/>
          <w:spacing w:val="-1"/>
          <w:position w:val="-1"/>
        </w:rPr>
        <w:t>ac</w:t>
      </w:r>
      <w:r>
        <w:rPr>
          <w:rFonts w:ascii="Times New Roman" w:hAnsi="Times New Roman" w:cs="Times New Roman"/>
          <w:spacing w:val="3"/>
          <w:position w:val="-1"/>
        </w:rPr>
        <w:t>i</w:t>
      </w:r>
      <w:r>
        <w:rPr>
          <w:rFonts w:ascii="Times New Roman" w:hAnsi="Times New Roman" w:cs="Times New Roman"/>
          <w:spacing w:val="-1"/>
          <w:position w:val="-1"/>
        </w:rPr>
        <w:t>a</w:t>
      </w:r>
      <w:r>
        <w:rPr>
          <w:rFonts w:ascii="Times New Roman" w:hAnsi="Times New Roman" w:cs="Times New Roman"/>
          <w:position w:val="-1"/>
        </w:rPr>
        <w:t>l p</w:t>
      </w:r>
      <w:r>
        <w:rPr>
          <w:rFonts w:ascii="Times New Roman" w:hAnsi="Times New Roman" w:cs="Times New Roman"/>
          <w:spacing w:val="-1"/>
          <w:position w:val="-1"/>
        </w:rPr>
        <w:t>a</w:t>
      </w:r>
      <w:r>
        <w:rPr>
          <w:rFonts w:ascii="Times New Roman" w:hAnsi="Times New Roman" w:cs="Times New Roman"/>
          <w:spacing w:val="1"/>
          <w:position w:val="-1"/>
        </w:rPr>
        <w:t>tt</w:t>
      </w:r>
      <w:r>
        <w:rPr>
          <w:rFonts w:ascii="Times New Roman" w:hAnsi="Times New Roman" w:cs="Times New Roman"/>
          <w:spacing w:val="-1"/>
          <w:position w:val="-1"/>
        </w:rPr>
        <w:t>er</w:t>
      </w:r>
      <w:r>
        <w:rPr>
          <w:rFonts w:ascii="Times New Roman" w:hAnsi="Times New Roman" w:cs="Times New Roman"/>
          <w:position w:val="-1"/>
        </w:rPr>
        <w:t>n</w:t>
      </w:r>
      <w:r>
        <w:rPr>
          <w:rFonts w:ascii="Times New Roman" w:hAnsi="Times New Roman" w:cs="Times New Roman"/>
          <w:spacing w:val="-1"/>
          <w:position w:val="-1"/>
        </w:rPr>
        <w:t>e</w:t>
      </w:r>
      <w:r>
        <w:rPr>
          <w:rFonts w:ascii="Times New Roman" w:hAnsi="Times New Roman" w:cs="Times New Roman"/>
          <w:position w:val="-1"/>
        </w:rPr>
        <w:t>d</w:t>
      </w:r>
      <w:r>
        <w:rPr>
          <w:rFonts w:ascii="Times New Roman" w:hAnsi="Times New Roman" w:cs="Times New Roman"/>
          <w:spacing w:val="2"/>
          <w:position w:val="-1"/>
        </w:rPr>
        <w:t xml:space="preserve"> </w:t>
      </w:r>
      <w:r>
        <w:rPr>
          <w:rFonts w:ascii="Times New Roman" w:hAnsi="Times New Roman" w:cs="Times New Roman"/>
          <w:spacing w:val="-2"/>
          <w:position w:val="-1"/>
        </w:rPr>
        <w:t>g</w:t>
      </w:r>
      <w:r>
        <w:rPr>
          <w:rFonts w:ascii="Times New Roman" w:hAnsi="Times New Roman" w:cs="Times New Roman"/>
          <w:spacing w:val="-1"/>
          <w:position w:val="-1"/>
        </w:rPr>
        <w:t>r</w:t>
      </w:r>
      <w:r>
        <w:rPr>
          <w:rFonts w:ascii="Times New Roman" w:hAnsi="Times New Roman" w:cs="Times New Roman"/>
          <w:position w:val="-1"/>
        </w:rPr>
        <w:t xml:space="preserve">ound </w:t>
      </w:r>
      <w:r>
        <w:rPr>
          <w:rFonts w:ascii="Times New Roman" w:hAnsi="Times New Roman" w:cs="Times New Roman"/>
          <w:spacing w:val="1"/>
          <w:position w:val="-1"/>
        </w:rPr>
        <w:t>i</w:t>
      </w:r>
      <w:r>
        <w:rPr>
          <w:rFonts w:ascii="Times New Roman" w:hAnsi="Times New Roman" w:cs="Times New Roman"/>
          <w:position w:val="-1"/>
        </w:rPr>
        <w:t>n</w:t>
      </w:r>
      <w:r>
        <w:rPr>
          <w:rFonts w:ascii="Times New Roman" w:hAnsi="Times New Roman" w:cs="Times New Roman"/>
          <w:spacing w:val="2"/>
          <w:position w:val="-1"/>
        </w:rPr>
        <w:t xml:space="preserve"> </w:t>
      </w:r>
      <w:commentRangeStart w:id="33"/>
      <w:r>
        <w:rPr>
          <w:rFonts w:ascii="Times New Roman" w:hAnsi="Times New Roman" w:cs="Times New Roman"/>
          <w:position w:val="-1"/>
        </w:rPr>
        <w:t>g</w:t>
      </w:r>
      <w:r>
        <w:rPr>
          <w:rFonts w:ascii="Times New Roman" w:hAnsi="Times New Roman" w:cs="Times New Roman"/>
          <w:spacing w:val="-1"/>
          <w:position w:val="-1"/>
        </w:rPr>
        <w:t>e</w:t>
      </w:r>
      <w:r>
        <w:rPr>
          <w:rFonts w:ascii="Times New Roman" w:hAnsi="Times New Roman" w:cs="Times New Roman"/>
          <w:position w:val="-1"/>
        </w:rPr>
        <w:t>n</w:t>
      </w:r>
      <w:r>
        <w:rPr>
          <w:rFonts w:ascii="Times New Roman" w:hAnsi="Times New Roman" w:cs="Times New Roman"/>
          <w:spacing w:val="-1"/>
          <w:position w:val="-1"/>
        </w:rPr>
        <w:t>e</w:t>
      </w:r>
      <w:r>
        <w:rPr>
          <w:rFonts w:ascii="Times New Roman" w:hAnsi="Times New Roman" w:cs="Times New Roman"/>
          <w:spacing w:val="2"/>
          <w:position w:val="-1"/>
        </w:rPr>
        <w:t>r</w:t>
      </w:r>
      <w:r>
        <w:rPr>
          <w:rFonts w:ascii="Times New Roman" w:hAnsi="Times New Roman" w:cs="Times New Roman"/>
          <w:spacing w:val="-1"/>
          <w:position w:val="-1"/>
        </w:rPr>
        <w:t>a</w:t>
      </w:r>
      <w:r>
        <w:rPr>
          <w:rFonts w:ascii="Times New Roman" w:hAnsi="Times New Roman" w:cs="Times New Roman"/>
          <w:spacing w:val="1"/>
          <w:position w:val="-1"/>
        </w:rPr>
        <w:t>l</w:t>
      </w:r>
      <w:commentRangeEnd w:id="33"/>
      <w:r w:rsidR="00B87E93">
        <w:rPr>
          <w:rStyle w:val="CommentReference"/>
        </w:rPr>
        <w:commentReference w:id="33"/>
      </w:r>
      <w:r>
        <w:rPr>
          <w:rFonts w:ascii="Times New Roman" w:hAnsi="Times New Roman" w:cs="Times New Roman"/>
          <w:position w:val="-1"/>
        </w:rPr>
        <w:t>.</w:t>
      </w:r>
      <w:ins w:id="34" w:author="Bernard Hallet" w:date="2013-12-15T12:33:00Z">
        <w:r w:rsidR="00B87E93">
          <w:rPr>
            <w:rFonts w:ascii="Times New Roman" w:hAnsi="Times New Roman" w:cs="Times New Roman"/>
            <w:position w:val="-1"/>
          </w:rPr>
          <w:t xml:space="preserve">  </w:t>
        </w:r>
      </w:ins>
    </w:p>
    <w:p w14:paraId="1397617A" w14:textId="77777777" w:rsidR="00946758" w:rsidRDefault="00946758" w:rsidP="00946758">
      <w:pPr>
        <w:widowControl w:val="0"/>
        <w:autoSpaceDE w:val="0"/>
        <w:autoSpaceDN w:val="0"/>
        <w:adjustRightInd w:val="0"/>
        <w:spacing w:before="13" w:line="220" w:lineRule="exact"/>
        <w:rPr>
          <w:rFonts w:ascii="Times New Roman" w:hAnsi="Times New Roman" w:cs="Times New Roman"/>
          <w:sz w:val="22"/>
          <w:szCs w:val="22"/>
        </w:rPr>
      </w:pPr>
    </w:p>
    <w:p w14:paraId="31834EFA" w14:textId="77777777" w:rsidR="00946758" w:rsidRDefault="00946758" w:rsidP="00946758">
      <w:pPr>
        <w:widowControl w:val="0"/>
        <w:autoSpaceDE w:val="0"/>
        <w:autoSpaceDN w:val="0"/>
        <w:adjustRightInd w:val="0"/>
        <w:spacing w:before="29"/>
        <w:ind w:left="106" w:right="-20"/>
        <w:rPr>
          <w:rFonts w:ascii="Times New Roman" w:hAnsi="Times New Roman" w:cs="Times New Roman"/>
        </w:rPr>
      </w:pPr>
      <w:r>
        <w:rPr>
          <w:rFonts w:ascii="Times New Roman" w:hAnsi="Times New Roman" w:cs="Times New Roman"/>
        </w:rPr>
        <w:t xml:space="preserve">28             </w:t>
      </w:r>
      <w:r>
        <w:rPr>
          <w:rFonts w:ascii="Times New Roman" w:hAnsi="Times New Roman" w:cs="Times New Roman"/>
          <w:spacing w:val="12"/>
        </w:rPr>
        <w:t xml:space="preserve"> </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c</w:t>
      </w:r>
      <w:r>
        <w:rPr>
          <w:rFonts w:ascii="Times New Roman" w:hAnsi="Times New Roman" w:cs="Times New Roman"/>
        </w:rPr>
        <w:t>u</w:t>
      </w:r>
      <w:r>
        <w:rPr>
          <w:rFonts w:ascii="Times New Roman" w:hAnsi="Times New Roman" w:cs="Times New Roman"/>
          <w:spacing w:val="-1"/>
        </w:rPr>
        <w:t>rre</w:t>
      </w:r>
      <w:r>
        <w:rPr>
          <w:rFonts w:ascii="Times New Roman" w:hAnsi="Times New Roman" w:cs="Times New Roman"/>
        </w:rPr>
        <w:t>nt</w:t>
      </w:r>
      <w:r>
        <w:rPr>
          <w:rFonts w:ascii="Times New Roman" w:hAnsi="Times New Roman" w:cs="Times New Roman"/>
          <w:spacing w:val="3"/>
        </w:rPr>
        <w:t xml:space="preserve"> </w:t>
      </w:r>
      <w:r>
        <w:rPr>
          <w:rFonts w:ascii="Times New Roman" w:hAnsi="Times New Roman" w:cs="Times New Roman"/>
          <w:spacing w:val="-1"/>
        </w:rPr>
        <w:t>a</w:t>
      </w:r>
      <w:r>
        <w:rPr>
          <w:rFonts w:ascii="Times New Roman" w:hAnsi="Times New Roman" w:cs="Times New Roman"/>
        </w:rPr>
        <w:t>dd</w:t>
      </w:r>
      <w:r>
        <w:rPr>
          <w:rFonts w:ascii="Times New Roman" w:hAnsi="Times New Roman" w:cs="Times New Roman"/>
          <w:spacing w:val="-1"/>
        </w:rPr>
        <w:t>re</w:t>
      </w:r>
      <w:r>
        <w:rPr>
          <w:rFonts w:ascii="Times New Roman" w:hAnsi="Times New Roman" w:cs="Times New Roman"/>
        </w:rPr>
        <w:t>ss:</w:t>
      </w:r>
      <w:r>
        <w:rPr>
          <w:rFonts w:ascii="Times New Roman" w:hAnsi="Times New Roman" w:cs="Times New Roman"/>
          <w:spacing w:val="3"/>
        </w:rPr>
        <w:t xml:space="preserve"> </w:t>
      </w:r>
      <w:r>
        <w:rPr>
          <w:rFonts w:ascii="Times New Roman" w:hAnsi="Times New Roman" w:cs="Times New Roman"/>
          <w:spacing w:val="-3"/>
        </w:rPr>
        <w:t>L</w:t>
      </w:r>
      <w:r>
        <w:rPr>
          <w:rFonts w:ascii="Times New Roman" w:hAnsi="Times New Roman" w:cs="Times New Roman"/>
        </w:rPr>
        <w:t>uc</w:t>
      </w:r>
      <w:r>
        <w:rPr>
          <w:rFonts w:ascii="Times New Roman" w:hAnsi="Times New Roman" w:cs="Times New Roman"/>
          <w:spacing w:val="1"/>
        </w:rPr>
        <w:t xml:space="preserve"> </w:t>
      </w:r>
      <w:r>
        <w:rPr>
          <w:rFonts w:ascii="Times New Roman" w:hAnsi="Times New Roman" w:cs="Times New Roman"/>
          <w:spacing w:val="-1"/>
        </w:rPr>
        <w:t>G</w:t>
      </w:r>
      <w:r>
        <w:rPr>
          <w:rFonts w:ascii="Times New Roman" w:hAnsi="Times New Roman" w:cs="Times New Roman"/>
          <w:spacing w:val="1"/>
        </w:rPr>
        <w:t>i</w:t>
      </w:r>
      <w:r>
        <w:rPr>
          <w:rFonts w:ascii="Times New Roman" w:hAnsi="Times New Roman" w:cs="Times New Roman"/>
          <w:spacing w:val="2"/>
        </w:rPr>
        <w:t>r</w:t>
      </w:r>
      <w:r>
        <w:rPr>
          <w:rFonts w:ascii="Times New Roman" w:hAnsi="Times New Roman" w:cs="Times New Roman"/>
        </w:rPr>
        <w:t>od,</w:t>
      </w:r>
      <w:r>
        <w:rPr>
          <w:rFonts w:ascii="Times New Roman" w:hAnsi="Times New Roman" w:cs="Times New Roman"/>
          <w:spacing w:val="2"/>
        </w:rPr>
        <w:t xml:space="preserve"> </w:t>
      </w:r>
      <w:r>
        <w:rPr>
          <w:rFonts w:ascii="Times New Roman" w:hAnsi="Times New Roman" w:cs="Times New Roman"/>
          <w:spacing w:val="-5"/>
        </w:rPr>
        <w:t>L</w:t>
      </w:r>
      <w:r>
        <w:rPr>
          <w:rFonts w:ascii="Times New Roman" w:hAnsi="Times New Roman" w:cs="Times New Roman"/>
          <w:spacing w:val="-1"/>
        </w:rPr>
        <w:t>a</w:t>
      </w:r>
      <w:r>
        <w:rPr>
          <w:rFonts w:ascii="Times New Roman" w:hAnsi="Times New Roman" w:cs="Times New Roman"/>
        </w:rPr>
        <w:t>b</w:t>
      </w:r>
      <w:r>
        <w:rPr>
          <w:rFonts w:ascii="Times New Roman" w:hAnsi="Times New Roman" w:cs="Times New Roman"/>
          <w:spacing w:val="2"/>
        </w:rPr>
        <w:t>o</w:t>
      </w:r>
      <w:r>
        <w:rPr>
          <w:rFonts w:ascii="Times New Roman" w:hAnsi="Times New Roman" w:cs="Times New Roman"/>
          <w:spacing w:val="-1"/>
        </w:rPr>
        <w:t>ra</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1"/>
        </w:rPr>
        <w:t>i</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spacing w:val="2"/>
        </w:rPr>
        <w:t>d</w:t>
      </w:r>
      <w:r>
        <w:rPr>
          <w:rFonts w:ascii="Times New Roman" w:hAnsi="Times New Roman" w:cs="Times New Roman"/>
        </w:rPr>
        <w:t>e</w:t>
      </w:r>
      <w:r>
        <w:rPr>
          <w:rFonts w:ascii="Times New Roman" w:hAnsi="Times New Roman" w:cs="Times New Roman"/>
          <w:spacing w:val="-1"/>
        </w:rPr>
        <w:t xml:space="preserve"> Gé</w:t>
      </w:r>
      <w:r>
        <w:rPr>
          <w:rFonts w:ascii="Times New Roman" w:hAnsi="Times New Roman" w:cs="Times New Roman"/>
        </w:rPr>
        <w:t>o</w:t>
      </w:r>
      <w:r>
        <w:rPr>
          <w:rFonts w:ascii="Times New Roman" w:hAnsi="Times New Roman" w:cs="Times New Roman"/>
          <w:spacing w:val="3"/>
        </w:rPr>
        <w:t>m</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que</w:t>
      </w:r>
      <w:r>
        <w:rPr>
          <w:rFonts w:ascii="Times New Roman" w:hAnsi="Times New Roman" w:cs="Times New Roman"/>
          <w:spacing w:val="-1"/>
        </w:rPr>
        <w:t xml:space="preserve"> A</w:t>
      </w:r>
      <w:r>
        <w:rPr>
          <w:rFonts w:ascii="Times New Roman" w:hAnsi="Times New Roman" w:cs="Times New Roman"/>
        </w:rPr>
        <w:t>pp</w:t>
      </w:r>
      <w:r>
        <w:rPr>
          <w:rFonts w:ascii="Times New Roman" w:hAnsi="Times New Roman" w:cs="Times New Roman"/>
          <w:spacing w:val="1"/>
        </w:rPr>
        <w:t>li</w:t>
      </w:r>
      <w:r>
        <w:rPr>
          <w:rFonts w:ascii="Times New Roman" w:hAnsi="Times New Roman" w:cs="Times New Roman"/>
        </w:rPr>
        <w:t>qu</w:t>
      </w:r>
      <w:r>
        <w:rPr>
          <w:rFonts w:ascii="Times New Roman" w:hAnsi="Times New Roman" w:cs="Times New Roman"/>
          <w:spacing w:val="-1"/>
        </w:rPr>
        <w:t>ée</w:t>
      </w: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spacing w:val="-1"/>
        </w:rPr>
        <w:t>N</w:t>
      </w:r>
      <w:r>
        <w:rPr>
          <w:rFonts w:ascii="Times New Roman" w:hAnsi="Times New Roman" w:cs="Times New Roman"/>
          <w:spacing w:val="1"/>
        </w:rPr>
        <w:t>/</w:t>
      </w:r>
      <w:r>
        <w:rPr>
          <w:rFonts w:ascii="Times New Roman" w:hAnsi="Times New Roman" w:cs="Times New Roman"/>
          <w:spacing w:val="2"/>
        </w:rPr>
        <w:t>E</w:t>
      </w:r>
      <w:r>
        <w:rPr>
          <w:rFonts w:ascii="Times New Roman" w:hAnsi="Times New Roman" w:cs="Times New Roman"/>
          <w:spacing w:val="-1"/>
        </w:rPr>
        <w:t>N</w:t>
      </w:r>
      <w:r>
        <w:rPr>
          <w:rFonts w:ascii="Times New Roman" w:hAnsi="Times New Roman" w:cs="Times New Roman"/>
          <w:spacing w:val="1"/>
        </w:rPr>
        <w:t>S</w:t>
      </w:r>
      <w:r>
        <w:rPr>
          <w:rFonts w:ascii="Times New Roman" w:hAnsi="Times New Roman" w:cs="Times New Roman"/>
          <w:spacing w:val="-1"/>
        </w:rPr>
        <w:t>G</w:t>
      </w:r>
      <w:r>
        <w:rPr>
          <w:rFonts w:ascii="Times New Roman" w:hAnsi="Times New Roman" w:cs="Times New Roman"/>
        </w:rPr>
        <w:t xml:space="preserve">, </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spacing w:val="1"/>
        </w:rPr>
        <w:t>m</w:t>
      </w:r>
      <w:r>
        <w:rPr>
          <w:rFonts w:ascii="Times New Roman" w:hAnsi="Times New Roman" w:cs="Times New Roman"/>
        </w:rPr>
        <w:t>ps-</w:t>
      </w:r>
    </w:p>
    <w:p w14:paraId="15799581"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746930AE"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29                    </w:t>
      </w:r>
      <w:r>
        <w:rPr>
          <w:rFonts w:ascii="Times New Roman" w:hAnsi="Times New Roman" w:cs="Times New Roman"/>
          <w:spacing w:val="17"/>
        </w:rPr>
        <w:t xml:space="preserve"> </w:t>
      </w:r>
      <w:r>
        <w:rPr>
          <w:rFonts w:ascii="Times New Roman" w:hAnsi="Times New Roman" w:cs="Times New Roman"/>
        </w:rPr>
        <w:t>su</w:t>
      </w:r>
      <w:r>
        <w:rPr>
          <w:rFonts w:ascii="Times New Roman" w:hAnsi="Times New Roman" w:cs="Times New Roman"/>
          <w:spacing w:val="-1"/>
        </w:rPr>
        <w:t>r-</w:t>
      </w:r>
      <w:r>
        <w:rPr>
          <w:rFonts w:ascii="Times New Roman" w:hAnsi="Times New Roman" w:cs="Times New Roman"/>
        </w:rPr>
        <w:t>M</w:t>
      </w:r>
      <w:r>
        <w:rPr>
          <w:rFonts w:ascii="Times New Roman" w:hAnsi="Times New Roman" w:cs="Times New Roman"/>
          <w:spacing w:val="-1"/>
        </w:rPr>
        <w:t>ar</w:t>
      </w:r>
      <w:r>
        <w:rPr>
          <w:rFonts w:ascii="Times New Roman" w:hAnsi="Times New Roman" w:cs="Times New Roman"/>
          <w:spacing w:val="2"/>
        </w:rPr>
        <w:t>n</w:t>
      </w:r>
      <w:r>
        <w:rPr>
          <w:rFonts w:ascii="Times New Roman" w:hAnsi="Times New Roman" w:cs="Times New Roman"/>
          <w:spacing w:val="-1"/>
        </w:rPr>
        <w:t>e</w:t>
      </w:r>
      <w:r>
        <w:rPr>
          <w:rFonts w:ascii="Times New Roman" w:hAnsi="Times New Roman" w:cs="Times New Roman"/>
        </w:rPr>
        <w:t xml:space="preserve">, </w:t>
      </w:r>
      <w:r>
        <w:rPr>
          <w:rFonts w:ascii="Times New Roman" w:hAnsi="Times New Roman" w:cs="Times New Roman"/>
          <w:spacing w:val="-1"/>
        </w:rPr>
        <w:t>F</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rPr>
        <w:t>e</w:t>
      </w:r>
    </w:p>
    <w:p w14:paraId="027D739C" w14:textId="77777777" w:rsidR="00946758" w:rsidRDefault="00946758" w:rsidP="00946758">
      <w:pPr>
        <w:widowControl w:val="0"/>
        <w:autoSpaceDE w:val="0"/>
        <w:autoSpaceDN w:val="0"/>
        <w:adjustRightInd w:val="0"/>
        <w:spacing w:before="3" w:line="280" w:lineRule="exact"/>
        <w:rPr>
          <w:rFonts w:ascii="Times New Roman" w:hAnsi="Times New Roman" w:cs="Times New Roman"/>
          <w:sz w:val="28"/>
          <w:szCs w:val="28"/>
        </w:rPr>
      </w:pPr>
    </w:p>
    <w:p w14:paraId="21C8C678"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30                                                                                       </w:t>
      </w:r>
      <w:r>
        <w:rPr>
          <w:rFonts w:ascii="Times New Roman" w:hAnsi="Times New Roman" w:cs="Times New Roman"/>
          <w:spacing w:val="46"/>
        </w:rPr>
        <w:t xml:space="preserve"> </w:t>
      </w:r>
      <w:r>
        <w:rPr>
          <w:rFonts w:ascii="Times New Roman" w:hAnsi="Times New Roman" w:cs="Times New Roman"/>
          <w:position w:val="-2"/>
        </w:rPr>
        <w:t>1</w:t>
      </w:r>
    </w:p>
    <w:p w14:paraId="2E72B62D" w14:textId="77777777" w:rsidR="00946758" w:rsidRDefault="00946758" w:rsidP="00946758">
      <w:pPr>
        <w:widowControl w:val="0"/>
        <w:autoSpaceDE w:val="0"/>
        <w:autoSpaceDN w:val="0"/>
        <w:adjustRightInd w:val="0"/>
        <w:ind w:left="106" w:right="-20"/>
        <w:rPr>
          <w:rFonts w:ascii="Times New Roman" w:hAnsi="Times New Roman" w:cs="Times New Roman"/>
        </w:rPr>
        <w:sectPr w:rsidR="00946758" w:rsidSect="00946758">
          <w:pgSz w:w="11920" w:h="16840"/>
          <w:pgMar w:top="1560" w:right="1300" w:bottom="280" w:left="220" w:header="720" w:footer="720" w:gutter="0"/>
          <w:cols w:space="720"/>
          <w:noEndnote/>
        </w:sectPr>
      </w:pPr>
    </w:p>
    <w:p w14:paraId="01C398E5" w14:textId="77777777" w:rsidR="00946758" w:rsidRDefault="00946758" w:rsidP="00946758">
      <w:pPr>
        <w:widowControl w:val="0"/>
        <w:autoSpaceDE w:val="0"/>
        <w:autoSpaceDN w:val="0"/>
        <w:adjustRightInd w:val="0"/>
        <w:spacing w:before="56" w:line="316" w:lineRule="exact"/>
        <w:ind w:left="106" w:right="-20"/>
        <w:rPr>
          <w:rFonts w:ascii="Arial" w:hAnsi="Arial" w:cs="Arial"/>
          <w:sz w:val="28"/>
          <w:szCs w:val="28"/>
        </w:rPr>
      </w:pPr>
      <w:r>
        <w:rPr>
          <w:rFonts w:ascii="Times New Roman" w:hAnsi="Times New Roman" w:cs="Times New Roman"/>
          <w:position w:val="-1"/>
        </w:rPr>
        <w:t xml:space="preserve">31             </w:t>
      </w:r>
      <w:r>
        <w:rPr>
          <w:rFonts w:ascii="Times New Roman" w:hAnsi="Times New Roman" w:cs="Times New Roman"/>
          <w:spacing w:val="12"/>
          <w:position w:val="-1"/>
        </w:rPr>
        <w:t xml:space="preserve"> </w:t>
      </w:r>
      <w:r>
        <w:rPr>
          <w:rFonts w:ascii="Arial" w:hAnsi="Arial" w:cs="Arial"/>
          <w:position w:val="-1"/>
          <w:sz w:val="28"/>
          <w:szCs w:val="28"/>
        </w:rPr>
        <w:t xml:space="preserve">1  </w:t>
      </w:r>
      <w:r>
        <w:rPr>
          <w:rFonts w:ascii="Arial" w:hAnsi="Arial" w:cs="Arial"/>
          <w:spacing w:val="43"/>
          <w:position w:val="-1"/>
          <w:sz w:val="28"/>
          <w:szCs w:val="28"/>
        </w:rPr>
        <w:t xml:space="preserve"> </w:t>
      </w:r>
      <w:r>
        <w:rPr>
          <w:rFonts w:ascii="Arial" w:hAnsi="Arial" w:cs="Arial"/>
          <w:spacing w:val="1"/>
          <w:position w:val="-1"/>
          <w:sz w:val="28"/>
          <w:szCs w:val="28"/>
        </w:rPr>
        <w:t>I</w:t>
      </w:r>
      <w:r>
        <w:rPr>
          <w:rFonts w:ascii="Arial" w:hAnsi="Arial" w:cs="Arial"/>
          <w:spacing w:val="-1"/>
          <w:w w:val="113"/>
          <w:position w:val="-1"/>
          <w:sz w:val="28"/>
          <w:szCs w:val="28"/>
        </w:rPr>
        <w:t>n</w:t>
      </w:r>
      <w:r>
        <w:rPr>
          <w:rFonts w:ascii="Arial" w:hAnsi="Arial" w:cs="Arial"/>
          <w:w w:val="113"/>
          <w:position w:val="-1"/>
          <w:sz w:val="28"/>
          <w:szCs w:val="28"/>
        </w:rPr>
        <w:t>t</w:t>
      </w:r>
      <w:r>
        <w:rPr>
          <w:rFonts w:ascii="Arial" w:hAnsi="Arial" w:cs="Arial"/>
          <w:spacing w:val="1"/>
          <w:w w:val="117"/>
          <w:position w:val="-1"/>
          <w:sz w:val="28"/>
          <w:szCs w:val="28"/>
        </w:rPr>
        <w:t>r</w:t>
      </w:r>
      <w:r>
        <w:rPr>
          <w:rFonts w:ascii="Arial" w:hAnsi="Arial" w:cs="Arial"/>
          <w:spacing w:val="-1"/>
          <w:w w:val="110"/>
          <w:position w:val="-1"/>
          <w:sz w:val="28"/>
          <w:szCs w:val="28"/>
        </w:rPr>
        <w:t>odu</w:t>
      </w:r>
      <w:r>
        <w:rPr>
          <w:rFonts w:ascii="Arial" w:hAnsi="Arial" w:cs="Arial"/>
          <w:w w:val="110"/>
          <w:position w:val="-1"/>
          <w:sz w:val="28"/>
          <w:szCs w:val="28"/>
        </w:rPr>
        <w:t>c</w:t>
      </w:r>
      <w:r>
        <w:rPr>
          <w:rFonts w:ascii="Arial" w:hAnsi="Arial" w:cs="Arial"/>
          <w:w w:val="120"/>
          <w:position w:val="-1"/>
          <w:sz w:val="28"/>
          <w:szCs w:val="28"/>
        </w:rPr>
        <w:t>t</w:t>
      </w:r>
      <w:r>
        <w:rPr>
          <w:rFonts w:ascii="Arial" w:hAnsi="Arial" w:cs="Arial"/>
          <w:spacing w:val="1"/>
          <w:w w:val="125"/>
          <w:position w:val="-1"/>
          <w:sz w:val="28"/>
          <w:szCs w:val="28"/>
        </w:rPr>
        <w:t>i</w:t>
      </w:r>
      <w:r>
        <w:rPr>
          <w:rFonts w:ascii="Arial" w:hAnsi="Arial" w:cs="Arial"/>
          <w:spacing w:val="-1"/>
          <w:w w:val="110"/>
          <w:position w:val="-1"/>
          <w:sz w:val="28"/>
          <w:szCs w:val="28"/>
        </w:rPr>
        <w:t>on</w:t>
      </w:r>
    </w:p>
    <w:p w14:paraId="47CD33AD" w14:textId="77777777" w:rsidR="00946758" w:rsidRDefault="00946758" w:rsidP="00946758">
      <w:pPr>
        <w:widowControl w:val="0"/>
        <w:autoSpaceDE w:val="0"/>
        <w:autoSpaceDN w:val="0"/>
        <w:adjustRightInd w:val="0"/>
        <w:spacing w:before="5" w:line="170" w:lineRule="exact"/>
        <w:rPr>
          <w:rFonts w:ascii="Arial" w:hAnsi="Arial" w:cs="Arial"/>
          <w:sz w:val="17"/>
          <w:szCs w:val="17"/>
        </w:rPr>
      </w:pPr>
    </w:p>
    <w:p w14:paraId="26444D51" w14:textId="7BAA4770" w:rsidR="00946758" w:rsidRDefault="00946758" w:rsidP="00946758">
      <w:pPr>
        <w:widowControl w:val="0"/>
        <w:autoSpaceDE w:val="0"/>
        <w:autoSpaceDN w:val="0"/>
        <w:adjustRightInd w:val="0"/>
        <w:spacing w:before="29"/>
        <w:ind w:left="106" w:right="-20"/>
        <w:rPr>
          <w:rFonts w:ascii="Times New Roman" w:hAnsi="Times New Roman" w:cs="Times New Roman"/>
        </w:rPr>
      </w:pPr>
      <w:r>
        <w:rPr>
          <w:rFonts w:ascii="Times New Roman" w:hAnsi="Times New Roman" w:cs="Times New Roman"/>
        </w:rPr>
        <w:t xml:space="preserve">32             </w:t>
      </w:r>
      <w:r>
        <w:rPr>
          <w:rFonts w:ascii="Times New Roman" w:hAnsi="Times New Roman" w:cs="Times New Roman"/>
          <w:spacing w:val="12"/>
        </w:rPr>
        <w:t xml:space="preserve"> </w:t>
      </w:r>
      <w:r>
        <w:rPr>
          <w:rFonts w:ascii="Times New Roman" w:hAnsi="Times New Roman" w:cs="Times New Roman"/>
        </w:rPr>
        <w:t>The</w:t>
      </w:r>
      <w:r>
        <w:rPr>
          <w:rFonts w:ascii="Times New Roman" w:hAnsi="Times New Roman" w:cs="Times New Roman"/>
          <w:spacing w:val="49"/>
        </w:rPr>
        <w:t xml:space="preserve"> </w:t>
      </w:r>
      <w:r>
        <w:rPr>
          <w:rFonts w:ascii="Times New Roman" w:hAnsi="Times New Roman" w:cs="Times New Roman"/>
          <w:spacing w:val="1"/>
        </w:rPr>
        <w:t>t</w:t>
      </w:r>
      <w:r>
        <w:rPr>
          <w:rFonts w:ascii="Times New Roman" w:hAnsi="Times New Roman" w:cs="Times New Roman"/>
          <w:spacing w:val="-1"/>
        </w:rPr>
        <w:t>er</w:t>
      </w:r>
      <w:r>
        <w:rPr>
          <w:rFonts w:ascii="Times New Roman" w:hAnsi="Times New Roman" w:cs="Times New Roman"/>
        </w:rPr>
        <w:t>m</w:t>
      </w:r>
      <w:r>
        <w:rPr>
          <w:rFonts w:ascii="Times New Roman" w:hAnsi="Times New Roman" w:cs="Times New Roman"/>
          <w:spacing w:val="51"/>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53"/>
        </w:rPr>
        <w:t xml:space="preserve"> </w:t>
      </w:r>
      <w:r>
        <w:rPr>
          <w:rFonts w:ascii="Times New Roman" w:hAnsi="Times New Roman" w:cs="Times New Roman"/>
        </w:rPr>
        <w:t>g</w:t>
      </w:r>
      <w:r>
        <w:rPr>
          <w:rFonts w:ascii="Times New Roman" w:hAnsi="Times New Roman" w:cs="Times New Roman"/>
          <w:spacing w:val="-1"/>
        </w:rPr>
        <w:t>r</w:t>
      </w:r>
      <w:r>
        <w:rPr>
          <w:rFonts w:ascii="Times New Roman" w:hAnsi="Times New Roman" w:cs="Times New Roman"/>
          <w:spacing w:val="2"/>
        </w:rPr>
        <w:t>o</w:t>
      </w:r>
      <w:r>
        <w:rPr>
          <w:rFonts w:ascii="Times New Roman" w:hAnsi="Times New Roman" w:cs="Times New Roman"/>
        </w:rPr>
        <w:t>und</w:t>
      </w:r>
      <w:r>
        <w:rPr>
          <w:rFonts w:ascii="Times New Roman" w:hAnsi="Times New Roman" w:cs="Times New Roman"/>
          <w:spacing w:val="50"/>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cr</w:t>
      </w:r>
      <w:r>
        <w:rPr>
          <w:rFonts w:ascii="Times New Roman" w:hAnsi="Times New Roman" w:cs="Times New Roman"/>
          <w:spacing w:val="1"/>
        </w:rPr>
        <w:t>i</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51"/>
        </w:rPr>
        <w:t xml:space="preserve"> </w:t>
      </w:r>
      <w:r>
        <w:rPr>
          <w:rFonts w:ascii="Times New Roman" w:hAnsi="Times New Roman" w:cs="Times New Roman"/>
        </w:rPr>
        <w:t>a</w:t>
      </w:r>
      <w:r>
        <w:rPr>
          <w:rFonts w:ascii="Times New Roman" w:hAnsi="Times New Roman" w:cs="Times New Roman"/>
          <w:spacing w:val="49"/>
        </w:rPr>
        <w:t xml:space="preserve"> </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spacing w:val="2"/>
        </w:rPr>
        <w:t>n</w:t>
      </w:r>
      <w:r>
        <w:rPr>
          <w:rFonts w:ascii="Times New Roman" w:hAnsi="Times New Roman" w:cs="Times New Roman"/>
          <w:spacing w:val="-2"/>
        </w:rPr>
        <w:t>g</w:t>
      </w:r>
      <w:r>
        <w:rPr>
          <w:rFonts w:ascii="Times New Roman" w:hAnsi="Times New Roman" w:cs="Times New Roman"/>
        </w:rPr>
        <w:t>e</w:t>
      </w:r>
      <w:r>
        <w:rPr>
          <w:rFonts w:ascii="Times New Roman" w:hAnsi="Times New Roman" w:cs="Times New Roman"/>
          <w:spacing w:val="49"/>
        </w:rPr>
        <w:t xml:space="preserve"> </w:t>
      </w:r>
      <w:r>
        <w:rPr>
          <w:rFonts w:ascii="Times New Roman" w:hAnsi="Times New Roman" w:cs="Times New Roman"/>
          <w:spacing w:val="2"/>
        </w:rPr>
        <w:t>o</w:t>
      </w:r>
      <w:r>
        <w:rPr>
          <w:rFonts w:ascii="Times New Roman" w:hAnsi="Times New Roman" w:cs="Times New Roman"/>
        </w:rPr>
        <w:t>f</w:t>
      </w:r>
      <w:r>
        <w:rPr>
          <w:rFonts w:ascii="Times New Roman" w:hAnsi="Times New Roman" w:cs="Times New Roman"/>
          <w:spacing w:val="50"/>
        </w:rPr>
        <w:t xml:space="preserve"> </w:t>
      </w:r>
      <w:r>
        <w:rPr>
          <w:rFonts w:ascii="Times New Roman" w:hAnsi="Times New Roman" w:cs="Times New Roman"/>
        </w:rPr>
        <w:t>sm</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1"/>
        </w:rPr>
        <w:t>l</w:t>
      </w:r>
      <w:r>
        <w:rPr>
          <w:rFonts w:ascii="Times New Roman" w:hAnsi="Times New Roman" w:cs="Times New Roman"/>
          <w:spacing w:val="-1"/>
        </w:rPr>
        <w:t>-</w:t>
      </w:r>
      <w:r>
        <w:rPr>
          <w:rFonts w:ascii="Times New Roman" w:hAnsi="Times New Roman" w:cs="Times New Roman"/>
        </w:rPr>
        <w:t>s</w:t>
      </w:r>
      <w:r>
        <w:rPr>
          <w:rFonts w:ascii="Times New Roman" w:hAnsi="Times New Roman" w:cs="Times New Roman"/>
          <w:spacing w:val="-1"/>
        </w:rPr>
        <w:t>ca</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49"/>
        </w:rPr>
        <w:t xml:space="preserve"> </w:t>
      </w:r>
      <w:ins w:id="35" w:author="Bernard Hallet" w:date="2013-12-15T12:35:00Z">
        <w:r w:rsidR="000E6824">
          <w:rPr>
            <w:rFonts w:ascii="Times New Roman" w:hAnsi="Times New Roman" w:cs="Times New Roman"/>
            <w:spacing w:val="49"/>
          </w:rPr>
          <w:t>(</w:t>
        </w:r>
      </w:ins>
      <w:ins w:id="36" w:author="Bernard Hallet" w:date="2013-12-15T12:36:00Z">
        <w:r w:rsidR="00AF15CA">
          <w:rPr>
            <w:rFonts w:ascii="Times New Roman" w:hAnsi="Times New Roman" w:cs="Times New Roman"/>
            <w:spacing w:val="49"/>
          </w:rPr>
          <w:t>order of 0.</w:t>
        </w:r>
      </w:ins>
      <w:ins w:id="37" w:author="Bernard Hallet" w:date="2013-12-15T12:35:00Z">
        <w:r w:rsidR="000E6824">
          <w:rPr>
            <w:rFonts w:ascii="Times New Roman" w:hAnsi="Times New Roman" w:cs="Times New Roman"/>
            <w:spacing w:val="49"/>
          </w:rPr>
          <w:t>1-10</w:t>
        </w:r>
      </w:ins>
      <w:ins w:id="38" w:author="Bernard Hallet" w:date="2013-12-15T12:36:00Z">
        <w:r w:rsidR="00AF15CA">
          <w:rPr>
            <w:rFonts w:ascii="Times New Roman" w:hAnsi="Times New Roman" w:cs="Times New Roman"/>
            <w:spacing w:val="49"/>
          </w:rPr>
          <w:t xml:space="preserve">m) </w:t>
        </w:r>
      </w:ins>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
        </w:rPr>
        <w:t>f</w:t>
      </w:r>
      <w:r>
        <w:rPr>
          <w:rFonts w:ascii="Times New Roman" w:hAnsi="Times New Roman" w:cs="Times New Roman"/>
          <w:spacing w:val="2"/>
        </w:rPr>
        <w:t>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51"/>
        </w:rPr>
        <w:t xml:space="preserve"> </w:t>
      </w:r>
      <w:r>
        <w:rPr>
          <w:rFonts w:ascii="Times New Roman" w:hAnsi="Times New Roman" w:cs="Times New Roman"/>
        </w:rPr>
        <w:t>su</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50"/>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51"/>
        </w:rPr>
        <w:t xml:space="preserve"> </w:t>
      </w:r>
      <w:r>
        <w:rPr>
          <w:rFonts w:ascii="Times New Roman" w:hAnsi="Times New Roman" w:cs="Times New Roman"/>
        </w:rPr>
        <w:t>po</w:t>
      </w:r>
      <w:r>
        <w:rPr>
          <w:rFonts w:ascii="Times New Roman" w:hAnsi="Times New Roman" w:cs="Times New Roman"/>
          <w:spacing w:val="3"/>
        </w:rPr>
        <w:t>l</w:t>
      </w:r>
      <w:r>
        <w:rPr>
          <w:rFonts w:ascii="Times New Roman" w:hAnsi="Times New Roman" w:cs="Times New Roman"/>
          <w:spacing w:val="-5"/>
        </w:rPr>
        <w:t>y</w:t>
      </w:r>
      <w:r>
        <w:rPr>
          <w:rFonts w:ascii="Times New Roman" w:hAnsi="Times New Roman" w:cs="Times New Roman"/>
        </w:rPr>
        <w:t>gons,</w:t>
      </w:r>
    </w:p>
    <w:p w14:paraId="2556E243"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1132E2E8"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33             </w:t>
      </w:r>
      <w:r>
        <w:rPr>
          <w:rFonts w:ascii="Times New Roman" w:hAnsi="Times New Roman" w:cs="Times New Roman"/>
          <w:spacing w:val="12"/>
        </w:rPr>
        <w:t xml:space="preserve"> </w:t>
      </w:r>
      <w:r>
        <w:rPr>
          <w:rFonts w:ascii="Times New Roman" w:hAnsi="Times New Roman" w:cs="Times New Roman"/>
        </w:rPr>
        <w:t>st</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41"/>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2"/>
        </w:rPr>
        <w:t>r</w:t>
      </w:r>
      <w:r>
        <w:rPr>
          <w:rFonts w:ascii="Times New Roman" w:hAnsi="Times New Roman" w:cs="Times New Roman"/>
          <w:spacing w:val="-1"/>
        </w:rPr>
        <w:t>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spacing w:val="-1"/>
        </w:rPr>
        <w:t>f</w:t>
      </w:r>
      <w:r>
        <w:rPr>
          <w:rFonts w:ascii="Times New Roman" w:hAnsi="Times New Roman" w:cs="Times New Roman"/>
        </w:rPr>
        <w:t>ou</w:t>
      </w:r>
      <w:r>
        <w:rPr>
          <w:rFonts w:ascii="Times New Roman" w:hAnsi="Times New Roman" w:cs="Times New Roman"/>
          <w:spacing w:val="2"/>
        </w:rPr>
        <w:t>n</w:t>
      </w:r>
      <w:r>
        <w:rPr>
          <w:rFonts w:ascii="Times New Roman" w:hAnsi="Times New Roman" w:cs="Times New Roman"/>
        </w:rPr>
        <w:t>d</w:t>
      </w:r>
      <w:r>
        <w:rPr>
          <w:rFonts w:ascii="Times New Roman" w:hAnsi="Times New Roman" w:cs="Times New Roman"/>
          <w:spacing w:val="41"/>
        </w:rPr>
        <w:t xml:space="preserve"> </w:t>
      </w:r>
      <w:r>
        <w:rPr>
          <w:rFonts w:ascii="Times New Roman" w:hAnsi="Times New Roman" w:cs="Times New Roman"/>
        </w:rPr>
        <w:t>in</w:t>
      </w:r>
      <w:r>
        <w:rPr>
          <w:rFonts w:ascii="Times New Roman" w:hAnsi="Times New Roman" w:cs="Times New Roman"/>
          <w:spacing w:val="41"/>
        </w:rPr>
        <w:t xml:space="preserve"> </w:t>
      </w:r>
      <w:r>
        <w:rPr>
          <w:rFonts w:ascii="Times New Roman" w:hAnsi="Times New Roman" w:cs="Times New Roman"/>
        </w:rPr>
        <w:t>p</w:t>
      </w:r>
      <w:r>
        <w:rPr>
          <w:rFonts w:ascii="Times New Roman" w:hAnsi="Times New Roman" w:cs="Times New Roman"/>
          <w:spacing w:val="-1"/>
        </w:rPr>
        <w:t>er</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rPr>
        <w:t>l</w:t>
      </w:r>
      <w:r>
        <w:rPr>
          <w:rFonts w:ascii="Times New Roman" w:hAnsi="Times New Roman" w:cs="Times New Roman"/>
          <w:spacing w:val="-1"/>
        </w:rPr>
        <w:t>ac</w:t>
      </w:r>
      <w:r>
        <w:rPr>
          <w:rFonts w:ascii="Times New Roman" w:hAnsi="Times New Roman" w:cs="Times New Roman"/>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44"/>
        </w:rPr>
        <w:t xml:space="preserve"> </w:t>
      </w:r>
      <w:r>
        <w:rPr>
          <w:rFonts w:ascii="Times New Roman" w:hAnsi="Times New Roman" w:cs="Times New Roman"/>
          <w:spacing w:val="-1"/>
        </w:rPr>
        <w:t>e</w:t>
      </w:r>
      <w:r>
        <w:rPr>
          <w:rFonts w:ascii="Times New Roman" w:hAnsi="Times New Roman" w:cs="Times New Roman"/>
        </w:rPr>
        <w:t>nvi</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2"/>
        </w:rPr>
        <w:t>n</w:t>
      </w:r>
      <w:r>
        <w:rPr>
          <w:rFonts w:ascii="Times New Roman" w:hAnsi="Times New Roman" w:cs="Times New Roman"/>
        </w:rPr>
        <w:t>m</w:t>
      </w:r>
      <w:r>
        <w:rPr>
          <w:rFonts w:ascii="Times New Roman" w:hAnsi="Times New Roman" w:cs="Times New Roman"/>
          <w:spacing w:val="-1"/>
        </w:rPr>
        <w:t>e</w:t>
      </w:r>
      <w:r>
        <w:rPr>
          <w:rFonts w:ascii="Times New Roman" w:hAnsi="Times New Roman" w:cs="Times New Roman"/>
        </w:rPr>
        <w:t>nts</w:t>
      </w:r>
      <w:r>
        <w:rPr>
          <w:rFonts w:ascii="Times New Roman" w:hAnsi="Times New Roman" w:cs="Times New Roman"/>
          <w:spacing w:val="41"/>
        </w:rPr>
        <w:t xml:space="preserve"> </w:t>
      </w:r>
      <w:r>
        <w:rPr>
          <w:rFonts w:ascii="Times New Roman" w:hAnsi="Times New Roman" w:cs="Times New Roman"/>
          <w:spacing w:val="-1"/>
        </w:rPr>
        <w:t>(</w:t>
      </w:r>
      <w:r>
        <w:rPr>
          <w:rFonts w:ascii="Times New Roman" w:hAnsi="Times New Roman" w:cs="Times New Roman"/>
          <w:spacing w:val="1"/>
        </w:rPr>
        <w:t>W</w:t>
      </w:r>
      <w:r>
        <w:rPr>
          <w:rFonts w:ascii="Times New Roman" w:hAnsi="Times New Roman" w:cs="Times New Roman"/>
          <w:spacing w:val="-1"/>
        </w:rPr>
        <w:t>a</w:t>
      </w:r>
      <w:r>
        <w:rPr>
          <w:rFonts w:ascii="Times New Roman" w:hAnsi="Times New Roman" w:cs="Times New Roman"/>
        </w:rPr>
        <w:t>shbu</w:t>
      </w:r>
      <w:r>
        <w:rPr>
          <w:rFonts w:ascii="Times New Roman" w:hAnsi="Times New Roman" w:cs="Times New Roman"/>
          <w:spacing w:val="-1"/>
        </w:rPr>
        <w:t>r</w:t>
      </w:r>
      <w:r>
        <w:rPr>
          <w:rFonts w:ascii="Times New Roman" w:hAnsi="Times New Roman" w:cs="Times New Roman"/>
        </w:rPr>
        <w:t>n,</w:t>
      </w:r>
      <w:r>
        <w:rPr>
          <w:rFonts w:ascii="Times New Roman" w:hAnsi="Times New Roman" w:cs="Times New Roman"/>
          <w:spacing w:val="41"/>
        </w:rPr>
        <w:t xml:space="preserve"> </w:t>
      </w:r>
      <w:r>
        <w:rPr>
          <w:rFonts w:ascii="Times New Roman" w:hAnsi="Times New Roman" w:cs="Times New Roman"/>
        </w:rPr>
        <w:t>198</w:t>
      </w:r>
      <w:r>
        <w:rPr>
          <w:rFonts w:ascii="Times New Roman" w:hAnsi="Times New Roman" w:cs="Times New Roman"/>
          <w:spacing w:val="2"/>
        </w:rPr>
        <w:t>0</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41"/>
        </w:rPr>
        <w:t xml:space="preserve"> </w:t>
      </w:r>
      <w:r>
        <w:rPr>
          <w:rFonts w:ascii="Times New Roman" w:hAnsi="Times New Roman" w:cs="Times New Roman"/>
          <w:spacing w:val="1"/>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43"/>
        </w:rPr>
        <w:t xml:space="preserve"> </w:t>
      </w:r>
      <w:r>
        <w:rPr>
          <w:rFonts w:ascii="Times New Roman" w:hAnsi="Times New Roman" w:cs="Times New Roman"/>
        </w:rPr>
        <w:t>g</w:t>
      </w:r>
      <w:r>
        <w:rPr>
          <w:rFonts w:ascii="Times New Roman" w:hAnsi="Times New Roman" w:cs="Times New Roman"/>
          <w:spacing w:val="-1"/>
        </w:rPr>
        <w:t>r</w:t>
      </w:r>
      <w:r>
        <w:rPr>
          <w:rFonts w:ascii="Times New Roman" w:hAnsi="Times New Roman" w:cs="Times New Roman"/>
        </w:rPr>
        <w:t>ound</w:t>
      </w:r>
    </w:p>
    <w:p w14:paraId="6837AB75"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AB984CA" w14:textId="17BF1656"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34             </w:t>
      </w:r>
      <w:r>
        <w:rPr>
          <w:rFonts w:ascii="Times New Roman" w:hAnsi="Times New Roman" w:cs="Times New Roman"/>
          <w:spacing w:val="12"/>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ops</w:t>
      </w:r>
      <w:r>
        <w:rPr>
          <w:rFonts w:ascii="Times New Roman" w:hAnsi="Times New Roman" w:cs="Times New Roman"/>
          <w:spacing w:val="24"/>
        </w:rPr>
        <w:t xml:space="preserve"> </w:t>
      </w:r>
      <w:r>
        <w:rPr>
          <w:rFonts w:ascii="Times New Roman" w:hAnsi="Times New Roman" w:cs="Times New Roman"/>
        </w:rPr>
        <w:t>in</w:t>
      </w:r>
      <w:r>
        <w:rPr>
          <w:rFonts w:ascii="Times New Roman" w:hAnsi="Times New Roman" w:cs="Times New Roman"/>
          <w:spacing w:val="24"/>
        </w:rPr>
        <w:t xml:space="preserve"> </w:t>
      </w:r>
      <w:r>
        <w:rPr>
          <w:rFonts w:ascii="Times New Roman" w:hAnsi="Times New Roman" w:cs="Times New Roman"/>
          <w:spacing w:val="-1"/>
        </w:rPr>
        <w:t>fr</w:t>
      </w:r>
      <w:r>
        <w:rPr>
          <w:rFonts w:ascii="Times New Roman" w:hAnsi="Times New Roman" w:cs="Times New Roman"/>
        </w:rPr>
        <w:t>os</w:t>
      </w:r>
      <w:r>
        <w:rPr>
          <w:rFonts w:ascii="Times New Roman" w:hAnsi="Times New Roman" w:cs="Times New Roman"/>
          <w:spacing w:val="1"/>
        </w:rPr>
        <w:t>t</w:t>
      </w:r>
      <w:r>
        <w:rPr>
          <w:rFonts w:ascii="Times New Roman" w:hAnsi="Times New Roman" w:cs="Times New Roman"/>
          <w:spacing w:val="-1"/>
        </w:rPr>
        <w:t>-</w:t>
      </w:r>
      <w:r>
        <w:rPr>
          <w:rFonts w:ascii="Times New Roman" w:hAnsi="Times New Roman" w:cs="Times New Roman"/>
        </w:rPr>
        <w:t>sus</w:t>
      </w:r>
      <w:r>
        <w:rPr>
          <w:rFonts w:ascii="Times New Roman" w:hAnsi="Times New Roman" w:cs="Times New Roman"/>
          <w:spacing w:val="-1"/>
        </w:rPr>
        <w:t>ce</w:t>
      </w:r>
      <w:r>
        <w:rPr>
          <w:rFonts w:ascii="Times New Roman" w:hAnsi="Times New Roman" w:cs="Times New Roman"/>
        </w:rPr>
        <w:t>p</w:t>
      </w:r>
      <w:r>
        <w:rPr>
          <w:rFonts w:ascii="Times New Roman" w:hAnsi="Times New Roman" w:cs="Times New Roman"/>
          <w:spacing w:val="3"/>
        </w:rPr>
        <w:t>t</w:t>
      </w:r>
      <w:r>
        <w:rPr>
          <w:rFonts w:ascii="Times New Roman" w:hAnsi="Times New Roman" w:cs="Times New Roman"/>
          <w:spacing w:val="1"/>
        </w:rPr>
        <w:t>i</w:t>
      </w:r>
      <w:r>
        <w:rPr>
          <w:rFonts w:ascii="Times New Roman" w:hAnsi="Times New Roman" w:cs="Times New Roman"/>
        </w:rPr>
        <w:t>b</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23"/>
        </w:rPr>
        <w:t xml:space="preserve"> </w:t>
      </w:r>
      <w:r>
        <w:rPr>
          <w:rFonts w:ascii="Times New Roman" w:hAnsi="Times New Roman" w:cs="Times New Roman"/>
        </w:rPr>
        <w:t>so</w:t>
      </w:r>
      <w:r>
        <w:rPr>
          <w:rFonts w:ascii="Times New Roman" w:hAnsi="Times New Roman" w:cs="Times New Roman"/>
          <w:spacing w:val="1"/>
        </w:rPr>
        <w:t>il</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rPr>
        <w:t>due</w:t>
      </w:r>
      <w:r>
        <w:rPr>
          <w:rFonts w:ascii="Times New Roman" w:hAnsi="Times New Roman" w:cs="Times New Roman"/>
          <w:spacing w:val="23"/>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2"/>
        </w:rPr>
        <w:t xml:space="preserve"> </w:t>
      </w:r>
      <w:r>
        <w:rPr>
          <w:rFonts w:ascii="Times New Roman" w:hAnsi="Times New Roman" w:cs="Times New Roman"/>
          <w:spacing w:val="-1"/>
        </w:rPr>
        <w:t>re</w:t>
      </w:r>
      <w:r>
        <w:rPr>
          <w:rFonts w:ascii="Times New Roman" w:hAnsi="Times New Roman" w:cs="Times New Roman"/>
        </w:rPr>
        <w:t>p</w:t>
      </w:r>
      <w:r>
        <w:rPr>
          <w:rFonts w:ascii="Times New Roman" w:hAnsi="Times New Roman" w:cs="Times New Roman"/>
          <w:spacing w:val="-1"/>
        </w:rPr>
        <w:t>ea</w:t>
      </w:r>
      <w:r>
        <w:rPr>
          <w:rFonts w:ascii="Times New Roman" w:hAnsi="Times New Roman" w:cs="Times New Roman"/>
          <w:spacing w:val="1"/>
        </w:rPr>
        <w:t>te</w:t>
      </w:r>
      <w:r>
        <w:rPr>
          <w:rFonts w:ascii="Times New Roman" w:hAnsi="Times New Roman" w:cs="Times New Roman"/>
        </w:rPr>
        <w:t>d</w:t>
      </w:r>
      <w:r>
        <w:rPr>
          <w:rFonts w:ascii="Times New Roman" w:hAnsi="Times New Roman" w:cs="Times New Roman"/>
          <w:spacing w:val="24"/>
        </w:rPr>
        <w:t xml:space="preserve"> </w:t>
      </w:r>
      <w:del w:id="39" w:author="Bernard Hallet" w:date="2013-12-15T12:39:00Z">
        <w:r w:rsidDel="00497479">
          <w:rPr>
            <w:rFonts w:ascii="Times New Roman" w:hAnsi="Times New Roman" w:cs="Times New Roman"/>
            <w:spacing w:val="-1"/>
          </w:rPr>
          <w:delText>ac</w:delText>
        </w:r>
        <w:r w:rsidDel="00497479">
          <w:rPr>
            <w:rFonts w:ascii="Times New Roman" w:hAnsi="Times New Roman" w:cs="Times New Roman"/>
            <w:spacing w:val="1"/>
          </w:rPr>
          <w:delText>ti</w:delText>
        </w:r>
        <w:r w:rsidDel="00497479">
          <w:rPr>
            <w:rFonts w:ascii="Times New Roman" w:hAnsi="Times New Roman" w:cs="Times New Roman"/>
          </w:rPr>
          <w:delText>ons</w:delText>
        </w:r>
        <w:r w:rsidDel="00497479">
          <w:rPr>
            <w:rFonts w:ascii="Times New Roman" w:hAnsi="Times New Roman" w:cs="Times New Roman"/>
            <w:spacing w:val="24"/>
          </w:rPr>
          <w:delText xml:space="preserve"> </w:delText>
        </w:r>
        <w:r w:rsidDel="00497479">
          <w:rPr>
            <w:rFonts w:ascii="Times New Roman" w:hAnsi="Times New Roman" w:cs="Times New Roman"/>
          </w:rPr>
          <w:delText>of</w:delText>
        </w:r>
        <w:r w:rsidDel="00497479">
          <w:rPr>
            <w:rFonts w:ascii="Times New Roman" w:hAnsi="Times New Roman" w:cs="Times New Roman"/>
            <w:spacing w:val="23"/>
          </w:rPr>
          <w:delText xml:space="preserve"> </w:delText>
        </w:r>
        <w:r w:rsidDel="00497479">
          <w:rPr>
            <w:rFonts w:ascii="Times New Roman" w:hAnsi="Times New Roman" w:cs="Times New Roman"/>
          </w:rPr>
          <w:delText>s</w:delText>
        </w:r>
        <w:r w:rsidDel="00497479">
          <w:rPr>
            <w:rFonts w:ascii="Times New Roman" w:hAnsi="Times New Roman" w:cs="Times New Roman"/>
            <w:spacing w:val="-1"/>
          </w:rPr>
          <w:delText>ea</w:delText>
        </w:r>
        <w:r w:rsidDel="00497479">
          <w:rPr>
            <w:rFonts w:ascii="Times New Roman" w:hAnsi="Times New Roman" w:cs="Times New Roman"/>
          </w:rPr>
          <w:delText>son</w:delText>
        </w:r>
        <w:r w:rsidDel="00497479">
          <w:rPr>
            <w:rFonts w:ascii="Times New Roman" w:hAnsi="Times New Roman" w:cs="Times New Roman"/>
            <w:spacing w:val="-1"/>
          </w:rPr>
          <w:delText>a</w:delText>
        </w:r>
        <w:r w:rsidDel="00497479">
          <w:rPr>
            <w:rFonts w:ascii="Times New Roman" w:hAnsi="Times New Roman" w:cs="Times New Roman"/>
          </w:rPr>
          <w:delText>l</w:delText>
        </w:r>
        <w:r w:rsidDel="00497479">
          <w:rPr>
            <w:rFonts w:ascii="Times New Roman" w:hAnsi="Times New Roman" w:cs="Times New Roman"/>
            <w:spacing w:val="25"/>
          </w:rPr>
          <w:delText xml:space="preserve"> </w:delText>
        </w:r>
      </w:del>
      <w:r>
        <w:rPr>
          <w:rFonts w:ascii="Times New Roman" w:hAnsi="Times New Roman" w:cs="Times New Roman"/>
          <w:spacing w:val="-1"/>
        </w:rPr>
        <w:t>fr</w:t>
      </w:r>
      <w:r>
        <w:rPr>
          <w:rFonts w:ascii="Times New Roman" w:hAnsi="Times New Roman" w:cs="Times New Roman"/>
          <w:spacing w:val="1"/>
        </w:rPr>
        <w:t>e</w:t>
      </w:r>
      <w:r>
        <w:rPr>
          <w:rFonts w:ascii="Times New Roman" w:hAnsi="Times New Roman" w:cs="Times New Roman"/>
          <w:spacing w:val="-1"/>
        </w:rPr>
        <w:t>e</w:t>
      </w:r>
      <w:r>
        <w:rPr>
          <w:rFonts w:ascii="Times New Roman" w:hAnsi="Times New Roman" w:cs="Times New Roman"/>
          <w:spacing w:val="2"/>
        </w:rPr>
        <w:t>z</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4"/>
        </w:rPr>
        <w:t xml:space="preserve"> </w:t>
      </w:r>
      <w:commentRangeStart w:id="40"/>
      <w:commentRangeStart w:id="41"/>
      <w:r>
        <w:rPr>
          <w:rFonts w:ascii="Times New Roman" w:hAnsi="Times New Roman" w:cs="Times New Roman"/>
        </w:rPr>
        <w:t>th</w:t>
      </w:r>
      <w:r>
        <w:rPr>
          <w:rFonts w:ascii="Times New Roman" w:hAnsi="Times New Roman" w:cs="Times New Roman"/>
          <w:spacing w:val="-1"/>
        </w:rPr>
        <w:t>aw</w:t>
      </w:r>
      <w:r>
        <w:rPr>
          <w:rFonts w:ascii="Times New Roman" w:hAnsi="Times New Roman" w:cs="Times New Roman"/>
        </w:rPr>
        <w:t>i</w:t>
      </w:r>
      <w:r>
        <w:rPr>
          <w:rFonts w:ascii="Times New Roman" w:hAnsi="Times New Roman" w:cs="Times New Roman"/>
          <w:spacing w:val="2"/>
        </w:rPr>
        <w:t>n</w:t>
      </w:r>
      <w:r>
        <w:rPr>
          <w:rFonts w:ascii="Times New Roman" w:hAnsi="Times New Roman" w:cs="Times New Roman"/>
          <w:spacing w:val="-2"/>
        </w:rPr>
        <w:t>g</w:t>
      </w:r>
      <w:commentRangeEnd w:id="40"/>
      <w:r w:rsidR="00497479">
        <w:rPr>
          <w:rStyle w:val="CommentReference"/>
        </w:rPr>
        <w:commentReference w:id="40"/>
      </w:r>
      <w:commentRangeEnd w:id="41"/>
      <w:r w:rsidR="009E23A9">
        <w:rPr>
          <w:rStyle w:val="CommentReference"/>
        </w:rPr>
        <w:commentReference w:id="41"/>
      </w:r>
      <w:r>
        <w:rPr>
          <w:rFonts w:ascii="Times New Roman" w:hAnsi="Times New Roman" w:cs="Times New Roman"/>
        </w:rPr>
        <w:t>.</w:t>
      </w:r>
    </w:p>
    <w:p w14:paraId="7A2818B0"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6F4819EF"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35             </w:t>
      </w:r>
      <w:r>
        <w:rPr>
          <w:rFonts w:ascii="Times New Roman" w:hAnsi="Times New Roman" w:cs="Times New Roman"/>
          <w:spacing w:val="12"/>
        </w:rPr>
        <w:t xml:space="preserve"> </w:t>
      </w:r>
      <w:r>
        <w:rPr>
          <w:rFonts w:ascii="Times New Roman" w:hAnsi="Times New Roman" w:cs="Times New Roman"/>
        </w:rPr>
        <w:t>Th</w:t>
      </w:r>
      <w:r>
        <w:rPr>
          <w:rFonts w:ascii="Times New Roman" w:hAnsi="Times New Roman" w:cs="Times New Roman"/>
          <w:spacing w:val="-1"/>
        </w:rPr>
        <w:t>e</w:t>
      </w:r>
      <w:r>
        <w:rPr>
          <w:rFonts w:ascii="Times New Roman" w:hAnsi="Times New Roman" w:cs="Times New Roman"/>
        </w:rPr>
        <w:t>se</w:t>
      </w:r>
      <w:r>
        <w:rPr>
          <w:rFonts w:ascii="Times New Roman" w:hAnsi="Times New Roman" w:cs="Times New Roman"/>
          <w:spacing w:val="35"/>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2"/>
        </w:rPr>
        <w:t>d</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36"/>
        </w:rPr>
        <w:t xml:space="preserve"> </w:t>
      </w:r>
      <w:r>
        <w:rPr>
          <w:rFonts w:ascii="Times New Roman" w:hAnsi="Times New Roman" w:cs="Times New Roman"/>
          <w:spacing w:val="1"/>
        </w:rPr>
        <w:t>a</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37"/>
        </w:rPr>
        <w:t xml:space="preserve"> </w:t>
      </w:r>
      <w:r>
        <w:rPr>
          <w:rFonts w:ascii="Times New Roman" w:hAnsi="Times New Roman" w:cs="Times New Roman"/>
          <w:spacing w:val="-1"/>
        </w:rPr>
        <w:t>c</w:t>
      </w:r>
      <w:r>
        <w:rPr>
          <w:rFonts w:ascii="Times New Roman" w:hAnsi="Times New Roman" w:cs="Times New Roman"/>
          <w:spacing w:val="2"/>
        </w:rPr>
        <w:t>o</w:t>
      </w:r>
      <w:r>
        <w:rPr>
          <w:rFonts w:ascii="Times New Roman" w:hAnsi="Times New Roman" w:cs="Times New Roman"/>
        </w:rPr>
        <w:t>ns</w:t>
      </w:r>
      <w:r>
        <w:rPr>
          <w:rFonts w:ascii="Times New Roman" w:hAnsi="Times New Roman" w:cs="Times New Roman"/>
          <w:spacing w:val="1"/>
        </w:rPr>
        <w:t>i</w:t>
      </w:r>
      <w:r>
        <w:rPr>
          <w:rFonts w:ascii="Times New Roman" w:hAnsi="Times New Roman" w:cs="Times New Roman"/>
        </w:rPr>
        <w:t>d</w:t>
      </w:r>
      <w:r>
        <w:rPr>
          <w:rFonts w:ascii="Times New Roman" w:hAnsi="Times New Roman" w:cs="Times New Roman"/>
          <w:spacing w:val="-1"/>
        </w:rPr>
        <w:t>ere</w:t>
      </w:r>
      <w:r>
        <w:rPr>
          <w:rFonts w:ascii="Times New Roman" w:hAnsi="Times New Roman" w:cs="Times New Roman"/>
        </w:rPr>
        <w:t>d</w:t>
      </w:r>
      <w:r>
        <w:rPr>
          <w:rFonts w:ascii="Times New Roman" w:hAnsi="Times New Roman" w:cs="Times New Roman"/>
          <w:spacing w:val="36"/>
        </w:rPr>
        <w:t xml:space="preserve"> </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38"/>
        </w:rPr>
        <w:t xml:space="preserve"> </w:t>
      </w:r>
      <w:r>
        <w:rPr>
          <w:rFonts w:ascii="Times New Roman" w:hAnsi="Times New Roman" w:cs="Times New Roman"/>
          <w:spacing w:val="-1"/>
        </w:rPr>
        <w:t>e</w:t>
      </w:r>
      <w:r>
        <w:rPr>
          <w:rFonts w:ascii="Times New Roman" w:hAnsi="Times New Roman" w:cs="Times New Roman"/>
          <w:spacing w:val="2"/>
        </w:rPr>
        <w:t>x</w:t>
      </w:r>
      <w:r>
        <w:rPr>
          <w:rFonts w:ascii="Times New Roman" w:hAnsi="Times New Roman" w:cs="Times New Roman"/>
          <w:spacing w:val="-1"/>
        </w:rPr>
        <w:t>ce</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39"/>
        </w:rPr>
        <w:t xml:space="preserve"> </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o</w:t>
      </w:r>
      <w:r>
        <w:rPr>
          <w:rFonts w:ascii="Times New Roman" w:hAnsi="Times New Roman" w:cs="Times New Roman"/>
          <w:spacing w:val="1"/>
        </w:rPr>
        <w:t>m</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ph</w:t>
      </w:r>
      <w:r>
        <w:rPr>
          <w:rFonts w:ascii="Times New Roman" w:hAnsi="Times New Roman" w:cs="Times New Roman"/>
          <w:spacing w:val="1"/>
        </w:rPr>
        <w:t>i</w:t>
      </w:r>
      <w:r>
        <w:rPr>
          <w:rFonts w:ascii="Times New Roman" w:hAnsi="Times New Roman" w:cs="Times New Roman"/>
        </w:rPr>
        <w:t>c</w:t>
      </w:r>
      <w:r>
        <w:rPr>
          <w:rFonts w:ascii="Times New Roman" w:hAnsi="Times New Roman" w:cs="Times New Roman"/>
          <w:spacing w:val="35"/>
        </w:rPr>
        <w:t xml:space="preserve"> </w:t>
      </w:r>
      <w:r>
        <w:rPr>
          <w:rFonts w:ascii="Times New Roman" w:hAnsi="Times New Roman" w:cs="Times New Roman"/>
          <w:spacing w:val="-1"/>
        </w:rPr>
        <w:t>e</w:t>
      </w:r>
      <w:r>
        <w:rPr>
          <w:rFonts w:ascii="Times New Roman" w:hAnsi="Times New Roman" w:cs="Times New Roman"/>
          <w:spacing w:val="2"/>
        </w:rPr>
        <w:t>x</w:t>
      </w:r>
      <w:r>
        <w:rPr>
          <w:rFonts w:ascii="Times New Roman" w:hAnsi="Times New Roman" w:cs="Times New Roman"/>
          <w:spacing w:val="-1"/>
        </w:rPr>
        <w:t>a</w:t>
      </w:r>
      <w:r>
        <w:rPr>
          <w:rFonts w:ascii="Times New Roman" w:hAnsi="Times New Roman" w:cs="Times New Roman"/>
          <w:spacing w:val="1"/>
        </w:rPr>
        <w:t>m</w:t>
      </w:r>
      <w:r>
        <w:rPr>
          <w:rFonts w:ascii="Times New Roman" w:hAnsi="Times New Roman" w:cs="Times New Roman"/>
        </w:rPr>
        <w:t>p</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35"/>
        </w:rPr>
        <w:t xml:space="preserve"> </w:t>
      </w:r>
      <w:r>
        <w:rPr>
          <w:rFonts w:ascii="Times New Roman" w:hAnsi="Times New Roman" w:cs="Times New Roman"/>
        </w:rPr>
        <w:t>of</w:t>
      </w:r>
      <w:r>
        <w:rPr>
          <w:rFonts w:ascii="Times New Roman" w:hAnsi="Times New Roman" w:cs="Times New Roman"/>
          <w:spacing w:val="35"/>
        </w:rPr>
        <w:t xml:space="preserve"> </w:t>
      </w:r>
      <w:r>
        <w:rPr>
          <w:rFonts w:ascii="Times New Roman" w:hAnsi="Times New Roman" w:cs="Times New Roman"/>
          <w:spacing w:val="3"/>
        </w:rPr>
        <w:t>s</w:t>
      </w:r>
      <w:r>
        <w:rPr>
          <w:rFonts w:ascii="Times New Roman" w:hAnsi="Times New Roman" w:cs="Times New Roman"/>
          <w:spacing w:val="1"/>
        </w:rPr>
        <w:t>el</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2"/>
        </w:rPr>
        <w:t>r</w:t>
      </w:r>
      <w:r>
        <w:rPr>
          <w:rFonts w:ascii="Times New Roman" w:hAnsi="Times New Roman" w:cs="Times New Roman"/>
          <w:spacing w:val="-2"/>
        </w:rPr>
        <w:t>g</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
        </w:rPr>
        <w:t>iz</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36"/>
        </w:rPr>
        <w:t xml:space="preserve"> </w:t>
      </w:r>
      <w:r>
        <w:rPr>
          <w:rFonts w:ascii="Times New Roman" w:hAnsi="Times New Roman" w:cs="Times New Roman"/>
          <w:spacing w:val="-1"/>
        </w:rPr>
        <w:t>a</w:t>
      </w:r>
      <w:r>
        <w:rPr>
          <w:rFonts w:ascii="Times New Roman" w:hAnsi="Times New Roman" w:cs="Times New Roman"/>
        </w:rPr>
        <w:t>nd</w:t>
      </w:r>
    </w:p>
    <w:p w14:paraId="3C17EBB9"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7CBAE275"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36             </w:t>
      </w:r>
      <w:r>
        <w:rPr>
          <w:rFonts w:ascii="Times New Roman" w:hAnsi="Times New Roman" w:cs="Times New Roman"/>
          <w:spacing w:val="12"/>
        </w:rPr>
        <w:t xml:space="preserve"> </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spacing w:val="2"/>
        </w:rPr>
        <w:t>n</w:t>
      </w:r>
      <w:r>
        <w:rPr>
          <w:rFonts w:ascii="Times New Roman" w:hAnsi="Times New Roman" w:cs="Times New Roman"/>
          <w:spacing w:val="-1"/>
        </w:rPr>
        <w:t>c</w:t>
      </w:r>
      <w:r>
        <w:rPr>
          <w:rFonts w:ascii="Times New Roman" w:hAnsi="Times New Roman" w:cs="Times New Roman"/>
        </w:rPr>
        <w:t>e</w:t>
      </w:r>
      <w:r>
        <w:rPr>
          <w:rFonts w:ascii="Times New Roman" w:hAnsi="Times New Roman" w:cs="Times New Roman"/>
          <w:spacing w:val="35"/>
        </w:rPr>
        <w:t xml:space="preserve"> </w:t>
      </w:r>
      <w:r>
        <w:rPr>
          <w:rFonts w:ascii="Times New Roman" w:hAnsi="Times New Roman" w:cs="Times New Roman"/>
        </w:rPr>
        <w:t>in</w:t>
      </w:r>
      <w:r>
        <w:rPr>
          <w:rFonts w:ascii="Times New Roman" w:hAnsi="Times New Roman" w:cs="Times New Roman"/>
          <w:spacing w:val="38"/>
        </w:rPr>
        <w:t xml:space="preserve"> </w:t>
      </w:r>
      <w:r>
        <w:rPr>
          <w:rFonts w:ascii="Times New Roman" w:hAnsi="Times New Roman" w:cs="Times New Roman"/>
          <w:spacing w:val="-1"/>
        </w:rPr>
        <w:t>c</w:t>
      </w:r>
      <w:r>
        <w:rPr>
          <w:rFonts w:ascii="Times New Roman" w:hAnsi="Times New Roman" w:cs="Times New Roman"/>
        </w:rPr>
        <w:t>ompl</w:t>
      </w:r>
      <w:r>
        <w:rPr>
          <w:rFonts w:ascii="Times New Roman" w:hAnsi="Times New Roman" w:cs="Times New Roman"/>
          <w:spacing w:val="-1"/>
        </w:rPr>
        <w:t>e</w:t>
      </w:r>
      <w:r>
        <w:rPr>
          <w:rFonts w:ascii="Times New Roman" w:hAnsi="Times New Roman" w:cs="Times New Roman"/>
        </w:rPr>
        <w:t>x</w:t>
      </w:r>
      <w:r>
        <w:rPr>
          <w:rFonts w:ascii="Times New Roman" w:hAnsi="Times New Roman" w:cs="Times New Roman"/>
          <w:spacing w:val="38"/>
        </w:rPr>
        <w:t xml:space="preserve"> </w:t>
      </w:r>
      <w:r>
        <w:rPr>
          <w:rFonts w:ascii="Times New Roman" w:hAnsi="Times New Roman" w:cs="Times New Roman"/>
        </w:rPr>
        <w:t>s</w:t>
      </w:r>
      <w:r>
        <w:rPr>
          <w:rFonts w:ascii="Times New Roman" w:hAnsi="Times New Roman" w:cs="Times New Roman"/>
          <w:spacing w:val="-5"/>
        </w:rPr>
        <w:t>y</w:t>
      </w:r>
      <w:r>
        <w:rPr>
          <w:rFonts w:ascii="Times New Roman" w:hAnsi="Times New Roman" w:cs="Times New Roman"/>
          <w:spacing w:val="3"/>
        </w:rPr>
        <w:t>s</w:t>
      </w:r>
      <w:r>
        <w:rPr>
          <w:rFonts w:ascii="Times New Roman" w:hAnsi="Times New Roman" w:cs="Times New Roman"/>
        </w:rPr>
        <w:t>t</w:t>
      </w:r>
      <w:r>
        <w:rPr>
          <w:rFonts w:ascii="Times New Roman" w:hAnsi="Times New Roman" w:cs="Times New Roman"/>
          <w:spacing w:val="-1"/>
        </w:rPr>
        <w:t>e</w:t>
      </w:r>
      <w:r>
        <w:rPr>
          <w:rFonts w:ascii="Times New Roman" w:hAnsi="Times New Roman" w:cs="Times New Roman"/>
        </w:rPr>
        <w:t>ms</w:t>
      </w:r>
      <w:r>
        <w:rPr>
          <w:rFonts w:ascii="Times New Roman" w:hAnsi="Times New Roman" w:cs="Times New Roman"/>
          <w:spacing w:val="36"/>
        </w:rPr>
        <w:t xml:space="preserve"> </w:t>
      </w:r>
      <w:r>
        <w:rPr>
          <w:rFonts w:ascii="Times New Roman" w:hAnsi="Times New Roman" w:cs="Times New Roman"/>
          <w:spacing w:val="2"/>
        </w:rPr>
        <w:t>(</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36"/>
        </w:rPr>
        <w:t xml:space="preserve"> </w:t>
      </w:r>
      <w:r>
        <w:rPr>
          <w:rFonts w:ascii="Times New Roman" w:hAnsi="Times New Roman" w:cs="Times New Roman"/>
          <w:spacing w:val="2"/>
        </w:rPr>
        <w:t>K</w:t>
      </w:r>
      <w:r>
        <w:rPr>
          <w:rFonts w:ascii="Times New Roman" w:hAnsi="Times New Roman" w:cs="Times New Roman"/>
          <w:spacing w:val="-1"/>
        </w:rPr>
        <w:t>e</w:t>
      </w:r>
      <w:r>
        <w:rPr>
          <w:rFonts w:ascii="Times New Roman" w:hAnsi="Times New Roman" w:cs="Times New Roman"/>
        </w:rPr>
        <w:t>ss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38"/>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39"/>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36"/>
        </w:rPr>
        <w:t xml:space="preserve"> </w:t>
      </w:r>
      <w:r>
        <w:rPr>
          <w:rFonts w:ascii="Times New Roman" w:hAnsi="Times New Roman" w:cs="Times New Roman"/>
        </w:rPr>
        <w:t>2001;</w:t>
      </w:r>
      <w:r>
        <w:rPr>
          <w:rFonts w:ascii="Times New Roman" w:hAnsi="Times New Roman" w:cs="Times New Roman"/>
          <w:spacing w:val="37"/>
        </w:rPr>
        <w:t xml:space="preserve"> </w:t>
      </w:r>
      <w:r>
        <w:rPr>
          <w:rFonts w:ascii="Times New Roman" w:hAnsi="Times New Roman" w:cs="Times New Roman"/>
          <w:spacing w:val="-1"/>
        </w:rPr>
        <w:t>Ke</w:t>
      </w:r>
      <w:r>
        <w:rPr>
          <w:rFonts w:ascii="Times New Roman" w:hAnsi="Times New Roman" w:cs="Times New Roman"/>
        </w:rPr>
        <w:t>ss</w:t>
      </w:r>
      <w:r>
        <w:rPr>
          <w:rFonts w:ascii="Times New Roman" w:hAnsi="Times New Roman" w:cs="Times New Roman"/>
          <w:spacing w:val="1"/>
        </w:rPr>
        <w:t>le</w:t>
      </w:r>
      <w:r>
        <w:rPr>
          <w:rFonts w:ascii="Times New Roman" w:hAnsi="Times New Roman" w:cs="Times New Roman"/>
        </w:rPr>
        <w:t>r</w:t>
      </w:r>
      <w:r>
        <w:rPr>
          <w:rFonts w:ascii="Times New Roman" w:hAnsi="Times New Roman" w:cs="Times New Roman"/>
          <w:spacing w:val="35"/>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41"/>
        </w:rPr>
        <w:t xml:space="preserve"> </w:t>
      </w:r>
      <w:r>
        <w:rPr>
          <w:rFonts w:ascii="Times New Roman" w:hAnsi="Times New Roman" w:cs="Times New Roman"/>
          <w:spacing w:val="1"/>
        </w:rPr>
        <w:t>W</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er</w:t>
      </w:r>
      <w:r>
        <w:rPr>
          <w:rFonts w:ascii="Times New Roman" w:hAnsi="Times New Roman" w:cs="Times New Roman"/>
        </w:rPr>
        <w:t>,</w:t>
      </w:r>
      <w:r>
        <w:rPr>
          <w:rFonts w:ascii="Times New Roman" w:hAnsi="Times New Roman" w:cs="Times New Roman"/>
          <w:spacing w:val="36"/>
        </w:rPr>
        <w:t xml:space="preserve"> </w:t>
      </w:r>
      <w:r>
        <w:rPr>
          <w:rFonts w:ascii="Times New Roman" w:hAnsi="Times New Roman" w:cs="Times New Roman"/>
        </w:rPr>
        <w:t>2003</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38"/>
        </w:rPr>
        <w:t xml:space="preserve"> </w:t>
      </w:r>
      <w:r>
        <w:rPr>
          <w:rFonts w:ascii="Times New Roman" w:hAnsi="Times New Roman" w:cs="Times New Roman"/>
        </w:rPr>
        <w:t>The</w:t>
      </w:r>
    </w:p>
    <w:p w14:paraId="288EA2EF"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030D6B31"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37             </w:t>
      </w:r>
      <w:r>
        <w:rPr>
          <w:rFonts w:ascii="Times New Roman" w:hAnsi="Times New Roman" w:cs="Times New Roman"/>
          <w:spacing w:val="12"/>
        </w:rPr>
        <w:t xml:space="preserve"> </w:t>
      </w:r>
      <w:r>
        <w:rPr>
          <w:rFonts w:ascii="Times New Roman" w:hAnsi="Times New Roman" w:cs="Times New Roman"/>
          <w:spacing w:val="1"/>
        </w:rPr>
        <w:t>m</w:t>
      </w:r>
      <w:r>
        <w:rPr>
          <w:rFonts w:ascii="Times New Roman" w:hAnsi="Times New Roman" w:cs="Times New Roman"/>
        </w:rPr>
        <w:t>ost</w:t>
      </w:r>
      <w:r>
        <w:rPr>
          <w:rFonts w:ascii="Times New Roman" w:hAnsi="Times New Roman" w:cs="Times New Roman"/>
          <w:spacing w:val="5"/>
        </w:rPr>
        <w:t xml:space="preserve"> </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1"/>
        </w:rPr>
        <w:t>mi</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5"/>
        </w:rPr>
        <w:t xml:space="preserve"> </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5"/>
        </w:rPr>
        <w:t xml:space="preserve"> </w:t>
      </w:r>
      <w:r>
        <w:rPr>
          <w:rFonts w:ascii="Times New Roman" w:hAnsi="Times New Roman" w:cs="Times New Roman"/>
        </w:rPr>
        <w:t>of</w:t>
      </w:r>
      <w:r>
        <w:rPr>
          <w:rFonts w:ascii="Times New Roman" w:hAnsi="Times New Roman" w:cs="Times New Roman"/>
          <w:spacing w:val="6"/>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5"/>
        </w:rPr>
        <w:t xml:space="preserve"> </w:t>
      </w:r>
      <w:r>
        <w:rPr>
          <w:rFonts w:ascii="Times New Roman" w:hAnsi="Times New Roman" w:cs="Times New Roman"/>
          <w:spacing w:val="3"/>
        </w:rPr>
        <w:t>t</w:t>
      </w:r>
      <w:r>
        <w:rPr>
          <w:rFonts w:ascii="Times New Roman" w:hAnsi="Times New Roman" w:cs="Times New Roman"/>
          <w:spacing w:val="-5"/>
        </w:rPr>
        <w:t>y</w:t>
      </w:r>
      <w:r>
        <w:rPr>
          <w:rFonts w:ascii="Times New Roman" w:hAnsi="Times New Roman" w:cs="Times New Roman"/>
        </w:rPr>
        <w:t>pe</w:t>
      </w:r>
      <w:r>
        <w:rPr>
          <w:rFonts w:ascii="Times New Roman" w:hAnsi="Times New Roman" w:cs="Times New Roman"/>
          <w:spacing w:val="6"/>
        </w:rPr>
        <w:t xml:space="preserve"> </w:t>
      </w:r>
      <w:r>
        <w:rPr>
          <w:rFonts w:ascii="Times New Roman" w:hAnsi="Times New Roman" w:cs="Times New Roman"/>
          <w:spacing w:val="-1"/>
        </w:rPr>
        <w:t>ar</w:t>
      </w:r>
      <w:r>
        <w:rPr>
          <w:rFonts w:ascii="Times New Roman" w:hAnsi="Times New Roman" w:cs="Times New Roman"/>
        </w:rPr>
        <w:t>e</w:t>
      </w:r>
      <w:r>
        <w:rPr>
          <w:rFonts w:ascii="Times New Roman" w:hAnsi="Times New Roman" w:cs="Times New Roman"/>
          <w:spacing w:val="6"/>
        </w:rPr>
        <w:t xml:space="preserve"> </w:t>
      </w:r>
      <w:r>
        <w:rPr>
          <w:rFonts w:ascii="Times New Roman" w:hAnsi="Times New Roman" w:cs="Times New Roman"/>
          <w:spacing w:val="-1"/>
        </w:rPr>
        <w:t>f</w:t>
      </w:r>
      <w:r>
        <w:rPr>
          <w:rFonts w:ascii="Times New Roman" w:hAnsi="Times New Roman" w:cs="Times New Roman"/>
        </w:rPr>
        <w:t>ound</w:t>
      </w:r>
      <w:r>
        <w:rPr>
          <w:rFonts w:ascii="Times New Roman" w:hAnsi="Times New Roman" w:cs="Times New Roman"/>
          <w:spacing w:val="5"/>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5"/>
        </w:rPr>
        <w:t xml:space="preserve"> </w:t>
      </w:r>
      <w:r>
        <w:rPr>
          <w:rFonts w:ascii="Times New Roman" w:hAnsi="Times New Roman" w:cs="Times New Roman"/>
          <w:spacing w:val="1"/>
        </w:rPr>
        <w:t>t</w:t>
      </w:r>
      <w:r>
        <w:rPr>
          <w:rFonts w:ascii="Times New Roman" w:hAnsi="Times New Roman" w:cs="Times New Roman"/>
          <w:spacing w:val="2"/>
        </w:rPr>
        <w:t>h</w:t>
      </w:r>
      <w:r>
        <w:rPr>
          <w:rFonts w:ascii="Times New Roman" w:hAnsi="Times New Roman" w:cs="Times New Roman"/>
        </w:rPr>
        <w:t>e</w:t>
      </w:r>
      <w:r>
        <w:rPr>
          <w:rFonts w:ascii="Times New Roman" w:hAnsi="Times New Roman" w:cs="Times New Roman"/>
          <w:spacing w:val="4"/>
        </w:rPr>
        <w:t xml:space="preserve"> </w:t>
      </w:r>
      <w:r>
        <w:rPr>
          <w:rFonts w:ascii="Times New Roman" w:hAnsi="Times New Roman" w:cs="Times New Roman"/>
          <w:spacing w:val="-1"/>
        </w:rPr>
        <w:t>ac</w:t>
      </w:r>
      <w:r>
        <w:rPr>
          <w:rFonts w:ascii="Times New Roman" w:hAnsi="Times New Roman" w:cs="Times New Roman"/>
          <w:spacing w:val="1"/>
        </w:rPr>
        <w:t>ti</w:t>
      </w:r>
      <w:r>
        <w:rPr>
          <w:rFonts w:ascii="Times New Roman" w:hAnsi="Times New Roman" w:cs="Times New Roman"/>
        </w:rPr>
        <w:t>ve</w:t>
      </w:r>
      <w:r>
        <w:rPr>
          <w:rFonts w:ascii="Times New Roman" w:hAnsi="Times New Roman" w:cs="Times New Roman"/>
          <w:spacing w:val="6"/>
        </w:rPr>
        <w:t xml:space="preserve"> </w:t>
      </w:r>
      <w:r>
        <w:rPr>
          <w:rFonts w:ascii="Times New Roman" w:hAnsi="Times New Roman" w:cs="Times New Roman"/>
          <w:spacing w:val="1"/>
        </w:rPr>
        <w:t>l</w:t>
      </w:r>
      <w:r>
        <w:rPr>
          <w:rFonts w:ascii="Times New Roman" w:hAnsi="Times New Roman" w:cs="Times New Roman"/>
          <w:spacing w:val="4"/>
        </w:rPr>
        <w:t>a</w:t>
      </w:r>
      <w:r>
        <w:rPr>
          <w:rFonts w:ascii="Times New Roman" w:hAnsi="Times New Roman" w:cs="Times New Roman"/>
          <w:spacing w:val="-5"/>
        </w:rPr>
        <w:t>y</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6"/>
        </w:rPr>
        <w:t xml:space="preserve"> </w:t>
      </w:r>
      <w:r>
        <w:rPr>
          <w:rFonts w:ascii="Times New Roman" w:hAnsi="Times New Roman" w:cs="Times New Roman"/>
        </w:rPr>
        <w:t>of</w:t>
      </w:r>
      <w:r>
        <w:rPr>
          <w:rFonts w:ascii="Times New Roman" w:hAnsi="Times New Roman" w:cs="Times New Roman"/>
          <w:spacing w:val="4"/>
        </w:rPr>
        <w:t xml:space="preserve"> </w:t>
      </w:r>
      <w:r>
        <w:rPr>
          <w:rFonts w:ascii="Times New Roman" w:hAnsi="Times New Roman" w:cs="Times New Roman"/>
          <w:spacing w:val="2"/>
        </w:rPr>
        <w:t>A</w:t>
      </w:r>
      <w:r>
        <w:rPr>
          <w:rFonts w:ascii="Times New Roman" w:hAnsi="Times New Roman" w:cs="Times New Roman"/>
          <w:spacing w:val="-1"/>
        </w:rPr>
        <w:t>rc</w:t>
      </w:r>
      <w:r>
        <w:rPr>
          <w:rFonts w:ascii="Times New Roman" w:hAnsi="Times New Roman" w:cs="Times New Roman"/>
        </w:rPr>
        <w:t>tic</w:t>
      </w:r>
      <w:r>
        <w:rPr>
          <w:rFonts w:ascii="Times New Roman" w:hAnsi="Times New Roman" w:cs="Times New Roman"/>
          <w:spacing w:val="4"/>
        </w:rPr>
        <w:t xml:space="preserve"> </w:t>
      </w:r>
      <w:r>
        <w:rPr>
          <w:rFonts w:ascii="Times New Roman" w:hAnsi="Times New Roman" w:cs="Times New Roman"/>
          <w:spacing w:val="2"/>
        </w:rPr>
        <w:t>o</w:t>
      </w:r>
      <w:r>
        <w:rPr>
          <w:rFonts w:ascii="Times New Roman" w:hAnsi="Times New Roman" w:cs="Times New Roman"/>
        </w:rPr>
        <w:t>r</w:t>
      </w:r>
      <w:r>
        <w:rPr>
          <w:rFonts w:ascii="Times New Roman" w:hAnsi="Times New Roman" w:cs="Times New Roman"/>
          <w:spacing w:val="4"/>
        </w:rPr>
        <w:t xml:space="preserve"> </w:t>
      </w:r>
      <w:r>
        <w:rPr>
          <w:rFonts w:ascii="Times New Roman" w:hAnsi="Times New Roman" w:cs="Times New Roman"/>
          <w:spacing w:val="-1"/>
        </w:rPr>
        <w:t>A</w:t>
      </w:r>
      <w:r>
        <w:rPr>
          <w:rFonts w:ascii="Times New Roman" w:hAnsi="Times New Roman" w:cs="Times New Roman"/>
        </w:rPr>
        <w:t>nt</w:t>
      </w:r>
      <w:r>
        <w:rPr>
          <w:rFonts w:ascii="Times New Roman" w:hAnsi="Times New Roman" w:cs="Times New Roman"/>
          <w:spacing w:val="-1"/>
        </w:rPr>
        <w:t>a</w:t>
      </w:r>
      <w:r>
        <w:rPr>
          <w:rFonts w:ascii="Times New Roman" w:hAnsi="Times New Roman" w:cs="Times New Roman"/>
          <w:spacing w:val="2"/>
        </w:rPr>
        <w:t>r</w:t>
      </w:r>
      <w:r>
        <w:rPr>
          <w:rFonts w:ascii="Times New Roman" w:hAnsi="Times New Roman" w:cs="Times New Roman"/>
          <w:spacing w:val="-1"/>
        </w:rPr>
        <w:t>c</w:t>
      </w:r>
      <w:r>
        <w:rPr>
          <w:rFonts w:ascii="Times New Roman" w:hAnsi="Times New Roman" w:cs="Times New Roman"/>
        </w:rPr>
        <w:t>tic</w:t>
      </w:r>
      <w:r>
        <w:rPr>
          <w:rFonts w:ascii="Times New Roman" w:hAnsi="Times New Roman" w:cs="Times New Roman"/>
          <w:spacing w:val="4"/>
        </w:rPr>
        <w:t xml:space="preserve"> </w:t>
      </w:r>
      <w:r>
        <w:rPr>
          <w:rFonts w:ascii="Times New Roman" w:hAnsi="Times New Roman" w:cs="Times New Roman"/>
        </w:rPr>
        <w:t>lo</w:t>
      </w:r>
      <w:r>
        <w:rPr>
          <w:rFonts w:ascii="Times New Roman" w:hAnsi="Times New Roman" w:cs="Times New Roman"/>
          <w:spacing w:val="-1"/>
        </w:rPr>
        <w:t>w</w:t>
      </w:r>
      <w:r>
        <w:rPr>
          <w:rFonts w:ascii="Times New Roman" w:hAnsi="Times New Roman" w:cs="Times New Roman"/>
        </w:rPr>
        <w:t>l</w:t>
      </w:r>
      <w:r>
        <w:rPr>
          <w:rFonts w:ascii="Times New Roman" w:hAnsi="Times New Roman" w:cs="Times New Roman"/>
          <w:spacing w:val="-1"/>
        </w:rPr>
        <w:t>a</w:t>
      </w:r>
      <w:r>
        <w:rPr>
          <w:rFonts w:ascii="Times New Roman" w:hAnsi="Times New Roman" w:cs="Times New Roman"/>
        </w:rPr>
        <w:t>nd</w:t>
      </w:r>
    </w:p>
    <w:p w14:paraId="34D5EB67"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0DB49588" w14:textId="37949A10"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38             </w:t>
      </w:r>
      <w:r>
        <w:rPr>
          <w:rFonts w:ascii="Times New Roman" w:hAnsi="Times New Roman" w:cs="Times New Roman"/>
          <w:spacing w:val="12"/>
        </w:rPr>
        <w:t xml:space="preserve"> </w:t>
      </w:r>
      <w:r>
        <w:rPr>
          <w:rFonts w:ascii="Times New Roman" w:hAnsi="Times New Roman" w:cs="Times New Roman"/>
        </w:rPr>
        <w:t>p</w:t>
      </w:r>
      <w:r>
        <w:rPr>
          <w:rFonts w:ascii="Times New Roman" w:hAnsi="Times New Roman" w:cs="Times New Roman"/>
          <w:spacing w:val="-1"/>
        </w:rPr>
        <w:t>er</w:t>
      </w:r>
      <w:r>
        <w:rPr>
          <w:rFonts w:ascii="Times New Roman" w:hAnsi="Times New Roman" w:cs="Times New Roman"/>
          <w:spacing w:val="1"/>
        </w:rPr>
        <w:t>m</w:t>
      </w:r>
      <w:r>
        <w:rPr>
          <w:rFonts w:ascii="Times New Roman" w:hAnsi="Times New Roman" w:cs="Times New Roman"/>
          <w:spacing w:val="-1"/>
        </w:rPr>
        <w:t>afr</w:t>
      </w:r>
      <w:r>
        <w:rPr>
          <w:rFonts w:ascii="Times New Roman" w:hAnsi="Times New Roman" w:cs="Times New Roman"/>
        </w:rPr>
        <w:t>os</w:t>
      </w:r>
      <w:r>
        <w:rPr>
          <w:rFonts w:ascii="Times New Roman" w:hAnsi="Times New Roman" w:cs="Times New Roman"/>
          <w:spacing w:val="1"/>
        </w:rPr>
        <w:t>t</w:t>
      </w:r>
      <w:r>
        <w:rPr>
          <w:rFonts w:ascii="Times New Roman" w:hAnsi="Times New Roman" w:cs="Times New Roman"/>
        </w:rPr>
        <w:t xml:space="preserve">, </w:t>
      </w:r>
      <w:del w:id="42" w:author="Bernard Hallet" w:date="2013-12-15T12:44:00Z">
        <w:r w:rsidDel="00833C2B">
          <w:rPr>
            <w:rFonts w:ascii="Times New Roman" w:hAnsi="Times New Roman" w:cs="Times New Roman"/>
            <w:spacing w:val="5"/>
          </w:rPr>
          <w:delText xml:space="preserve"> </w:delText>
        </w:r>
      </w:del>
      <w:r>
        <w:rPr>
          <w:rFonts w:ascii="Times New Roman" w:hAnsi="Times New Roman" w:cs="Times New Roman"/>
          <w:spacing w:val="-1"/>
        </w:rPr>
        <w:t>w</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rPr>
        <w:t xml:space="preserve">e </w:t>
      </w:r>
      <w:r>
        <w:rPr>
          <w:rFonts w:ascii="Times New Roman" w:hAnsi="Times New Roman" w:cs="Times New Roman"/>
          <w:spacing w:val="1"/>
        </w:rPr>
        <w:t xml:space="preserve"> t</w:t>
      </w:r>
      <w:r>
        <w:rPr>
          <w:rFonts w:ascii="Times New Roman" w:hAnsi="Times New Roman" w:cs="Times New Roman"/>
        </w:rPr>
        <w:t xml:space="preserve">he </w:t>
      </w:r>
      <w:r>
        <w:rPr>
          <w:rFonts w:ascii="Times New Roman" w:hAnsi="Times New Roman" w:cs="Times New Roman"/>
          <w:spacing w:val="4"/>
        </w:rPr>
        <w:t xml:space="preserve"> </w:t>
      </w:r>
      <w:r>
        <w:rPr>
          <w:rFonts w:ascii="Times New Roman" w:hAnsi="Times New Roman" w:cs="Times New Roman"/>
        </w:rPr>
        <w:t>p</w:t>
      </w:r>
      <w:r>
        <w:rPr>
          <w:rFonts w:ascii="Times New Roman" w:hAnsi="Times New Roman" w:cs="Times New Roman"/>
          <w:spacing w:val="-1"/>
        </w:rPr>
        <w:t>er</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spacing w:val="5"/>
        </w:rPr>
        <w:t>l</w:t>
      </w:r>
      <w:r>
        <w:rPr>
          <w:rFonts w:ascii="Times New Roman" w:hAnsi="Times New Roman" w:cs="Times New Roman"/>
        </w:rPr>
        <w:t>y</w:t>
      </w:r>
      <w:r>
        <w:rPr>
          <w:rFonts w:ascii="Times New Roman" w:hAnsi="Times New Roman" w:cs="Times New Roman"/>
          <w:spacing w:val="58"/>
        </w:rPr>
        <w:t xml:space="preserve"> </w:t>
      </w:r>
      <w:r>
        <w:rPr>
          <w:rFonts w:ascii="Times New Roman" w:hAnsi="Times New Roman" w:cs="Times New Roman"/>
          <w:spacing w:val="2"/>
        </w:rPr>
        <w:t>f</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1"/>
        </w:rPr>
        <w:t>z</w:t>
      </w:r>
      <w:r>
        <w:rPr>
          <w:rFonts w:ascii="Times New Roman" w:hAnsi="Times New Roman" w:cs="Times New Roman"/>
          <w:spacing w:val="-1"/>
        </w:rPr>
        <w:t>e</w:t>
      </w:r>
      <w:r>
        <w:rPr>
          <w:rFonts w:ascii="Times New Roman" w:hAnsi="Times New Roman" w:cs="Times New Roman"/>
        </w:rPr>
        <w:t xml:space="preserve">n </w:t>
      </w:r>
      <w:r>
        <w:rPr>
          <w:rFonts w:ascii="Times New Roman" w:hAnsi="Times New Roman" w:cs="Times New Roman"/>
          <w:spacing w:val="2"/>
        </w:rPr>
        <w:t xml:space="preserve"> </w:t>
      </w:r>
      <w:r>
        <w:rPr>
          <w:rFonts w:ascii="Times New Roman" w:hAnsi="Times New Roman" w:cs="Times New Roman"/>
        </w:rPr>
        <w:t>subsu</w:t>
      </w:r>
      <w:r>
        <w:rPr>
          <w:rFonts w:ascii="Times New Roman" w:hAnsi="Times New Roman" w:cs="Times New Roman"/>
          <w:spacing w:val="-1"/>
        </w:rPr>
        <w:t>rfa</w:t>
      </w:r>
      <w:r>
        <w:rPr>
          <w:rFonts w:ascii="Times New Roman" w:hAnsi="Times New Roman" w:cs="Times New Roman"/>
          <w:spacing w:val="2"/>
        </w:rPr>
        <w:t>c</w:t>
      </w:r>
      <w:r>
        <w:rPr>
          <w:rFonts w:ascii="Times New Roman" w:hAnsi="Times New Roman" w:cs="Times New Roman"/>
        </w:rPr>
        <w:t xml:space="preserve">e </w:t>
      </w:r>
      <w:r>
        <w:rPr>
          <w:rFonts w:ascii="Times New Roman" w:hAnsi="Times New Roman" w:cs="Times New Roman"/>
          <w:spacing w:val="1"/>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2"/>
        </w:rPr>
        <w:t>n</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3"/>
        </w:rPr>
        <w:t xml:space="preserve"> </w:t>
      </w:r>
      <w:r>
        <w:rPr>
          <w:rFonts w:ascii="Times New Roman" w:hAnsi="Times New Roman" w:cs="Times New Roman"/>
          <w:spacing w:val="-1"/>
        </w:rPr>
        <w:t>wa</w:t>
      </w:r>
      <w:r>
        <w:rPr>
          <w:rFonts w:ascii="Times New Roman" w:hAnsi="Times New Roman" w:cs="Times New Roman"/>
          <w:spacing w:val="3"/>
        </w:rPr>
        <w:t>t</w:t>
      </w:r>
      <w:r>
        <w:rPr>
          <w:rFonts w:ascii="Times New Roman" w:hAnsi="Times New Roman" w:cs="Times New Roman"/>
          <w:spacing w:val="-1"/>
        </w:rPr>
        <w:t>e</w:t>
      </w:r>
      <w:r>
        <w:rPr>
          <w:rFonts w:ascii="Times New Roman" w:hAnsi="Times New Roman" w:cs="Times New Roman"/>
        </w:rPr>
        <w:t xml:space="preserve">r </w:t>
      </w:r>
      <w:r>
        <w:rPr>
          <w:rFonts w:ascii="Times New Roman" w:hAnsi="Times New Roman" w:cs="Times New Roman"/>
          <w:spacing w:val="4"/>
        </w:rPr>
        <w:t xml:space="preserve"> </w:t>
      </w:r>
      <w:r>
        <w:rPr>
          <w:rFonts w:ascii="Times New Roman" w:hAnsi="Times New Roman" w:cs="Times New Roman"/>
          <w:spacing w:val="-1"/>
        </w:rPr>
        <w:t>a</w:t>
      </w:r>
      <w:r>
        <w:rPr>
          <w:rFonts w:ascii="Times New Roman" w:hAnsi="Times New Roman" w:cs="Times New Roman"/>
        </w:rPr>
        <w:t xml:space="preserve">nd </w:t>
      </w:r>
      <w:r>
        <w:rPr>
          <w:rFonts w:ascii="Times New Roman" w:hAnsi="Times New Roman" w:cs="Times New Roman"/>
          <w:spacing w:val="2"/>
        </w:rPr>
        <w:t xml:space="preserve"> </w:t>
      </w:r>
      <w:r>
        <w:rPr>
          <w:rFonts w:ascii="Times New Roman" w:hAnsi="Times New Roman" w:cs="Times New Roman"/>
          <w:spacing w:val="-1"/>
        </w:rPr>
        <w:t>c</w:t>
      </w:r>
      <w:r>
        <w:rPr>
          <w:rFonts w:ascii="Times New Roman" w:hAnsi="Times New Roman" w:cs="Times New Roman"/>
          <w:spacing w:val="2"/>
        </w:rPr>
        <w:t>r</w:t>
      </w:r>
      <w:r>
        <w:rPr>
          <w:rFonts w:ascii="Times New Roman" w:hAnsi="Times New Roman" w:cs="Times New Roman"/>
          <w:spacing w:val="-1"/>
        </w:rPr>
        <w:t>ea</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3"/>
        </w:rPr>
        <w:t xml:space="preserve"> </w:t>
      </w:r>
      <w:del w:id="43" w:author="Bernard Hallet" w:date="2013-12-15T12:44:00Z">
        <w:r w:rsidDel="00833C2B">
          <w:rPr>
            <w:rFonts w:ascii="Times New Roman" w:hAnsi="Times New Roman" w:cs="Times New Roman"/>
          </w:rPr>
          <w:delText>s</w:delText>
        </w:r>
        <w:r w:rsidDel="00833C2B">
          <w:rPr>
            <w:rFonts w:ascii="Times New Roman" w:hAnsi="Times New Roman" w:cs="Times New Roman"/>
            <w:spacing w:val="2"/>
          </w:rPr>
          <w:delText>p</w:delText>
        </w:r>
        <w:r w:rsidDel="00833C2B">
          <w:rPr>
            <w:rFonts w:ascii="Times New Roman" w:hAnsi="Times New Roman" w:cs="Times New Roman"/>
            <w:spacing w:val="-1"/>
          </w:rPr>
          <w:delText>ec</w:delText>
        </w:r>
        <w:r w:rsidDel="00833C2B">
          <w:rPr>
            <w:rFonts w:ascii="Times New Roman" w:hAnsi="Times New Roman" w:cs="Times New Roman"/>
            <w:spacing w:val="1"/>
          </w:rPr>
          <w:delText>i</w:delText>
        </w:r>
        <w:r w:rsidDel="00833C2B">
          <w:rPr>
            <w:rFonts w:ascii="Times New Roman" w:hAnsi="Times New Roman" w:cs="Times New Roman"/>
            <w:spacing w:val="-1"/>
          </w:rPr>
          <w:delText>al</w:delText>
        </w:r>
      </w:del>
    </w:p>
    <w:p w14:paraId="63D934FB"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1ED27254" w14:textId="5AE73A44"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39             </w:t>
      </w:r>
      <w:r>
        <w:rPr>
          <w:rFonts w:ascii="Times New Roman" w:hAnsi="Times New Roman" w:cs="Times New Roman"/>
          <w:spacing w:val="12"/>
        </w:rPr>
        <w:t xml:space="preserve"> </w:t>
      </w:r>
      <w:r>
        <w:rPr>
          <w:rFonts w:ascii="Times New Roman" w:hAnsi="Times New Roman" w:cs="Times New Roman"/>
          <w:spacing w:val="2"/>
        </w:rPr>
        <w:t>h</w:t>
      </w:r>
      <w:r>
        <w:rPr>
          <w:rFonts w:ascii="Times New Roman" w:hAnsi="Times New Roman" w:cs="Times New Roman"/>
          <w:spacing w:val="-5"/>
        </w:rPr>
        <w:t>y</w:t>
      </w:r>
      <w:r>
        <w:rPr>
          <w:rFonts w:ascii="Times New Roman" w:hAnsi="Times New Roman" w:cs="Times New Roman"/>
        </w:rPr>
        <w:t>d</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spacing w:val="2"/>
        </w:rPr>
        <w:t>o</w:t>
      </w:r>
      <w:r>
        <w:rPr>
          <w:rFonts w:ascii="Times New Roman" w:hAnsi="Times New Roman" w:cs="Times New Roman"/>
          <w:spacing w:val="-2"/>
        </w:rPr>
        <w:t>g</w:t>
      </w:r>
      <w:r>
        <w:rPr>
          <w:rFonts w:ascii="Times New Roman" w:hAnsi="Times New Roman" w:cs="Times New Roman"/>
          <w:spacing w:val="1"/>
        </w:rPr>
        <w:t>ic</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10"/>
        </w:rPr>
        <w:t xml:space="preserve"> </w:t>
      </w:r>
      <w:r>
        <w:rPr>
          <w:rFonts w:ascii="Times New Roman" w:hAnsi="Times New Roman" w:cs="Times New Roman"/>
          <w:spacing w:val="-1"/>
        </w:rPr>
        <w:t>c</w:t>
      </w:r>
      <w:r>
        <w:rPr>
          <w:rFonts w:ascii="Times New Roman" w:hAnsi="Times New Roman" w:cs="Times New Roman"/>
        </w:rPr>
        <w:t>ond</w:t>
      </w:r>
      <w:r>
        <w:rPr>
          <w:rFonts w:ascii="Times New Roman" w:hAnsi="Times New Roman" w:cs="Times New Roman"/>
          <w:spacing w:val="1"/>
        </w:rPr>
        <w:t>iti</w:t>
      </w:r>
      <w:r>
        <w:rPr>
          <w:rFonts w:ascii="Times New Roman" w:hAnsi="Times New Roman" w:cs="Times New Roman"/>
        </w:rPr>
        <w:t>ons</w:t>
      </w:r>
      <w:r>
        <w:rPr>
          <w:rFonts w:ascii="Times New Roman" w:hAnsi="Times New Roman" w:cs="Times New Roman"/>
          <w:spacing w:val="10"/>
        </w:rPr>
        <w:t xml:space="preserve"> </w:t>
      </w:r>
      <w:ins w:id="44" w:author="Bernard Hallet" w:date="2013-12-15T12:44:00Z">
        <w:r w:rsidR="00833C2B">
          <w:rPr>
            <w:rFonts w:ascii="Times New Roman" w:hAnsi="Times New Roman" w:cs="Times New Roman"/>
            <w:spacing w:val="10"/>
          </w:rPr>
          <w:t xml:space="preserve">favorable for ice growth </w:t>
        </w:r>
      </w:ins>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0"/>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9"/>
        </w:rPr>
        <w:t xml:space="preserve"> </w:t>
      </w:r>
      <w:r>
        <w:rPr>
          <w:rFonts w:ascii="Times New Roman" w:hAnsi="Times New Roman" w:cs="Times New Roman"/>
        </w:rPr>
        <w:t>ov</w:t>
      </w:r>
      <w:r>
        <w:rPr>
          <w:rFonts w:ascii="Times New Roman" w:hAnsi="Times New Roman" w:cs="Times New Roman"/>
          <w:spacing w:val="-1"/>
        </w:rPr>
        <w:t>er</w:t>
      </w:r>
      <w:r>
        <w:rPr>
          <w:rFonts w:ascii="Times New Roman" w:hAnsi="Times New Roman" w:cs="Times New Roman"/>
          <w:spacing w:val="5"/>
        </w:rPr>
        <w:t>l</w:t>
      </w:r>
      <w:r>
        <w:rPr>
          <w:rFonts w:ascii="Times New Roman" w:hAnsi="Times New Roman" w:cs="Times New Roman"/>
          <w:spacing w:val="-5"/>
        </w:rPr>
        <w:t>y</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7"/>
        </w:rPr>
        <w:t xml:space="preserve"> </w:t>
      </w:r>
      <w:r>
        <w:rPr>
          <w:rFonts w:ascii="Times New Roman" w:hAnsi="Times New Roman" w:cs="Times New Roman"/>
          <w:spacing w:val="1"/>
        </w:rPr>
        <w:t>l</w:t>
      </w:r>
      <w:r>
        <w:rPr>
          <w:rFonts w:ascii="Times New Roman" w:hAnsi="Times New Roman" w:cs="Times New Roman"/>
          <w:spacing w:val="4"/>
        </w:rPr>
        <w:t>a</w:t>
      </w:r>
      <w:r>
        <w:rPr>
          <w:rFonts w:ascii="Times New Roman" w:hAnsi="Times New Roman" w:cs="Times New Roman"/>
          <w:spacing w:val="-5"/>
        </w:rPr>
        <w:t>y</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9"/>
        </w:rPr>
        <w:t xml:space="preserve"> </w:t>
      </w:r>
      <w:r>
        <w:rPr>
          <w:rFonts w:ascii="Times New Roman" w:hAnsi="Times New Roman" w:cs="Times New Roman"/>
        </w:rPr>
        <w:t>of</w:t>
      </w:r>
      <w:r>
        <w:rPr>
          <w:rFonts w:ascii="Times New Roman" w:hAnsi="Times New Roman" w:cs="Times New Roman"/>
          <w:spacing w:val="9"/>
        </w:rPr>
        <w:t xml:space="preserve"> </w:t>
      </w:r>
      <w:r>
        <w:rPr>
          <w:rFonts w:ascii="Times New Roman" w:hAnsi="Times New Roman" w:cs="Times New Roman"/>
          <w:spacing w:val="3"/>
        </w:rPr>
        <w:t>s</w:t>
      </w:r>
      <w:r>
        <w:rPr>
          <w:rFonts w:ascii="Times New Roman" w:hAnsi="Times New Roman" w:cs="Times New Roman"/>
          <w:spacing w:val="-1"/>
        </w:rPr>
        <w:t>ea</w:t>
      </w:r>
      <w:r>
        <w:rPr>
          <w:rFonts w:ascii="Times New Roman" w:hAnsi="Times New Roman" w:cs="Times New Roman"/>
        </w:rPr>
        <w:t>son</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10"/>
        </w:rPr>
        <w:t xml:space="preserve"> </w:t>
      </w:r>
      <w:r>
        <w:rPr>
          <w:rFonts w:ascii="Times New Roman" w:hAnsi="Times New Roman" w:cs="Times New Roman"/>
          <w:spacing w:val="2"/>
        </w:rPr>
        <w:t>f</w:t>
      </w:r>
      <w:r>
        <w:rPr>
          <w:rFonts w:ascii="Times New Roman" w:hAnsi="Times New Roman" w:cs="Times New Roman"/>
          <w:spacing w:val="-1"/>
        </w:rPr>
        <w:t>ree</w:t>
      </w:r>
      <w:r>
        <w:rPr>
          <w:rFonts w:ascii="Times New Roman" w:hAnsi="Times New Roman" w:cs="Times New Roman"/>
          <w:spacing w:val="1"/>
        </w:rPr>
        <w:t>zi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7"/>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0"/>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spacing w:val="-1"/>
        </w:rPr>
        <w:t>w</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10"/>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9"/>
        </w:rPr>
        <w:t xml:space="preserve"> </w:t>
      </w:r>
      <w:r>
        <w:rPr>
          <w:rFonts w:ascii="Times New Roman" w:hAnsi="Times New Roman" w:cs="Times New Roman"/>
        </w:rPr>
        <w:t>s</w:t>
      </w:r>
      <w:r>
        <w:rPr>
          <w:rFonts w:ascii="Times New Roman" w:hAnsi="Times New Roman" w:cs="Times New Roman"/>
          <w:spacing w:val="2"/>
        </w:rPr>
        <w:t>o</w:t>
      </w:r>
      <w:r>
        <w:rPr>
          <w:rFonts w:ascii="Times New Roman" w:hAnsi="Times New Roman" w:cs="Times New Roman"/>
          <w:spacing w:val="-1"/>
        </w:rPr>
        <w:t>-ca</w:t>
      </w:r>
      <w:r>
        <w:rPr>
          <w:rFonts w:ascii="Times New Roman" w:hAnsi="Times New Roman" w:cs="Times New Roman"/>
          <w:spacing w:val="1"/>
        </w:rPr>
        <w:t>lle</w:t>
      </w:r>
      <w:r>
        <w:rPr>
          <w:rFonts w:ascii="Times New Roman" w:hAnsi="Times New Roman" w:cs="Times New Roman"/>
        </w:rPr>
        <w:t>d</w:t>
      </w:r>
    </w:p>
    <w:p w14:paraId="0A78BEA3"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55361694" w14:textId="77777777" w:rsidR="00946758" w:rsidRDefault="00946758" w:rsidP="00946758">
      <w:pPr>
        <w:widowControl w:val="0"/>
        <w:autoSpaceDE w:val="0"/>
        <w:autoSpaceDN w:val="0"/>
        <w:adjustRightInd w:val="0"/>
        <w:spacing w:line="271" w:lineRule="exact"/>
        <w:ind w:left="106" w:right="-20"/>
        <w:rPr>
          <w:rFonts w:ascii="Times New Roman" w:hAnsi="Times New Roman" w:cs="Times New Roman"/>
        </w:rPr>
      </w:pPr>
      <w:r>
        <w:rPr>
          <w:rFonts w:ascii="Times New Roman" w:hAnsi="Times New Roman" w:cs="Times New Roman"/>
          <w:position w:val="-1"/>
        </w:rPr>
        <w:t xml:space="preserve">40             </w:t>
      </w:r>
      <w:r>
        <w:rPr>
          <w:rFonts w:ascii="Times New Roman" w:hAnsi="Times New Roman" w:cs="Times New Roman"/>
          <w:spacing w:val="12"/>
          <w:position w:val="-1"/>
        </w:rPr>
        <w:t xml:space="preserve"> </w:t>
      </w:r>
      <w:r>
        <w:rPr>
          <w:rFonts w:ascii="Times New Roman" w:hAnsi="Times New Roman" w:cs="Times New Roman"/>
          <w:spacing w:val="-1"/>
          <w:position w:val="-1"/>
        </w:rPr>
        <w:t>ac</w:t>
      </w:r>
      <w:r>
        <w:rPr>
          <w:rFonts w:ascii="Times New Roman" w:hAnsi="Times New Roman" w:cs="Times New Roman"/>
          <w:spacing w:val="1"/>
          <w:position w:val="-1"/>
        </w:rPr>
        <w:t>ti</w:t>
      </w:r>
      <w:r>
        <w:rPr>
          <w:rFonts w:ascii="Times New Roman" w:hAnsi="Times New Roman" w:cs="Times New Roman"/>
          <w:position w:val="-1"/>
        </w:rPr>
        <w:t>ve</w:t>
      </w:r>
      <w:r>
        <w:rPr>
          <w:rFonts w:ascii="Times New Roman" w:hAnsi="Times New Roman" w:cs="Times New Roman"/>
          <w:spacing w:val="-1"/>
          <w:position w:val="-1"/>
        </w:rPr>
        <w:t xml:space="preserve"> </w:t>
      </w:r>
      <w:r>
        <w:rPr>
          <w:rFonts w:ascii="Times New Roman" w:hAnsi="Times New Roman" w:cs="Times New Roman"/>
          <w:spacing w:val="1"/>
          <w:position w:val="-1"/>
        </w:rPr>
        <w:t>l</w:t>
      </w:r>
      <w:r>
        <w:rPr>
          <w:rFonts w:ascii="Times New Roman" w:hAnsi="Times New Roman" w:cs="Times New Roman"/>
          <w:spacing w:val="4"/>
          <w:position w:val="-1"/>
        </w:rPr>
        <w:t>a</w:t>
      </w:r>
      <w:r>
        <w:rPr>
          <w:rFonts w:ascii="Times New Roman" w:hAnsi="Times New Roman" w:cs="Times New Roman"/>
          <w:spacing w:val="-5"/>
          <w:position w:val="-1"/>
        </w:rPr>
        <w:t>y</w:t>
      </w:r>
      <w:r>
        <w:rPr>
          <w:rFonts w:ascii="Times New Roman" w:hAnsi="Times New Roman" w:cs="Times New Roman"/>
          <w:spacing w:val="1"/>
          <w:position w:val="-1"/>
        </w:rPr>
        <w:t>e</w:t>
      </w:r>
      <w:r>
        <w:rPr>
          <w:rFonts w:ascii="Times New Roman" w:hAnsi="Times New Roman" w:cs="Times New Roman"/>
          <w:spacing w:val="-1"/>
          <w:position w:val="-1"/>
        </w:rPr>
        <w:t>r</w:t>
      </w:r>
      <w:r>
        <w:rPr>
          <w:rFonts w:ascii="Times New Roman" w:hAnsi="Times New Roman" w:cs="Times New Roman"/>
          <w:position w:val="-1"/>
        </w:rPr>
        <w:t>.</w:t>
      </w:r>
    </w:p>
    <w:p w14:paraId="170D21C8" w14:textId="77777777" w:rsidR="00946758" w:rsidRDefault="00946758" w:rsidP="00946758">
      <w:pPr>
        <w:widowControl w:val="0"/>
        <w:autoSpaceDE w:val="0"/>
        <w:autoSpaceDN w:val="0"/>
        <w:adjustRightInd w:val="0"/>
        <w:spacing w:before="13" w:line="220" w:lineRule="exact"/>
        <w:rPr>
          <w:rFonts w:ascii="Times New Roman" w:hAnsi="Times New Roman" w:cs="Times New Roman"/>
          <w:sz w:val="22"/>
          <w:szCs w:val="22"/>
        </w:rPr>
      </w:pPr>
    </w:p>
    <w:p w14:paraId="6DD5AC5A" w14:textId="77777777" w:rsidR="00946758" w:rsidRDefault="00946758" w:rsidP="00946758">
      <w:pPr>
        <w:widowControl w:val="0"/>
        <w:autoSpaceDE w:val="0"/>
        <w:autoSpaceDN w:val="0"/>
        <w:adjustRightInd w:val="0"/>
        <w:spacing w:before="29"/>
        <w:ind w:left="106" w:right="-20"/>
        <w:rPr>
          <w:rFonts w:ascii="Times New Roman" w:hAnsi="Times New Roman" w:cs="Times New Roman"/>
        </w:rPr>
      </w:pPr>
      <w:r>
        <w:rPr>
          <w:rFonts w:ascii="Times New Roman" w:hAnsi="Times New Roman" w:cs="Times New Roman"/>
        </w:rPr>
        <w:t xml:space="preserve">41             </w:t>
      </w:r>
      <w:r>
        <w:rPr>
          <w:rFonts w:ascii="Times New Roman" w:hAnsi="Times New Roman" w:cs="Times New Roman"/>
          <w:spacing w:val="12"/>
        </w:rPr>
        <w:t xml:space="preserve"> </w:t>
      </w:r>
      <w:r>
        <w:rPr>
          <w:rFonts w:ascii="Times New Roman" w:hAnsi="Times New Roman" w:cs="Times New Roman"/>
        </w:rPr>
        <w:t>The</w:t>
      </w:r>
      <w:r>
        <w:rPr>
          <w:rFonts w:ascii="Times New Roman" w:hAnsi="Times New Roman" w:cs="Times New Roman"/>
          <w:spacing w:val="28"/>
        </w:rPr>
        <w:t xml:space="preserve"> </w:t>
      </w:r>
      <w:r>
        <w:rPr>
          <w:rFonts w:ascii="Times New Roman" w:hAnsi="Times New Roman" w:cs="Times New Roman"/>
          <w:spacing w:val="1"/>
        </w:rPr>
        <w:t>m</w:t>
      </w:r>
      <w:r>
        <w:rPr>
          <w:rFonts w:ascii="Times New Roman" w:hAnsi="Times New Roman" w:cs="Times New Roman"/>
        </w:rPr>
        <w:t>ost</w:t>
      </w:r>
      <w:r>
        <w:rPr>
          <w:rFonts w:ascii="Times New Roman" w:hAnsi="Times New Roman" w:cs="Times New Roman"/>
          <w:spacing w:val="29"/>
        </w:rPr>
        <w:t xml:space="preserve"> </w:t>
      </w:r>
      <w:r>
        <w:rPr>
          <w:rFonts w:ascii="Times New Roman" w:hAnsi="Times New Roman" w:cs="Times New Roman"/>
          <w:spacing w:val="-1"/>
        </w:rPr>
        <w:t>c</w:t>
      </w:r>
      <w:r>
        <w:rPr>
          <w:rFonts w:ascii="Times New Roman" w:hAnsi="Times New Roman" w:cs="Times New Roman"/>
        </w:rPr>
        <w:t>onsp</w:t>
      </w:r>
      <w:r>
        <w:rPr>
          <w:rFonts w:ascii="Times New Roman" w:hAnsi="Times New Roman" w:cs="Times New Roman"/>
          <w:spacing w:val="1"/>
        </w:rPr>
        <w:t>i</w:t>
      </w:r>
      <w:r>
        <w:rPr>
          <w:rFonts w:ascii="Times New Roman" w:hAnsi="Times New Roman" w:cs="Times New Roman"/>
          <w:spacing w:val="-1"/>
        </w:rPr>
        <w:t>c</w:t>
      </w:r>
      <w:r>
        <w:rPr>
          <w:rFonts w:ascii="Times New Roman" w:hAnsi="Times New Roman" w:cs="Times New Roman"/>
        </w:rPr>
        <w:t>uous</w:t>
      </w:r>
      <w:r>
        <w:rPr>
          <w:rFonts w:ascii="Times New Roman" w:hAnsi="Times New Roman" w:cs="Times New Roman"/>
          <w:spacing w:val="31"/>
        </w:rPr>
        <w:t xml:space="preserve"> </w:t>
      </w:r>
      <w:r>
        <w:rPr>
          <w:rFonts w:ascii="Times New Roman" w:hAnsi="Times New Roman" w:cs="Times New Roman"/>
          <w:spacing w:val="1"/>
        </w:rPr>
        <w:t>t</w:t>
      </w:r>
      <w:r>
        <w:rPr>
          <w:rFonts w:ascii="Times New Roman" w:hAnsi="Times New Roman" w:cs="Times New Roman"/>
          <w:spacing w:val="-5"/>
        </w:rPr>
        <w:t>y</w:t>
      </w:r>
      <w:r>
        <w:rPr>
          <w:rFonts w:ascii="Times New Roman" w:hAnsi="Times New Roman" w:cs="Times New Roman"/>
          <w:spacing w:val="2"/>
        </w:rPr>
        <w:t>p</w:t>
      </w:r>
      <w:r>
        <w:rPr>
          <w:rFonts w:ascii="Times New Roman" w:hAnsi="Times New Roman" w:cs="Times New Roman"/>
        </w:rPr>
        <w:t>e</w:t>
      </w:r>
      <w:r>
        <w:rPr>
          <w:rFonts w:ascii="Times New Roman" w:hAnsi="Times New Roman" w:cs="Times New Roman"/>
          <w:spacing w:val="30"/>
        </w:rPr>
        <w:t xml:space="preserve"> </w:t>
      </w:r>
      <w:r>
        <w:rPr>
          <w:rFonts w:ascii="Times New Roman" w:hAnsi="Times New Roman" w:cs="Times New Roman"/>
        </w:rPr>
        <w:t>of</w:t>
      </w:r>
      <w:r>
        <w:rPr>
          <w:rFonts w:ascii="Times New Roman" w:hAnsi="Times New Roman" w:cs="Times New Roman"/>
          <w:spacing w:val="28"/>
        </w:rPr>
        <w:t xml:space="preserve"> </w:t>
      </w:r>
      <w:r>
        <w:rPr>
          <w:rFonts w:ascii="Times New Roman" w:hAnsi="Times New Roman" w:cs="Times New Roman"/>
          <w:spacing w:val="2"/>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spacing w:val="2"/>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1"/>
        </w:rPr>
        <w:t xml:space="preserve">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31"/>
        </w:rPr>
        <w:t xml:space="preserve"> </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29"/>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1"/>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1"/>
        </w:rPr>
        <w:t xml:space="preserve"> </w:t>
      </w:r>
      <w:r>
        <w:rPr>
          <w:rFonts w:ascii="Times New Roman" w:hAnsi="Times New Roman" w:cs="Times New Roman"/>
        </w:rPr>
        <w:t>Th</w:t>
      </w:r>
      <w:r>
        <w:rPr>
          <w:rFonts w:ascii="Times New Roman" w:hAnsi="Times New Roman" w:cs="Times New Roman"/>
          <w:spacing w:val="4"/>
        </w:rPr>
        <w:t>e</w:t>
      </w:r>
      <w:r>
        <w:rPr>
          <w:rFonts w:ascii="Times New Roman" w:hAnsi="Times New Roman" w:cs="Times New Roman"/>
        </w:rPr>
        <w:t>y</w:t>
      </w:r>
      <w:r>
        <w:rPr>
          <w:rFonts w:ascii="Times New Roman" w:hAnsi="Times New Roman" w:cs="Times New Roman"/>
          <w:spacing w:val="26"/>
        </w:rPr>
        <w:t xml:space="preserve"> </w:t>
      </w:r>
      <w:r>
        <w:rPr>
          <w:rFonts w:ascii="Times New Roman" w:hAnsi="Times New Roman" w:cs="Times New Roman"/>
          <w:spacing w:val="-1"/>
        </w:rPr>
        <w:t>c</w:t>
      </w:r>
      <w:r>
        <w:rPr>
          <w:rFonts w:ascii="Times New Roman" w:hAnsi="Times New Roman" w:cs="Times New Roman"/>
        </w:rPr>
        <w:t>ons</w:t>
      </w:r>
      <w:r>
        <w:rPr>
          <w:rFonts w:ascii="Times New Roman" w:hAnsi="Times New Roman" w:cs="Times New Roman"/>
          <w:spacing w:val="1"/>
        </w:rPr>
        <w:t>i</w:t>
      </w:r>
      <w:r>
        <w:rPr>
          <w:rFonts w:ascii="Times New Roman" w:hAnsi="Times New Roman" w:cs="Times New Roman"/>
        </w:rPr>
        <w:t>st</w:t>
      </w:r>
      <w:r>
        <w:rPr>
          <w:rFonts w:ascii="Times New Roman" w:hAnsi="Times New Roman" w:cs="Times New Roman"/>
          <w:spacing w:val="29"/>
        </w:rPr>
        <w:t xml:space="preserve"> </w:t>
      </w:r>
      <w:r>
        <w:rPr>
          <w:rFonts w:ascii="Times New Roman" w:hAnsi="Times New Roman" w:cs="Times New Roman"/>
        </w:rPr>
        <w:t>of</w:t>
      </w:r>
      <w:r>
        <w:rPr>
          <w:rFonts w:ascii="Times New Roman" w:hAnsi="Times New Roman" w:cs="Times New Roman"/>
          <w:spacing w:val="28"/>
        </w:rPr>
        <w:t xml:space="preserve"> </w:t>
      </w:r>
      <w:r>
        <w:rPr>
          <w:rFonts w:ascii="Times New Roman" w:hAnsi="Times New Roman" w:cs="Times New Roman"/>
        </w:rPr>
        <w:t>a</w:t>
      </w:r>
      <w:r>
        <w:rPr>
          <w:rFonts w:ascii="Times New Roman" w:hAnsi="Times New Roman" w:cs="Times New Roman"/>
          <w:spacing w:val="30"/>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2"/>
        </w:rPr>
        <w:t>r</w:t>
      </w:r>
      <w:r>
        <w:rPr>
          <w:rFonts w:ascii="Times New Roman" w:hAnsi="Times New Roman" w:cs="Times New Roman"/>
        </w:rPr>
        <w:t>e</w:t>
      </w:r>
      <w:r>
        <w:rPr>
          <w:rFonts w:ascii="Times New Roman" w:hAnsi="Times New Roman" w:cs="Times New Roman"/>
          <w:spacing w:val="28"/>
        </w:rPr>
        <w:t xml:space="preserve"> </w:t>
      </w:r>
      <w:r>
        <w:rPr>
          <w:rFonts w:ascii="Times New Roman" w:hAnsi="Times New Roman" w:cs="Times New Roman"/>
          <w:spacing w:val="2"/>
        </w:rPr>
        <w:t>o</w:t>
      </w:r>
      <w:r>
        <w:rPr>
          <w:rFonts w:ascii="Times New Roman" w:hAnsi="Times New Roman" w:cs="Times New Roman"/>
        </w:rPr>
        <w:t>f</w:t>
      </w:r>
    </w:p>
    <w:p w14:paraId="3941E977"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30A63BF2" w14:textId="675DF986"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42             </w:t>
      </w:r>
      <w:r>
        <w:rPr>
          <w:rFonts w:ascii="Times New Roman" w:hAnsi="Times New Roman" w:cs="Times New Roman"/>
          <w:spacing w:val="12"/>
        </w:rPr>
        <w:t xml:space="preserve"> </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spacing w:val="-1"/>
        </w:rPr>
        <w:t>ra</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19"/>
        </w:rPr>
        <w:t xml:space="preserve"> </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er</w:t>
      </w:r>
      <w:r>
        <w:rPr>
          <w:rFonts w:ascii="Times New Roman" w:hAnsi="Times New Roman" w:cs="Times New Roman"/>
          <w:spacing w:val="3"/>
        </w:rPr>
        <w:t>i</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1"/>
        </w:rPr>
        <w:t>r</w:t>
      </w:r>
      <w:r>
        <w:rPr>
          <w:rFonts w:ascii="Times New Roman" w:hAnsi="Times New Roman" w:cs="Times New Roman"/>
          <w:spacing w:val="1"/>
        </w:rPr>
        <w:t>e</w:t>
      </w:r>
      <w:r>
        <w:rPr>
          <w:rFonts w:ascii="Times New Roman" w:hAnsi="Times New Roman" w:cs="Times New Roman"/>
          <w:spacing w:val="-1"/>
        </w:rPr>
        <w:t>ac</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17"/>
        </w:rPr>
        <w:t xml:space="preserve"> </w:t>
      </w:r>
      <w:r>
        <w:rPr>
          <w:rFonts w:ascii="Times New Roman" w:hAnsi="Times New Roman" w:cs="Times New Roman"/>
        </w:rPr>
        <w:t>a</w:t>
      </w:r>
      <w:r>
        <w:rPr>
          <w:rFonts w:ascii="Times New Roman" w:hAnsi="Times New Roman" w:cs="Times New Roman"/>
          <w:spacing w:val="18"/>
        </w:rPr>
        <w:t xml:space="preserve"> </w:t>
      </w:r>
      <w:r>
        <w:rPr>
          <w:rFonts w:ascii="Times New Roman" w:hAnsi="Times New Roman" w:cs="Times New Roman"/>
          <w:spacing w:val="2"/>
        </w:rPr>
        <w:t>d</w:t>
      </w:r>
      <w:r>
        <w:rPr>
          <w:rFonts w:ascii="Times New Roman" w:hAnsi="Times New Roman" w:cs="Times New Roman"/>
          <w:spacing w:val="-1"/>
        </w:rPr>
        <w:t>e</w:t>
      </w:r>
      <w:r>
        <w:rPr>
          <w:rFonts w:ascii="Times New Roman" w:hAnsi="Times New Roman" w:cs="Times New Roman"/>
        </w:rPr>
        <w:t>p</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9"/>
        </w:rPr>
        <w:t xml:space="preserve"> </w:t>
      </w:r>
      <w:r>
        <w:rPr>
          <w:rFonts w:ascii="Times New Roman" w:hAnsi="Times New Roman" w:cs="Times New Roman"/>
        </w:rPr>
        <w:t>of</w:t>
      </w:r>
      <w:r>
        <w:rPr>
          <w:rFonts w:ascii="Times New Roman" w:hAnsi="Times New Roman" w:cs="Times New Roman"/>
          <w:spacing w:val="18"/>
        </w:rPr>
        <w:t xml:space="preserve"> </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20"/>
        </w:rPr>
        <w:t xml:space="preserve"> </w:t>
      </w:r>
      <w:r>
        <w:rPr>
          <w:rFonts w:ascii="Times New Roman" w:hAnsi="Times New Roman" w:cs="Times New Roman"/>
          <w:spacing w:val="3"/>
        </w:rPr>
        <w:t>l</w:t>
      </w:r>
      <w:r>
        <w:rPr>
          <w:rFonts w:ascii="Times New Roman" w:hAnsi="Times New Roman" w:cs="Times New Roman"/>
          <w:spacing w:val="-1"/>
        </w:rPr>
        <w:t>ea</w:t>
      </w:r>
      <w:r>
        <w:rPr>
          <w:rFonts w:ascii="Times New Roman" w:hAnsi="Times New Roman" w:cs="Times New Roman"/>
          <w:spacing w:val="3"/>
        </w:rPr>
        <w:t>s</w:t>
      </w:r>
      <w:r>
        <w:rPr>
          <w:rFonts w:ascii="Times New Roman" w:hAnsi="Times New Roman" w:cs="Times New Roman"/>
        </w:rPr>
        <w:t>t</w:t>
      </w:r>
      <w:r>
        <w:rPr>
          <w:rFonts w:ascii="Times New Roman" w:hAnsi="Times New Roman" w:cs="Times New Roman"/>
          <w:spacing w:val="20"/>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18"/>
        </w:rPr>
        <w:t xml:space="preserve"> </w:t>
      </w:r>
      <w:r>
        <w:rPr>
          <w:rFonts w:ascii="Times New Roman" w:hAnsi="Times New Roman" w:cs="Times New Roman"/>
          <w:spacing w:val="-1"/>
        </w:rPr>
        <w:t>ac</w:t>
      </w:r>
      <w:r>
        <w:rPr>
          <w:rFonts w:ascii="Times New Roman" w:hAnsi="Times New Roman" w:cs="Times New Roman"/>
          <w:spacing w:val="1"/>
        </w:rPr>
        <w:t>ti</w:t>
      </w:r>
      <w:r>
        <w:rPr>
          <w:rFonts w:ascii="Times New Roman" w:hAnsi="Times New Roman" w:cs="Times New Roman"/>
        </w:rPr>
        <w:t>ve</w:t>
      </w:r>
      <w:r>
        <w:rPr>
          <w:rFonts w:ascii="Times New Roman" w:hAnsi="Times New Roman" w:cs="Times New Roman"/>
          <w:spacing w:val="18"/>
        </w:rPr>
        <w:t xml:space="preserve"> </w:t>
      </w:r>
      <w:r>
        <w:rPr>
          <w:rFonts w:ascii="Times New Roman" w:hAnsi="Times New Roman" w:cs="Times New Roman"/>
          <w:spacing w:val="1"/>
        </w:rPr>
        <w:t>l</w:t>
      </w:r>
      <w:r>
        <w:rPr>
          <w:rFonts w:ascii="Times New Roman" w:hAnsi="Times New Roman" w:cs="Times New Roman"/>
          <w:spacing w:val="4"/>
        </w:rPr>
        <w:t>a</w:t>
      </w:r>
      <w:r>
        <w:rPr>
          <w:rFonts w:ascii="Times New Roman" w:hAnsi="Times New Roman" w:cs="Times New Roman"/>
          <w:spacing w:val="-5"/>
        </w:rPr>
        <w:t>y</w:t>
      </w:r>
      <w:r>
        <w:rPr>
          <w:rFonts w:ascii="Times New Roman" w:hAnsi="Times New Roman" w:cs="Times New Roman"/>
          <w:spacing w:val="1"/>
        </w:rPr>
        <w:t>e</w:t>
      </w:r>
      <w:r>
        <w:rPr>
          <w:rFonts w:ascii="Times New Roman" w:hAnsi="Times New Roman" w:cs="Times New Roman"/>
          <w:spacing w:val="-1"/>
        </w:rPr>
        <w:t>r</w:t>
      </w:r>
      <w:r>
        <w:rPr>
          <w:rFonts w:ascii="Times New Roman" w:hAnsi="Times New Roman" w:cs="Times New Roman"/>
        </w:rPr>
        <w:t>,</w:t>
      </w:r>
      <w:r>
        <w:rPr>
          <w:rFonts w:ascii="Times New Roman" w:hAnsi="Times New Roman" w:cs="Times New Roman"/>
          <w:spacing w:val="19"/>
        </w:rPr>
        <w:t xml:space="preserve"> </w:t>
      </w:r>
      <w:del w:id="45" w:author="Bernard Hallet" w:date="2013-12-15T13:16:00Z">
        <w:r w:rsidDel="00895B30">
          <w:rPr>
            <w:rFonts w:ascii="Times New Roman" w:hAnsi="Times New Roman" w:cs="Times New Roman"/>
            <w:spacing w:val="-1"/>
          </w:rPr>
          <w:delText>w</w:delText>
        </w:r>
        <w:r w:rsidDel="00895B30">
          <w:rPr>
            <w:rFonts w:ascii="Times New Roman" w:hAnsi="Times New Roman" w:cs="Times New Roman"/>
          </w:rPr>
          <w:delText>h</w:delText>
        </w:r>
        <w:r w:rsidDel="00895B30">
          <w:rPr>
            <w:rFonts w:ascii="Times New Roman" w:hAnsi="Times New Roman" w:cs="Times New Roman"/>
            <w:spacing w:val="3"/>
          </w:rPr>
          <w:delText>i</w:delText>
        </w:r>
        <w:r w:rsidDel="00895B30">
          <w:rPr>
            <w:rFonts w:ascii="Times New Roman" w:hAnsi="Times New Roman" w:cs="Times New Roman"/>
            <w:spacing w:val="-1"/>
          </w:rPr>
          <w:delText>c</w:delText>
        </w:r>
        <w:r w:rsidDel="00895B30">
          <w:rPr>
            <w:rFonts w:ascii="Times New Roman" w:hAnsi="Times New Roman" w:cs="Times New Roman"/>
          </w:rPr>
          <w:delText>h</w:delText>
        </w:r>
        <w:r w:rsidDel="00895B30">
          <w:rPr>
            <w:rFonts w:ascii="Times New Roman" w:hAnsi="Times New Roman" w:cs="Times New Roman"/>
            <w:spacing w:val="22"/>
          </w:rPr>
          <w:delText xml:space="preserve"> </w:delText>
        </w:r>
        <w:r w:rsidDel="00895B30">
          <w:rPr>
            <w:rFonts w:ascii="Times New Roman" w:hAnsi="Times New Roman" w:cs="Times New Roman"/>
            <w:spacing w:val="1"/>
          </w:rPr>
          <w:delText>i</w:delText>
        </w:r>
        <w:r w:rsidDel="00895B30">
          <w:rPr>
            <w:rFonts w:ascii="Times New Roman" w:hAnsi="Times New Roman" w:cs="Times New Roman"/>
          </w:rPr>
          <w:delText>s</w:delText>
        </w:r>
        <w:r w:rsidDel="00895B30">
          <w:rPr>
            <w:rFonts w:ascii="Times New Roman" w:hAnsi="Times New Roman" w:cs="Times New Roman"/>
            <w:spacing w:val="19"/>
          </w:rPr>
          <w:delText xml:space="preserve"> </w:delText>
        </w:r>
      </w:del>
      <w:r>
        <w:rPr>
          <w:rFonts w:ascii="Times New Roman" w:hAnsi="Times New Roman" w:cs="Times New Roman"/>
        </w:rPr>
        <w:t>su</w:t>
      </w:r>
      <w:r>
        <w:rPr>
          <w:rFonts w:ascii="Times New Roman" w:hAnsi="Times New Roman" w:cs="Times New Roman"/>
          <w:spacing w:val="-1"/>
        </w:rPr>
        <w:t>rr</w:t>
      </w:r>
      <w:r>
        <w:rPr>
          <w:rFonts w:ascii="Times New Roman" w:hAnsi="Times New Roman" w:cs="Times New Roman"/>
        </w:rPr>
        <w:t>ound</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19"/>
        </w:rPr>
        <w:t xml:space="preserve"> </w:t>
      </w:r>
      <w:r>
        <w:rPr>
          <w:rFonts w:ascii="Times New Roman" w:hAnsi="Times New Roman" w:cs="Times New Roman"/>
          <w:spacing w:val="5"/>
        </w:rPr>
        <w:t>b</w:t>
      </w:r>
      <w:r>
        <w:rPr>
          <w:rFonts w:ascii="Times New Roman" w:hAnsi="Times New Roman" w:cs="Times New Roman"/>
        </w:rPr>
        <w:t>y</w:t>
      </w:r>
      <w:r>
        <w:rPr>
          <w:rFonts w:ascii="Times New Roman" w:hAnsi="Times New Roman" w:cs="Times New Roman"/>
          <w:spacing w:val="17"/>
        </w:rPr>
        <w:t xml:space="preserve"> </w:t>
      </w:r>
      <w:r>
        <w:rPr>
          <w:rFonts w:ascii="Times New Roman" w:hAnsi="Times New Roman" w:cs="Times New Roman"/>
        </w:rPr>
        <w:t>a</w:t>
      </w:r>
    </w:p>
    <w:p w14:paraId="745671DA"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35AA837" w14:textId="01D9C42D"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43             </w:t>
      </w:r>
      <w:r>
        <w:rPr>
          <w:rFonts w:ascii="Times New Roman" w:hAnsi="Times New Roman" w:cs="Times New Roman"/>
          <w:spacing w:val="12"/>
        </w:rPr>
        <w:t xml:space="preserve"> </w:t>
      </w:r>
      <w:r>
        <w:rPr>
          <w:rFonts w:ascii="Times New Roman" w:hAnsi="Times New Roman" w:cs="Times New Roman"/>
          <w:spacing w:val="1"/>
        </w:rPr>
        <w:t>m</w:t>
      </w:r>
      <w:r>
        <w:rPr>
          <w:rFonts w:ascii="Times New Roman" w:hAnsi="Times New Roman" w:cs="Times New Roman"/>
        </w:rPr>
        <w:t>u</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7"/>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ar</w:t>
      </w:r>
      <w:r>
        <w:rPr>
          <w:rFonts w:ascii="Times New Roman" w:hAnsi="Times New Roman" w:cs="Times New Roman"/>
          <w:spacing w:val="3"/>
        </w:rPr>
        <w:t>s</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7"/>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2"/>
        </w:rPr>
        <w:t>r</w:t>
      </w:r>
      <w:r>
        <w:rPr>
          <w:rFonts w:ascii="Times New Roman" w:hAnsi="Times New Roman" w:cs="Times New Roman"/>
          <w:spacing w:val="-1"/>
        </w:rPr>
        <w:t>c</w:t>
      </w:r>
      <w:r>
        <w:rPr>
          <w:rFonts w:ascii="Times New Roman" w:hAnsi="Times New Roman" w:cs="Times New Roman"/>
        </w:rPr>
        <w:t>u</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r</w:t>
      </w:r>
      <w:r>
        <w:rPr>
          <w:rFonts w:ascii="Times New Roman" w:hAnsi="Times New Roman" w:cs="Times New Roman"/>
          <w:spacing w:val="7"/>
        </w:rPr>
        <w:t xml:space="preserve"> </w:t>
      </w:r>
      <w:r>
        <w:rPr>
          <w:rFonts w:ascii="Times New Roman" w:hAnsi="Times New Roman" w:cs="Times New Roman"/>
        </w:rPr>
        <w:t>b</w:t>
      </w:r>
      <w:r>
        <w:rPr>
          <w:rFonts w:ascii="Times New Roman" w:hAnsi="Times New Roman" w:cs="Times New Roman"/>
          <w:spacing w:val="2"/>
        </w:rPr>
        <w:t>o</w:t>
      </w:r>
      <w:r>
        <w:rPr>
          <w:rFonts w:ascii="Times New Roman" w:hAnsi="Times New Roman" w:cs="Times New Roman"/>
          <w:spacing w:val="-1"/>
        </w:rPr>
        <w:t>r</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6"/>
        </w:rPr>
        <w:t xml:space="preserve"> </w:t>
      </w:r>
      <w:r>
        <w:rPr>
          <w:rFonts w:ascii="Times New Roman" w:hAnsi="Times New Roman" w:cs="Times New Roman"/>
        </w:rPr>
        <w:t>or</w:t>
      </w:r>
      <w:r>
        <w:rPr>
          <w:rFonts w:ascii="Times New Roman" w:hAnsi="Times New Roman" w:cs="Times New Roman"/>
          <w:spacing w:val="9"/>
        </w:rPr>
        <w:t xml:space="preserve"> </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dge</w:t>
      </w:r>
      <w:r>
        <w:rPr>
          <w:rFonts w:ascii="Times New Roman" w:hAnsi="Times New Roman" w:cs="Times New Roman"/>
          <w:spacing w:val="6"/>
        </w:rPr>
        <w:t xml:space="preserve"> </w:t>
      </w:r>
      <w:r>
        <w:rPr>
          <w:rFonts w:ascii="Times New Roman" w:hAnsi="Times New Roman" w:cs="Times New Roman"/>
        </w:rPr>
        <w:t>of</w:t>
      </w:r>
      <w:r>
        <w:rPr>
          <w:rFonts w:ascii="Times New Roman" w:hAnsi="Times New Roman" w:cs="Times New Roman"/>
          <w:spacing w:val="6"/>
        </w:rPr>
        <w:t xml:space="preserve"> </w:t>
      </w:r>
      <w:r>
        <w:rPr>
          <w:rFonts w:ascii="Times New Roman" w:hAnsi="Times New Roman" w:cs="Times New Roman"/>
        </w:rPr>
        <w:t>o</w:t>
      </w:r>
      <w:r>
        <w:rPr>
          <w:rFonts w:ascii="Times New Roman" w:hAnsi="Times New Roman" w:cs="Times New Roman"/>
          <w:spacing w:val="2"/>
        </w:rPr>
        <w:t>p</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-w</w:t>
      </w:r>
      <w:r>
        <w:rPr>
          <w:rFonts w:ascii="Times New Roman" w:hAnsi="Times New Roman" w:cs="Times New Roman"/>
          <w:spacing w:val="2"/>
        </w:rPr>
        <w:t>o</w:t>
      </w:r>
      <w:r>
        <w:rPr>
          <w:rFonts w:ascii="Times New Roman" w:hAnsi="Times New Roman" w:cs="Times New Roman"/>
          <w:spacing w:val="-1"/>
        </w:rPr>
        <w:t>r</w:t>
      </w:r>
      <w:r>
        <w:rPr>
          <w:rFonts w:ascii="Times New Roman" w:hAnsi="Times New Roman" w:cs="Times New Roman"/>
        </w:rPr>
        <w:t>k</w:t>
      </w:r>
      <w:r>
        <w:rPr>
          <w:rFonts w:ascii="Times New Roman" w:hAnsi="Times New Roman" w:cs="Times New Roman"/>
          <w:spacing w:val="7"/>
        </w:rPr>
        <w:t xml:space="preserve"> </w:t>
      </w:r>
      <w:r>
        <w:rPr>
          <w:rFonts w:ascii="Times New Roman" w:hAnsi="Times New Roman" w:cs="Times New Roman"/>
          <w:spacing w:val="-1"/>
        </w:rPr>
        <w:t>fa</w:t>
      </w:r>
      <w:r>
        <w:rPr>
          <w:rFonts w:ascii="Times New Roman" w:hAnsi="Times New Roman" w:cs="Times New Roman"/>
        </w:rPr>
        <w:t>b</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c</w:t>
      </w:r>
      <w:r>
        <w:rPr>
          <w:rFonts w:ascii="Times New Roman" w:hAnsi="Times New Roman" w:cs="Times New Roman"/>
          <w:spacing w:val="9"/>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8"/>
        </w:rPr>
        <w:t xml:space="preserve"> </w:t>
      </w:r>
      <w:r>
        <w:rPr>
          <w:rFonts w:ascii="Times New Roman" w:hAnsi="Times New Roman" w:cs="Times New Roman"/>
          <w:spacing w:val="-1"/>
        </w:rPr>
        <w:t>e</w:t>
      </w:r>
      <w:r>
        <w:rPr>
          <w:rFonts w:ascii="Times New Roman" w:hAnsi="Times New Roman" w:cs="Times New Roman"/>
          <w:spacing w:val="2"/>
        </w:rPr>
        <w:t>x</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nds</w:t>
      </w:r>
      <w:r>
        <w:rPr>
          <w:rFonts w:ascii="Times New Roman" w:hAnsi="Times New Roman" w:cs="Times New Roman"/>
          <w:spacing w:val="7"/>
        </w:rPr>
        <w:t xml:space="preserve"> </w:t>
      </w:r>
      <w:del w:id="46" w:author="Bernard Hallet" w:date="2013-12-15T13:17:00Z">
        <w:r w:rsidDel="00895B30">
          <w:rPr>
            <w:rFonts w:ascii="Times New Roman" w:hAnsi="Times New Roman" w:cs="Times New Roman"/>
          </w:rPr>
          <w:delText>so</w:delText>
        </w:r>
        <w:r w:rsidDel="00895B30">
          <w:rPr>
            <w:rFonts w:ascii="Times New Roman" w:hAnsi="Times New Roman" w:cs="Times New Roman"/>
            <w:spacing w:val="1"/>
          </w:rPr>
          <w:delText>m</w:delText>
        </w:r>
        <w:r w:rsidDel="00895B30">
          <w:rPr>
            <w:rFonts w:ascii="Times New Roman" w:hAnsi="Times New Roman" w:cs="Times New Roman"/>
          </w:rPr>
          <w:delText>e</w:delText>
        </w:r>
        <w:r w:rsidDel="00895B30">
          <w:rPr>
            <w:rFonts w:ascii="Times New Roman" w:hAnsi="Times New Roman" w:cs="Times New Roman"/>
            <w:spacing w:val="6"/>
          </w:rPr>
          <w:delText xml:space="preserve"> </w:delText>
        </w:r>
      </w:del>
      <w:ins w:id="47" w:author="Bernard Hallet" w:date="2013-12-15T13:17:00Z">
        <w:r w:rsidR="00895B30">
          <w:rPr>
            <w:rFonts w:ascii="Times New Roman" w:hAnsi="Times New Roman" w:cs="Times New Roman"/>
          </w:rPr>
          <w:t>1 to 3</w:t>
        </w:r>
        <w:r w:rsidR="00895B30">
          <w:rPr>
            <w:rFonts w:ascii="Times New Roman" w:hAnsi="Times New Roman" w:cs="Times New Roman"/>
            <w:spacing w:val="6"/>
          </w:rPr>
          <w:t xml:space="preserve"> </w:t>
        </w:r>
      </w:ins>
      <w:r>
        <w:rPr>
          <w:rFonts w:ascii="Times New Roman" w:hAnsi="Times New Roman" w:cs="Times New Roman"/>
        </w:rPr>
        <w:t>d</w:t>
      </w:r>
      <w:r>
        <w:rPr>
          <w:rFonts w:ascii="Times New Roman" w:hAnsi="Times New Roman" w:cs="Times New Roman"/>
          <w:spacing w:val="-1"/>
        </w:rPr>
        <w:t>ec</w:t>
      </w:r>
      <w:r>
        <w:rPr>
          <w:rFonts w:ascii="Times New Roman" w:hAnsi="Times New Roman" w:cs="Times New Roman"/>
          <w:spacing w:val="1"/>
        </w:rPr>
        <w:t>im</w:t>
      </w:r>
      <w:r>
        <w:rPr>
          <w:rFonts w:ascii="Times New Roman" w:hAnsi="Times New Roman" w:cs="Times New Roman"/>
          <w:spacing w:val="-1"/>
        </w:rPr>
        <w:t>e</w:t>
      </w:r>
      <w:r>
        <w:rPr>
          <w:rFonts w:ascii="Times New Roman" w:hAnsi="Times New Roman" w:cs="Times New Roman"/>
          <w:spacing w:val="1"/>
        </w:rPr>
        <w:t>t</w:t>
      </w:r>
      <w:ins w:id="48" w:author="Bernard Hallet" w:date="2013-12-15T13:17:00Z">
        <w:r w:rsidR="00895B30">
          <w:rPr>
            <w:rFonts w:ascii="Times New Roman" w:hAnsi="Times New Roman" w:cs="Times New Roman"/>
          </w:rPr>
          <w:t>ers</w:t>
        </w:r>
      </w:ins>
      <w:del w:id="49" w:author="Bernard Hallet" w:date="2013-12-15T13:17:00Z">
        <w:r w:rsidDel="00895B30">
          <w:rPr>
            <w:rFonts w:ascii="Times New Roman" w:hAnsi="Times New Roman" w:cs="Times New Roman"/>
            <w:spacing w:val="-1"/>
          </w:rPr>
          <w:delText>r</w:delText>
        </w:r>
        <w:r w:rsidDel="00895B30">
          <w:rPr>
            <w:rFonts w:ascii="Times New Roman" w:hAnsi="Times New Roman" w:cs="Times New Roman"/>
          </w:rPr>
          <w:delText>e</w:delText>
        </w:r>
      </w:del>
      <w:r>
        <w:rPr>
          <w:rFonts w:ascii="Times New Roman" w:hAnsi="Times New Roman" w:cs="Times New Roman"/>
          <w:spacing w:val="9"/>
        </w:rPr>
        <w:t xml:space="preserve"> </w:t>
      </w:r>
      <w:r>
        <w:rPr>
          <w:rFonts w:ascii="Times New Roman" w:hAnsi="Times New Roman" w:cs="Times New Roman"/>
          <w:spacing w:val="-1"/>
        </w:rPr>
        <w:t>a</w:t>
      </w:r>
      <w:r>
        <w:rPr>
          <w:rFonts w:ascii="Times New Roman" w:hAnsi="Times New Roman" w:cs="Times New Roman"/>
        </w:rPr>
        <w:t>bove</w:t>
      </w:r>
    </w:p>
    <w:p w14:paraId="37F40EBD"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28E62A73" w14:textId="443CBE00"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44             </w:t>
      </w:r>
      <w:r>
        <w:rPr>
          <w:rFonts w:ascii="Times New Roman" w:hAnsi="Times New Roman" w:cs="Times New Roman"/>
          <w:spacing w:val="12"/>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16"/>
        </w:rPr>
        <w:t xml:space="preserve"> </w:t>
      </w:r>
      <w:r>
        <w:rPr>
          <w:rFonts w:ascii="Times New Roman" w:hAnsi="Times New Roman" w:cs="Times New Roman"/>
          <w:spacing w:val="-1"/>
        </w:rPr>
        <w:t>ce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8"/>
        </w:rPr>
        <w:t xml:space="preserve"> </w:t>
      </w:r>
      <w:r>
        <w:rPr>
          <w:rFonts w:ascii="Times New Roman" w:hAnsi="Times New Roman" w:cs="Times New Roman"/>
        </w:rPr>
        <w:t>su</w:t>
      </w:r>
      <w:r>
        <w:rPr>
          <w:rFonts w:ascii="Times New Roman" w:hAnsi="Times New Roman" w:cs="Times New Roman"/>
          <w:spacing w:val="-1"/>
        </w:rPr>
        <w:t>rf</w:t>
      </w:r>
      <w:r>
        <w:rPr>
          <w:rFonts w:ascii="Times New Roman" w:hAnsi="Times New Roman" w:cs="Times New Roman"/>
          <w:spacing w:val="1"/>
        </w:rPr>
        <w:t>a</w:t>
      </w:r>
      <w:r>
        <w:rPr>
          <w:rFonts w:ascii="Times New Roman" w:hAnsi="Times New Roman" w:cs="Times New Roman"/>
          <w:spacing w:val="-1"/>
        </w:rPr>
        <w:t>c</w:t>
      </w:r>
      <w:r>
        <w:rPr>
          <w:rFonts w:ascii="Times New Roman" w:hAnsi="Times New Roman" w:cs="Times New Roman"/>
        </w:rPr>
        <w:t>e</w:t>
      </w:r>
      <w:r>
        <w:rPr>
          <w:rFonts w:ascii="Times New Roman" w:hAnsi="Times New Roman" w:cs="Times New Roman"/>
          <w:spacing w:val="18"/>
        </w:rPr>
        <w:t xml:space="preserve"> </w:t>
      </w:r>
      <w:r>
        <w:rPr>
          <w:rFonts w:ascii="Times New Roman" w:hAnsi="Times New Roman" w:cs="Times New Roman"/>
          <w:spacing w:val="-1"/>
        </w:rPr>
        <w:t>(F</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rPr>
        <w:t>1</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17"/>
        </w:rPr>
        <w:t xml:space="preserve"> </w:t>
      </w:r>
      <w:r>
        <w:rPr>
          <w:rFonts w:ascii="Times New Roman" w:hAnsi="Times New Roman" w:cs="Times New Roman"/>
          <w:spacing w:val="2"/>
        </w:rPr>
        <w:t>T</w:t>
      </w:r>
      <w:r>
        <w:rPr>
          <w:rFonts w:ascii="Times New Roman" w:hAnsi="Times New Roman" w:cs="Times New Roman"/>
          <w:spacing w:val="-5"/>
        </w:rPr>
        <w:t>y</w:t>
      </w:r>
      <w:r>
        <w:rPr>
          <w:rFonts w:ascii="Times New Roman" w:hAnsi="Times New Roman" w:cs="Times New Roman"/>
        </w:rPr>
        <w:t>p</w:t>
      </w:r>
      <w:r>
        <w:rPr>
          <w:rFonts w:ascii="Times New Roman" w:hAnsi="Times New Roman" w:cs="Times New Roman"/>
          <w:spacing w:val="3"/>
        </w:rPr>
        <w:t>i</w:t>
      </w:r>
      <w:r>
        <w:rPr>
          <w:rFonts w:ascii="Times New Roman" w:hAnsi="Times New Roman" w:cs="Times New Roman"/>
          <w:spacing w:val="-1"/>
        </w:rPr>
        <w:t>ca</w:t>
      </w:r>
      <w:r>
        <w:rPr>
          <w:rFonts w:ascii="Times New Roman" w:hAnsi="Times New Roman" w:cs="Times New Roman"/>
        </w:rPr>
        <w:t>l</w:t>
      </w:r>
      <w:r>
        <w:rPr>
          <w:rFonts w:ascii="Times New Roman" w:hAnsi="Times New Roman" w:cs="Times New Roman"/>
          <w:spacing w:val="17"/>
        </w:rPr>
        <w:t xml:space="preserve"> </w:t>
      </w:r>
      <w:r>
        <w:rPr>
          <w:rFonts w:ascii="Times New Roman" w:hAnsi="Times New Roman" w:cs="Times New Roman"/>
        </w:rPr>
        <w:t>di</w:t>
      </w:r>
      <w:r>
        <w:rPr>
          <w:rFonts w:ascii="Times New Roman" w:hAnsi="Times New Roman" w:cs="Times New Roman"/>
          <w:spacing w:val="-1"/>
        </w:rPr>
        <w:t>a</w:t>
      </w:r>
      <w:r>
        <w:rPr>
          <w:rFonts w:ascii="Times New Roman" w:hAnsi="Times New Roman" w:cs="Times New Roman"/>
        </w:rPr>
        <w:t>m</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2"/>
        </w:rPr>
        <w:t>e</w:t>
      </w:r>
      <w:r>
        <w:rPr>
          <w:rFonts w:ascii="Times New Roman" w:hAnsi="Times New Roman" w:cs="Times New Roman"/>
          <w:spacing w:val="-1"/>
        </w:rPr>
        <w:t>r</w:t>
      </w:r>
      <w:r>
        <w:rPr>
          <w:rFonts w:ascii="Times New Roman" w:hAnsi="Times New Roman" w:cs="Times New Roman"/>
        </w:rPr>
        <w:t>s</w:t>
      </w:r>
      <w:r>
        <w:rPr>
          <w:rFonts w:ascii="Times New Roman" w:hAnsi="Times New Roman" w:cs="Times New Roman"/>
          <w:spacing w:val="17"/>
        </w:rPr>
        <w:t xml:space="preserve"> </w:t>
      </w: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18"/>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16"/>
        </w:rPr>
        <w:t xml:space="preserve"> </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17"/>
        </w:rPr>
        <w:t xml:space="preserve"> </w:t>
      </w:r>
      <w:del w:id="50" w:author="Bernard Hallet" w:date="2013-12-15T13:17:00Z">
        <w:r w:rsidDel="00895B30">
          <w:rPr>
            <w:rFonts w:ascii="Times New Roman" w:hAnsi="Times New Roman" w:cs="Times New Roman"/>
            <w:spacing w:val="1"/>
          </w:rPr>
          <w:delText>c</w:delText>
        </w:r>
        <w:r w:rsidDel="00895B30">
          <w:rPr>
            <w:rFonts w:ascii="Times New Roman" w:hAnsi="Times New Roman" w:cs="Times New Roman"/>
            <w:spacing w:val="-1"/>
          </w:rPr>
          <w:delText>e</w:delText>
        </w:r>
        <w:r w:rsidDel="00895B30">
          <w:rPr>
            <w:rFonts w:ascii="Times New Roman" w:hAnsi="Times New Roman" w:cs="Times New Roman"/>
          </w:rPr>
          <w:delText>n</w:delText>
        </w:r>
        <w:r w:rsidDel="00895B30">
          <w:rPr>
            <w:rFonts w:ascii="Times New Roman" w:hAnsi="Times New Roman" w:cs="Times New Roman"/>
            <w:spacing w:val="1"/>
          </w:rPr>
          <w:delText>t</w:delText>
        </w:r>
        <w:r w:rsidDel="00895B30">
          <w:rPr>
            <w:rFonts w:ascii="Times New Roman" w:hAnsi="Times New Roman" w:cs="Times New Roman"/>
            <w:spacing w:val="-1"/>
          </w:rPr>
          <w:delText>r</w:delText>
        </w:r>
        <w:r w:rsidDel="00895B30">
          <w:rPr>
            <w:rFonts w:ascii="Times New Roman" w:hAnsi="Times New Roman" w:cs="Times New Roman"/>
          </w:rPr>
          <w:delText>e</w:delText>
        </w:r>
        <w:r w:rsidDel="00895B30">
          <w:rPr>
            <w:rFonts w:ascii="Times New Roman" w:hAnsi="Times New Roman" w:cs="Times New Roman"/>
            <w:spacing w:val="18"/>
          </w:rPr>
          <w:delText xml:space="preserve"> </w:delText>
        </w:r>
      </w:del>
      <w:ins w:id="51" w:author="Bernard Hallet" w:date="2013-12-15T13:17:00Z">
        <w:r w:rsidR="00895B30">
          <w:rPr>
            <w:rFonts w:ascii="Times New Roman" w:hAnsi="Times New Roman" w:cs="Times New Roman"/>
            <w:spacing w:val="1"/>
          </w:rPr>
          <w:t>c</w:t>
        </w:r>
        <w:r w:rsidR="00895B30">
          <w:rPr>
            <w:rFonts w:ascii="Times New Roman" w:hAnsi="Times New Roman" w:cs="Times New Roman"/>
            <w:spacing w:val="-1"/>
          </w:rPr>
          <w:t>e</w:t>
        </w:r>
        <w:r w:rsidR="00895B30">
          <w:rPr>
            <w:rFonts w:ascii="Times New Roman" w:hAnsi="Times New Roman" w:cs="Times New Roman"/>
          </w:rPr>
          <w:t>n</w:t>
        </w:r>
        <w:r w:rsidR="00895B30">
          <w:rPr>
            <w:rFonts w:ascii="Times New Roman" w:hAnsi="Times New Roman" w:cs="Times New Roman"/>
            <w:spacing w:val="1"/>
          </w:rPr>
          <w:t>t</w:t>
        </w:r>
        <w:r w:rsidR="00895B30">
          <w:rPr>
            <w:rFonts w:ascii="Times New Roman" w:hAnsi="Times New Roman" w:cs="Times New Roman"/>
            <w:spacing w:val="-1"/>
          </w:rPr>
          <w:t>er</w:t>
        </w:r>
        <w:r w:rsidR="00895B30">
          <w:rPr>
            <w:rFonts w:ascii="Times New Roman" w:hAnsi="Times New Roman" w:cs="Times New Roman"/>
            <w:spacing w:val="18"/>
          </w:rPr>
          <w:t xml:space="preserve"> </w:t>
        </w:r>
      </w:ins>
      <w:r>
        <w:rPr>
          <w:rFonts w:ascii="Times New Roman" w:hAnsi="Times New Roman" w:cs="Times New Roman"/>
          <w:spacing w:val="-1"/>
        </w:rPr>
        <w:t>ar</w:t>
      </w:r>
      <w:r>
        <w:rPr>
          <w:rFonts w:ascii="Times New Roman" w:hAnsi="Times New Roman" w:cs="Times New Roman"/>
        </w:rPr>
        <w:t>e</w:t>
      </w:r>
      <w:r>
        <w:rPr>
          <w:rFonts w:ascii="Times New Roman" w:hAnsi="Times New Roman" w:cs="Times New Roman"/>
          <w:spacing w:val="16"/>
        </w:rPr>
        <w:t xml:space="preserve"> </w:t>
      </w:r>
      <w:r>
        <w:rPr>
          <w:rFonts w:ascii="Times New Roman" w:hAnsi="Times New Roman" w:cs="Times New Roman"/>
        </w:rPr>
        <w:t>1</w:t>
      </w:r>
      <w:r>
        <w:rPr>
          <w:rFonts w:ascii="Times New Roman" w:hAnsi="Times New Roman" w:cs="Times New Roman"/>
          <w:spacing w:val="-1"/>
        </w:rPr>
        <w:t>-</w:t>
      </w:r>
      <w:r>
        <w:rPr>
          <w:rFonts w:ascii="Times New Roman" w:hAnsi="Times New Roman" w:cs="Times New Roman"/>
        </w:rPr>
        <w:t>3</w:t>
      </w:r>
      <w:r>
        <w:rPr>
          <w:rFonts w:ascii="Times New Roman" w:hAnsi="Times New Roman" w:cs="Times New Roman"/>
          <w:spacing w:val="19"/>
        </w:rPr>
        <w:t xml:space="preserve"> </w:t>
      </w:r>
      <w:r>
        <w:rPr>
          <w:rFonts w:ascii="Times New Roman" w:hAnsi="Times New Roman" w:cs="Times New Roman"/>
        </w:rPr>
        <w:t>m</w:t>
      </w:r>
      <w:r>
        <w:rPr>
          <w:rFonts w:ascii="Times New Roman" w:hAnsi="Times New Roman" w:cs="Times New Roman"/>
          <w:spacing w:val="17"/>
        </w:rPr>
        <w:t xml:space="preserve"> </w:t>
      </w:r>
      <w:r>
        <w:rPr>
          <w:rFonts w:ascii="Times New Roman" w:hAnsi="Times New Roman" w:cs="Times New Roman"/>
          <w:spacing w:val="-1"/>
        </w:rPr>
        <w:t>w</w:t>
      </w:r>
      <w:r>
        <w:rPr>
          <w:rFonts w:ascii="Times New Roman" w:hAnsi="Times New Roman" w:cs="Times New Roman"/>
        </w:rPr>
        <w:t>hile</w:t>
      </w:r>
      <w:r>
        <w:rPr>
          <w:rFonts w:ascii="Times New Roman" w:hAnsi="Times New Roman" w:cs="Times New Roman"/>
          <w:spacing w:val="16"/>
        </w:rPr>
        <w:t xml:space="preserve"> </w:t>
      </w:r>
      <w:r>
        <w:rPr>
          <w:rFonts w:ascii="Times New Roman" w:hAnsi="Times New Roman" w:cs="Times New Roman"/>
        </w:rPr>
        <w:t>the</w:t>
      </w:r>
    </w:p>
    <w:p w14:paraId="20F743B0"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48EC7C79"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45             </w:t>
      </w:r>
      <w:r>
        <w:rPr>
          <w:rFonts w:ascii="Times New Roman" w:hAnsi="Times New Roman" w:cs="Times New Roman"/>
          <w:spacing w:val="12"/>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ar</w:t>
      </w:r>
      <w:r>
        <w:rPr>
          <w:rFonts w:ascii="Times New Roman" w:hAnsi="Times New Roman" w:cs="Times New Roman"/>
        </w:rPr>
        <w:t>se</w:t>
      </w:r>
      <w:r>
        <w:rPr>
          <w:rFonts w:ascii="Times New Roman" w:hAnsi="Times New Roman" w:cs="Times New Roman"/>
          <w:spacing w:val="45"/>
        </w:rPr>
        <w:t xml:space="preserve"> </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43"/>
        </w:rPr>
        <w:t xml:space="preserve"> </w:t>
      </w:r>
      <w:r>
        <w:rPr>
          <w:rFonts w:ascii="Times New Roman" w:hAnsi="Times New Roman" w:cs="Times New Roman"/>
        </w:rPr>
        <w:t>b</w:t>
      </w:r>
      <w:r>
        <w:rPr>
          <w:rFonts w:ascii="Times New Roman" w:hAnsi="Times New Roman" w:cs="Times New Roman"/>
          <w:spacing w:val="2"/>
        </w:rPr>
        <w:t>o</w:t>
      </w:r>
      <w:r>
        <w:rPr>
          <w:rFonts w:ascii="Times New Roman" w:hAnsi="Times New Roman" w:cs="Times New Roman"/>
          <w:spacing w:val="-1"/>
        </w:rPr>
        <w:t>r</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45"/>
        </w:rPr>
        <w:t xml:space="preserve"> </w:t>
      </w:r>
      <w:r>
        <w:rPr>
          <w:rFonts w:ascii="Times New Roman" w:hAnsi="Times New Roman" w:cs="Times New Roman"/>
          <w:spacing w:val="1"/>
        </w:rPr>
        <w:t>ma</w:t>
      </w:r>
      <w:r>
        <w:rPr>
          <w:rFonts w:ascii="Times New Roman" w:hAnsi="Times New Roman" w:cs="Times New Roman"/>
        </w:rPr>
        <w:t>y</w:t>
      </w:r>
      <w:r>
        <w:rPr>
          <w:rFonts w:ascii="Times New Roman" w:hAnsi="Times New Roman" w:cs="Times New Roman"/>
          <w:spacing w:val="38"/>
        </w:rPr>
        <w:t xml:space="preserve"> </w:t>
      </w:r>
      <w:r>
        <w:rPr>
          <w:rFonts w:ascii="Times New Roman" w:hAnsi="Times New Roman" w:cs="Times New Roman"/>
        </w:rPr>
        <w:t>be</w:t>
      </w:r>
      <w:r>
        <w:rPr>
          <w:rFonts w:ascii="Times New Roman" w:hAnsi="Times New Roman" w:cs="Times New Roman"/>
          <w:spacing w:val="42"/>
        </w:rPr>
        <w:t xml:space="preserve"> </w:t>
      </w:r>
      <w:r>
        <w:rPr>
          <w:rFonts w:ascii="Times New Roman" w:hAnsi="Times New Roman" w:cs="Times New Roman"/>
        </w:rPr>
        <w:t>0.5</w:t>
      </w:r>
      <w:r>
        <w:rPr>
          <w:rFonts w:ascii="Times New Roman" w:hAnsi="Times New Roman" w:cs="Times New Roman"/>
          <w:spacing w:val="43"/>
        </w:rPr>
        <w:t xml:space="preserve"> </w:t>
      </w:r>
      <w:r>
        <w:rPr>
          <w:rFonts w:ascii="Times New Roman" w:hAnsi="Times New Roman" w:cs="Times New Roman"/>
        </w:rPr>
        <w:t>–</w:t>
      </w:r>
      <w:r>
        <w:rPr>
          <w:rFonts w:ascii="Times New Roman" w:hAnsi="Times New Roman" w:cs="Times New Roman"/>
          <w:spacing w:val="43"/>
        </w:rPr>
        <w:t xml:space="preserve"> </w:t>
      </w:r>
      <w:r>
        <w:rPr>
          <w:rFonts w:ascii="Times New Roman" w:hAnsi="Times New Roman" w:cs="Times New Roman"/>
        </w:rPr>
        <w:t>1</w:t>
      </w:r>
      <w:r>
        <w:rPr>
          <w:rFonts w:ascii="Times New Roman" w:hAnsi="Times New Roman" w:cs="Times New Roman"/>
          <w:spacing w:val="43"/>
        </w:rPr>
        <w:t xml:space="preserve"> </w:t>
      </w:r>
      <w:r>
        <w:rPr>
          <w:rFonts w:ascii="Times New Roman" w:hAnsi="Times New Roman" w:cs="Times New Roman"/>
        </w:rPr>
        <w:t>m</w:t>
      </w:r>
      <w:r>
        <w:rPr>
          <w:rFonts w:ascii="Times New Roman" w:hAnsi="Times New Roman" w:cs="Times New Roman"/>
          <w:spacing w:val="44"/>
        </w:rPr>
        <w:t xml:space="preserve"> </w:t>
      </w:r>
      <w:r>
        <w:rPr>
          <w:rFonts w:ascii="Times New Roman" w:hAnsi="Times New Roman" w:cs="Times New Roman"/>
        </w:rPr>
        <w:t>wid</w:t>
      </w:r>
      <w:r>
        <w:rPr>
          <w:rFonts w:ascii="Times New Roman" w:hAnsi="Times New Roman" w:cs="Times New Roman"/>
          <w:spacing w:val="1"/>
        </w:rPr>
        <w:t>e</w:t>
      </w:r>
      <w:r>
        <w:rPr>
          <w:rFonts w:ascii="Times New Roman" w:hAnsi="Times New Roman" w:cs="Times New Roman"/>
        </w:rPr>
        <w:t>.</w:t>
      </w:r>
      <w:r>
        <w:rPr>
          <w:rFonts w:ascii="Times New Roman" w:hAnsi="Times New Roman" w:cs="Times New Roman"/>
          <w:spacing w:val="43"/>
        </w:rPr>
        <w:t xml:space="preserve"> </w:t>
      </w:r>
      <w:r>
        <w:rPr>
          <w:rFonts w:ascii="Times New Roman" w:hAnsi="Times New Roman" w:cs="Times New Roman"/>
        </w:rPr>
        <w:t>Mu</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43"/>
        </w:rPr>
        <w:t xml:space="preserve"> </w:t>
      </w:r>
      <w:r>
        <w:rPr>
          <w:rFonts w:ascii="Times New Roman" w:hAnsi="Times New Roman" w:cs="Times New Roman"/>
        </w:rPr>
        <w:t>s</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42"/>
        </w:rPr>
        <w:t xml:space="preserve"> </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43"/>
        </w:rPr>
        <w:t xml:space="preserve"> </w:t>
      </w:r>
      <w:r>
        <w:rPr>
          <w:rFonts w:ascii="Times New Roman" w:hAnsi="Times New Roman" w:cs="Times New Roman"/>
          <w:spacing w:val="1"/>
        </w:rPr>
        <w:t>a</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42"/>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so</w:t>
      </w:r>
      <w:r>
        <w:rPr>
          <w:rFonts w:ascii="Times New Roman" w:hAnsi="Times New Roman" w:cs="Times New Roman"/>
          <w:spacing w:val="43"/>
        </w:rPr>
        <w:t xml:space="preserve"> </w:t>
      </w:r>
      <w:r>
        <w:rPr>
          <w:rFonts w:ascii="Times New Roman" w:hAnsi="Times New Roman" w:cs="Times New Roman"/>
          <w:spacing w:val="-1"/>
        </w:rPr>
        <w:t>f</w:t>
      </w:r>
      <w:r>
        <w:rPr>
          <w:rFonts w:ascii="Times New Roman" w:hAnsi="Times New Roman" w:cs="Times New Roman"/>
        </w:rPr>
        <w:t>ound</w:t>
      </w:r>
      <w:r>
        <w:rPr>
          <w:rFonts w:ascii="Times New Roman" w:hAnsi="Times New Roman" w:cs="Times New Roman"/>
          <w:spacing w:val="43"/>
        </w:rPr>
        <w:t xml:space="preserve"> </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rPr>
        <w:t>.</w:t>
      </w:r>
    </w:p>
    <w:p w14:paraId="336FF703"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69640BBF" w14:textId="6951E3A8"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46             </w:t>
      </w:r>
      <w:r>
        <w:rPr>
          <w:rFonts w:ascii="Times New Roman" w:hAnsi="Times New Roman" w:cs="Times New Roman"/>
          <w:spacing w:val="12"/>
        </w:rPr>
        <w:t xml:space="preserve"> </w:t>
      </w:r>
      <w:r>
        <w:rPr>
          <w:rFonts w:ascii="Times New Roman" w:hAnsi="Times New Roman" w:cs="Times New Roman"/>
          <w:spacing w:val="-1"/>
        </w:rPr>
        <w:t>(</w:t>
      </w:r>
      <w:r>
        <w:rPr>
          <w:rFonts w:ascii="Times New Roman" w:hAnsi="Times New Roman" w:cs="Times New Roman"/>
        </w:rPr>
        <w:t>M</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suoka</w:t>
      </w:r>
      <w:r>
        <w:rPr>
          <w:rFonts w:ascii="Times New Roman" w:hAnsi="Times New Roman" w:cs="Times New Roman"/>
          <w:spacing w:val="30"/>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32"/>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31"/>
        </w:rPr>
        <w:t xml:space="preserve"> </w:t>
      </w:r>
      <w:r>
        <w:rPr>
          <w:rFonts w:ascii="Times New Roman" w:hAnsi="Times New Roman" w:cs="Times New Roman"/>
        </w:rPr>
        <w:t>200</w:t>
      </w:r>
      <w:r>
        <w:rPr>
          <w:rFonts w:ascii="Times New Roman" w:hAnsi="Times New Roman" w:cs="Times New Roman"/>
          <w:spacing w:val="2"/>
        </w:rPr>
        <w:t>3</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34"/>
        </w:rPr>
        <w:t xml:space="preserve"> </w:t>
      </w:r>
      <w:r>
        <w:rPr>
          <w:rFonts w:ascii="Times New Roman" w:hAnsi="Times New Roman" w:cs="Times New Roman"/>
        </w:rPr>
        <w:t>The</w:t>
      </w:r>
      <w:r>
        <w:rPr>
          <w:rFonts w:ascii="Times New Roman" w:hAnsi="Times New Roman" w:cs="Times New Roman"/>
          <w:spacing w:val="30"/>
        </w:rPr>
        <w:t xml:space="preserve"> </w:t>
      </w:r>
      <w:r>
        <w:rPr>
          <w:rFonts w:ascii="Times New Roman" w:hAnsi="Times New Roman" w:cs="Times New Roman"/>
        </w:rPr>
        <w:t>su</w:t>
      </w:r>
      <w:r>
        <w:rPr>
          <w:rFonts w:ascii="Times New Roman" w:hAnsi="Times New Roman" w:cs="Times New Roman"/>
          <w:spacing w:val="-1"/>
        </w:rPr>
        <w:t>r</w:t>
      </w:r>
      <w:r>
        <w:rPr>
          <w:rFonts w:ascii="Times New Roman" w:hAnsi="Times New Roman" w:cs="Times New Roman"/>
          <w:spacing w:val="2"/>
        </w:rPr>
        <w:t>f</w:t>
      </w:r>
      <w:r>
        <w:rPr>
          <w:rFonts w:ascii="Times New Roman" w:hAnsi="Times New Roman" w:cs="Times New Roman"/>
          <w:spacing w:val="-1"/>
        </w:rPr>
        <w:t>ac</w:t>
      </w:r>
      <w:r>
        <w:rPr>
          <w:rFonts w:ascii="Times New Roman" w:hAnsi="Times New Roman" w:cs="Times New Roman"/>
        </w:rPr>
        <w:t>e</w:t>
      </w:r>
      <w:r>
        <w:rPr>
          <w:rFonts w:ascii="Times New Roman" w:hAnsi="Times New Roman" w:cs="Times New Roman"/>
          <w:spacing w:val="30"/>
        </w:rPr>
        <w:t xml:space="preserve"> </w:t>
      </w:r>
      <w:r>
        <w:rPr>
          <w:rFonts w:ascii="Times New Roman" w:hAnsi="Times New Roman" w:cs="Times New Roman"/>
          <w:spacing w:val="3"/>
        </w:rPr>
        <w:t>m</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er</w:t>
      </w:r>
      <w:r>
        <w:rPr>
          <w:rFonts w:ascii="Times New Roman" w:hAnsi="Times New Roman" w:cs="Times New Roman"/>
          <w:spacing w:val="1"/>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32"/>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34"/>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0"/>
        </w:rPr>
        <w:t xml:space="preserve"> </w:t>
      </w:r>
      <w:r>
        <w:rPr>
          <w:rFonts w:ascii="Times New Roman" w:hAnsi="Times New Roman" w:cs="Times New Roman"/>
          <w:spacing w:val="-1"/>
        </w:rPr>
        <w:t>ce</w:t>
      </w:r>
      <w:r>
        <w:rPr>
          <w:rFonts w:ascii="Times New Roman" w:hAnsi="Times New Roman" w:cs="Times New Roman"/>
        </w:rPr>
        <w:t>n</w:t>
      </w:r>
      <w:r>
        <w:rPr>
          <w:rFonts w:ascii="Times New Roman" w:hAnsi="Times New Roman" w:cs="Times New Roman"/>
          <w:spacing w:val="1"/>
        </w:rPr>
        <w:t>t</w:t>
      </w:r>
      <w:ins w:id="52" w:author="Bernard Hallet" w:date="2013-12-15T13:17:00Z">
        <w:r w:rsidR="00895B30">
          <w:rPr>
            <w:rFonts w:ascii="Times New Roman" w:hAnsi="Times New Roman" w:cs="Times New Roman"/>
          </w:rPr>
          <w:t>er</w:t>
        </w:r>
      </w:ins>
      <w:del w:id="53" w:author="Bernard Hallet" w:date="2013-12-15T13:17:00Z">
        <w:r w:rsidDel="00895B30">
          <w:rPr>
            <w:rFonts w:ascii="Times New Roman" w:hAnsi="Times New Roman" w:cs="Times New Roman"/>
            <w:spacing w:val="2"/>
          </w:rPr>
          <w:delText>r</w:delText>
        </w:r>
        <w:r w:rsidDel="00895B30">
          <w:rPr>
            <w:rFonts w:ascii="Times New Roman" w:hAnsi="Times New Roman" w:cs="Times New Roman"/>
          </w:rPr>
          <w:delText>e</w:delText>
        </w:r>
      </w:del>
      <w:r>
        <w:rPr>
          <w:rFonts w:ascii="Times New Roman" w:hAnsi="Times New Roman" w:cs="Times New Roman"/>
          <w:spacing w:val="30"/>
        </w:rPr>
        <w:t xml:space="preserve"> </w:t>
      </w:r>
      <w:r>
        <w:rPr>
          <w:rFonts w:ascii="Times New Roman" w:hAnsi="Times New Roman" w:cs="Times New Roman"/>
        </w:rPr>
        <w:t>do</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31"/>
        </w:rPr>
        <w:t xml:space="preserve"> </w:t>
      </w:r>
      <w:r>
        <w:rPr>
          <w:rFonts w:ascii="Times New Roman" w:hAnsi="Times New Roman" w:cs="Times New Roman"/>
        </w:rPr>
        <w:t>sh</w:t>
      </w:r>
      <w:r>
        <w:rPr>
          <w:rFonts w:ascii="Times New Roman" w:hAnsi="Times New Roman" w:cs="Times New Roman"/>
          <w:spacing w:val="2"/>
        </w:rPr>
        <w:t>o</w:t>
      </w:r>
      <w:r>
        <w:rPr>
          <w:rFonts w:ascii="Times New Roman" w:hAnsi="Times New Roman" w:cs="Times New Roman"/>
          <w:spacing w:val="-1"/>
        </w:rPr>
        <w:t>w</w:t>
      </w:r>
      <w:r>
        <w:rPr>
          <w:rFonts w:ascii="Times New Roman" w:hAnsi="Times New Roman" w:cs="Times New Roman"/>
        </w:rPr>
        <w:t>s</w:t>
      </w:r>
      <w:r>
        <w:rPr>
          <w:rFonts w:ascii="Times New Roman" w:hAnsi="Times New Roman" w:cs="Times New Roman"/>
          <w:spacing w:val="31"/>
        </w:rPr>
        <w:t xml:space="preserve"> </w:t>
      </w:r>
      <w:r>
        <w:rPr>
          <w:rFonts w:ascii="Times New Roman" w:hAnsi="Times New Roman" w:cs="Times New Roman"/>
        </w:rPr>
        <w:t>a</w:t>
      </w:r>
      <w:r>
        <w:rPr>
          <w:rFonts w:ascii="Times New Roman" w:hAnsi="Times New Roman" w:cs="Times New Roman"/>
          <w:spacing w:val="30"/>
        </w:rPr>
        <w:t xml:space="preserve"> </w:t>
      </w:r>
      <w:r>
        <w:rPr>
          <w:rFonts w:ascii="Times New Roman" w:hAnsi="Times New Roman" w:cs="Times New Roman"/>
          <w:spacing w:val="-1"/>
        </w:rPr>
        <w:t>ra</w:t>
      </w:r>
      <w:r>
        <w:rPr>
          <w:rFonts w:ascii="Times New Roman" w:hAnsi="Times New Roman" w:cs="Times New Roman"/>
        </w:rPr>
        <w:t>d</w:t>
      </w:r>
      <w:r>
        <w:rPr>
          <w:rFonts w:ascii="Times New Roman" w:hAnsi="Times New Roman" w:cs="Times New Roman"/>
          <w:spacing w:val="3"/>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32"/>
        </w:rPr>
        <w:t xml:space="preserve"> </w:t>
      </w:r>
      <w:r>
        <w:rPr>
          <w:rFonts w:ascii="Times New Roman" w:hAnsi="Times New Roman" w:cs="Times New Roman"/>
        </w:rPr>
        <w:t>ou</w:t>
      </w:r>
      <w:r>
        <w:rPr>
          <w:rFonts w:ascii="Times New Roman" w:hAnsi="Times New Roman" w:cs="Times New Roman"/>
          <w:spacing w:val="1"/>
        </w:rPr>
        <w:t>t</w:t>
      </w:r>
      <w:r>
        <w:rPr>
          <w:rFonts w:ascii="Times New Roman" w:hAnsi="Times New Roman" w:cs="Times New Roman"/>
          <w:spacing w:val="-1"/>
        </w:rPr>
        <w:t>war</w:t>
      </w:r>
      <w:r>
        <w:rPr>
          <w:rFonts w:ascii="Times New Roman" w:hAnsi="Times New Roman" w:cs="Times New Roman"/>
        </w:rPr>
        <w:t>d</w:t>
      </w:r>
    </w:p>
    <w:p w14:paraId="3E23A08A" w14:textId="77777777" w:rsidR="00946758" w:rsidRDefault="00946758" w:rsidP="00946758">
      <w:pPr>
        <w:widowControl w:val="0"/>
        <w:autoSpaceDE w:val="0"/>
        <w:autoSpaceDN w:val="0"/>
        <w:adjustRightInd w:val="0"/>
        <w:spacing w:before="2" w:line="100" w:lineRule="exact"/>
        <w:rPr>
          <w:rFonts w:ascii="Times New Roman" w:hAnsi="Times New Roman" w:cs="Times New Roman"/>
          <w:sz w:val="10"/>
          <w:szCs w:val="10"/>
        </w:rPr>
      </w:pPr>
    </w:p>
    <w:p w14:paraId="77D29529"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47             </w:t>
      </w:r>
      <w:r>
        <w:rPr>
          <w:rFonts w:ascii="Times New Roman" w:hAnsi="Times New Roman" w:cs="Times New Roman"/>
          <w:spacing w:val="12"/>
        </w:rPr>
        <w:t xml:space="preserve"> </w:t>
      </w:r>
      <w:r>
        <w:rPr>
          <w:rFonts w:ascii="Times New Roman" w:hAnsi="Times New Roman" w:cs="Times New Roman"/>
          <w:spacing w:val="1"/>
        </w:rPr>
        <w:t>m</w:t>
      </w:r>
      <w:r>
        <w:rPr>
          <w:rFonts w:ascii="Times New Roman" w:hAnsi="Times New Roman" w:cs="Times New Roman"/>
        </w:rPr>
        <w:t>ov</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25"/>
        </w:rPr>
        <w:t xml:space="preserve"> </w:t>
      </w:r>
      <w:r>
        <w:rPr>
          <w:rFonts w:ascii="Times New Roman" w:hAnsi="Times New Roman" w:cs="Times New Roman"/>
        </w:rPr>
        <w:t>on</w:t>
      </w:r>
      <w:r>
        <w:rPr>
          <w:rFonts w:ascii="Times New Roman" w:hAnsi="Times New Roman" w:cs="Times New Roman"/>
          <w:spacing w:val="24"/>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23"/>
        </w:rPr>
        <w:t xml:space="preserve"> </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26"/>
        </w:rPr>
        <w:t xml:space="preserve"> </w:t>
      </w:r>
      <w:r>
        <w:rPr>
          <w:rFonts w:ascii="Times New Roman" w:hAnsi="Times New Roman" w:cs="Times New Roman"/>
        </w:rPr>
        <w:t>of</w:t>
      </w:r>
      <w:r>
        <w:rPr>
          <w:rFonts w:ascii="Times New Roman" w:hAnsi="Times New Roman" w:cs="Times New Roman"/>
          <w:spacing w:val="23"/>
        </w:rPr>
        <w:t xml:space="preserve"> </w:t>
      </w:r>
      <w:r>
        <w:rPr>
          <w:rFonts w:ascii="Times New Roman" w:hAnsi="Times New Roman" w:cs="Times New Roman"/>
        </w:rPr>
        <w:t>0.01</w:t>
      </w:r>
      <w:r>
        <w:rPr>
          <w:rFonts w:ascii="Times New Roman" w:hAnsi="Times New Roman" w:cs="Times New Roman"/>
          <w:spacing w:val="24"/>
        </w:rPr>
        <w:t xml:space="preserve"> </w:t>
      </w:r>
      <w:r>
        <w:rPr>
          <w:rFonts w:ascii="Times New Roman" w:hAnsi="Times New Roman" w:cs="Times New Roman"/>
        </w:rPr>
        <w:t>m</w:t>
      </w:r>
      <w:r>
        <w:rPr>
          <w:rFonts w:ascii="Times New Roman" w:hAnsi="Times New Roman" w:cs="Times New Roman"/>
          <w:spacing w:val="25"/>
        </w:rPr>
        <w:t xml:space="preserve"> </w:t>
      </w:r>
      <w:r>
        <w:rPr>
          <w:rFonts w:ascii="Times New Roman" w:hAnsi="Times New Roman" w:cs="Times New Roman"/>
          <w:spacing w:val="-1"/>
        </w:rPr>
        <w:t>a</w:t>
      </w:r>
      <w:r>
        <w:rPr>
          <w:rFonts w:ascii="Times New Roman" w:hAnsi="Times New Roman" w:cs="Times New Roman"/>
          <w:spacing w:val="-1"/>
          <w:position w:val="11"/>
          <w:sz w:val="16"/>
          <w:szCs w:val="16"/>
        </w:rPr>
        <w:t>-</w:t>
      </w:r>
      <w:r>
        <w:rPr>
          <w:rFonts w:ascii="Times New Roman" w:hAnsi="Times New Roman" w:cs="Times New Roman"/>
          <w:position w:val="11"/>
          <w:sz w:val="16"/>
          <w:szCs w:val="16"/>
        </w:rPr>
        <w:t xml:space="preserve">1 </w:t>
      </w:r>
      <w:r>
        <w:rPr>
          <w:rFonts w:ascii="Times New Roman" w:hAnsi="Times New Roman" w:cs="Times New Roman"/>
          <w:spacing w:val="5"/>
          <w:position w:val="11"/>
          <w:sz w:val="16"/>
          <w:szCs w:val="16"/>
        </w:rPr>
        <w:t xml:space="preserve"> </w:t>
      </w:r>
      <w:r>
        <w:rPr>
          <w:rFonts w:ascii="Times New Roman" w:hAnsi="Times New Roman" w:cs="Times New Roman"/>
          <w:spacing w:val="-1"/>
        </w:rPr>
        <w:t>(</w:t>
      </w:r>
      <w:r>
        <w:rPr>
          <w:rFonts w:ascii="Times New Roman" w:hAnsi="Times New Roman" w:cs="Times New Roman"/>
          <w:spacing w:val="1"/>
        </w:rPr>
        <w:t>S</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1"/>
        </w:rPr>
        <w:t>m</w:t>
      </w:r>
      <w:r>
        <w:rPr>
          <w:rFonts w:ascii="Times New Roman" w:hAnsi="Times New Roman" w:cs="Times New Roman"/>
          <w:spacing w:val="-1"/>
        </w:rPr>
        <w:t>er</w:t>
      </w:r>
      <w:r>
        <w:rPr>
          <w:rFonts w:ascii="Times New Roman" w:hAnsi="Times New Roman" w:cs="Times New Roman"/>
          <w:spacing w:val="1"/>
        </w:rPr>
        <w:t>tm</w:t>
      </w:r>
      <w:r>
        <w:rPr>
          <w:rFonts w:ascii="Times New Roman" w:hAnsi="Times New Roman" w:cs="Times New Roman"/>
          <w:spacing w:val="-1"/>
        </w:rPr>
        <w:t>a</w:t>
      </w:r>
      <w:r>
        <w:rPr>
          <w:rFonts w:ascii="Times New Roman" w:hAnsi="Times New Roman" w:cs="Times New Roman"/>
        </w:rPr>
        <w:t>nn</w:t>
      </w:r>
      <w:r>
        <w:rPr>
          <w:rFonts w:ascii="Times New Roman" w:hAnsi="Times New Roman" w:cs="Times New Roman"/>
          <w:spacing w:val="24"/>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4"/>
        </w:rPr>
        <w:t xml:space="preserve"> </w:t>
      </w:r>
      <w:r>
        <w:rPr>
          <w:rFonts w:ascii="Times New Roman" w:hAnsi="Times New Roman" w:cs="Times New Roman"/>
        </w:rPr>
        <w:t>T</w:t>
      </w:r>
      <w:r>
        <w:rPr>
          <w:rFonts w:ascii="Times New Roman" w:hAnsi="Times New Roman" w:cs="Times New Roman"/>
          <w:spacing w:val="4"/>
        </w:rPr>
        <w:t>a</w:t>
      </w:r>
      <w:r>
        <w:rPr>
          <w:rFonts w:ascii="Times New Roman" w:hAnsi="Times New Roman" w:cs="Times New Roman"/>
          <w:spacing w:val="-5"/>
        </w:rPr>
        <w:t>y</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w:t>
      </w:r>
      <w:r>
        <w:rPr>
          <w:rFonts w:ascii="Times New Roman" w:hAnsi="Times New Roman" w:cs="Times New Roman"/>
          <w:spacing w:val="24"/>
        </w:rPr>
        <w:t xml:space="preserve"> </w:t>
      </w:r>
      <w:r>
        <w:rPr>
          <w:rFonts w:ascii="Times New Roman" w:hAnsi="Times New Roman" w:cs="Times New Roman"/>
        </w:rPr>
        <w:t>1965;</w:t>
      </w:r>
      <w:r>
        <w:rPr>
          <w:rFonts w:ascii="Times New Roman" w:hAnsi="Times New Roman" w:cs="Times New Roman"/>
          <w:spacing w:val="25"/>
        </w:rPr>
        <w:t xml:space="preserve"> </w:t>
      </w:r>
      <w:r>
        <w:rPr>
          <w:rFonts w:ascii="Times New Roman" w:hAnsi="Times New Roman" w:cs="Times New Roman"/>
          <w:spacing w:val="2"/>
        </w:rPr>
        <w:t>H</w:t>
      </w:r>
      <w:r>
        <w:rPr>
          <w:rFonts w:ascii="Times New Roman" w:hAnsi="Times New Roman" w:cs="Times New Roman"/>
          <w:spacing w:val="-1"/>
        </w:rPr>
        <w:t>a</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25"/>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4"/>
        </w:rPr>
        <w:t xml:space="preserve"> </w:t>
      </w:r>
      <w:r>
        <w:rPr>
          <w:rFonts w:ascii="Times New Roman" w:hAnsi="Times New Roman" w:cs="Times New Roman"/>
          <w:spacing w:val="1"/>
        </w:rPr>
        <w:t>P</w:t>
      </w:r>
      <w:r>
        <w:rPr>
          <w:rFonts w:ascii="Times New Roman" w:hAnsi="Times New Roman" w:cs="Times New Roman"/>
          <w:spacing w:val="-1"/>
        </w:rPr>
        <w:t>re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r</w:t>
      </w:r>
      <w:r>
        <w:rPr>
          <w:rFonts w:ascii="Times New Roman" w:hAnsi="Times New Roman" w:cs="Times New Roman"/>
        </w:rPr>
        <w:t>ud,</w:t>
      </w:r>
    </w:p>
    <w:p w14:paraId="64B14D96"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00FA71E6" w14:textId="448C1F76"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48             </w:t>
      </w:r>
      <w:r>
        <w:rPr>
          <w:rFonts w:ascii="Times New Roman" w:hAnsi="Times New Roman" w:cs="Times New Roman"/>
          <w:spacing w:val="12"/>
        </w:rPr>
        <w:t xml:space="preserve"> </w:t>
      </w:r>
      <w:r>
        <w:rPr>
          <w:rFonts w:ascii="Times New Roman" w:hAnsi="Times New Roman" w:cs="Times New Roman"/>
        </w:rPr>
        <w:t>1986</w:t>
      </w:r>
      <w:r>
        <w:rPr>
          <w:rFonts w:ascii="Times New Roman" w:hAnsi="Times New Roman" w:cs="Times New Roman"/>
          <w:spacing w:val="-1"/>
        </w:rPr>
        <w:t>)</w:t>
      </w:r>
      <w:r>
        <w:rPr>
          <w:rFonts w:ascii="Times New Roman" w:hAnsi="Times New Roman" w:cs="Times New Roman"/>
        </w:rPr>
        <w:t xml:space="preserve">, </w:t>
      </w:r>
      <w:del w:id="54" w:author="Bernard Hallet" w:date="2013-12-15T13:18:00Z">
        <w:r w:rsidDel="00895B30">
          <w:rPr>
            <w:rFonts w:ascii="Times New Roman" w:hAnsi="Times New Roman" w:cs="Times New Roman"/>
          </w:rPr>
          <w:delText xml:space="preserve"> </w:delText>
        </w:r>
      </w:del>
      <w:r>
        <w:rPr>
          <w:rFonts w:ascii="Times New Roman" w:hAnsi="Times New Roman" w:cs="Times New Roman"/>
          <w:spacing w:val="-1"/>
        </w:rPr>
        <w:t>a</w:t>
      </w:r>
      <w:r>
        <w:rPr>
          <w:rFonts w:ascii="Times New Roman" w:hAnsi="Times New Roman" w:cs="Times New Roman"/>
        </w:rPr>
        <w:t xml:space="preserve">nd  </w:t>
      </w:r>
      <w:r>
        <w:rPr>
          <w:rFonts w:ascii="Times New Roman" w:hAnsi="Times New Roman" w:cs="Times New Roman"/>
          <w:spacing w:val="-1"/>
        </w:rPr>
        <w:t>fr</w:t>
      </w:r>
      <w:r>
        <w:rPr>
          <w:rFonts w:ascii="Times New Roman" w:hAnsi="Times New Roman" w:cs="Times New Roman"/>
        </w:rPr>
        <w:t>om  m</w:t>
      </w:r>
      <w:r>
        <w:rPr>
          <w:rFonts w:ascii="Times New Roman" w:hAnsi="Times New Roman" w:cs="Times New Roman"/>
          <w:spacing w:val="-1"/>
        </w:rPr>
        <w:t>ea</w:t>
      </w:r>
      <w:r>
        <w:rPr>
          <w:rFonts w:ascii="Times New Roman" w:hAnsi="Times New Roman" w:cs="Times New Roman"/>
        </w:rPr>
        <w:t>su</w:t>
      </w:r>
      <w:r>
        <w:rPr>
          <w:rFonts w:ascii="Times New Roman" w:hAnsi="Times New Roman" w:cs="Times New Roman"/>
          <w:spacing w:val="-1"/>
        </w:rPr>
        <w:t>r</w:t>
      </w:r>
      <w:r>
        <w:rPr>
          <w:rFonts w:ascii="Times New Roman" w:hAnsi="Times New Roman" w:cs="Times New Roman"/>
        </w:rPr>
        <w:t>ing</w:t>
      </w:r>
      <w:r>
        <w:rPr>
          <w:rFonts w:ascii="Times New Roman" w:hAnsi="Times New Roman" w:cs="Times New Roman"/>
          <w:spacing w:val="58"/>
        </w:rPr>
        <w:t xml:space="preserve"> </w:t>
      </w:r>
      <w:r>
        <w:rPr>
          <w:rFonts w:ascii="Times New Roman" w:hAnsi="Times New Roman" w:cs="Times New Roman"/>
        </w:rPr>
        <w:t>the</w:t>
      </w:r>
      <w:r>
        <w:rPr>
          <w:rFonts w:ascii="Times New Roman" w:hAnsi="Times New Roman" w:cs="Times New Roman"/>
          <w:spacing w:val="59"/>
        </w:rPr>
        <w:t xml:space="preserve"> </w:t>
      </w:r>
      <w:r>
        <w:rPr>
          <w:rFonts w:ascii="Times New Roman" w:hAnsi="Times New Roman" w:cs="Times New Roman"/>
        </w:rPr>
        <w:t xml:space="preserve">tilt </w:t>
      </w:r>
      <w:r>
        <w:rPr>
          <w:rFonts w:ascii="Times New Roman" w:hAnsi="Times New Roman" w:cs="Times New Roman"/>
          <w:spacing w:val="1"/>
        </w:rPr>
        <w:t xml:space="preserve"> </w:t>
      </w:r>
      <w:r>
        <w:rPr>
          <w:rFonts w:ascii="Times New Roman" w:hAnsi="Times New Roman" w:cs="Times New Roman"/>
        </w:rPr>
        <w:t>of</w:t>
      </w:r>
      <w:r>
        <w:rPr>
          <w:rFonts w:ascii="Times New Roman" w:hAnsi="Times New Roman" w:cs="Times New Roman"/>
          <w:spacing w:val="59"/>
        </w:rPr>
        <w:t xml:space="preserve"> </w:t>
      </w:r>
      <w:r>
        <w:rPr>
          <w:rFonts w:ascii="Times New Roman" w:hAnsi="Times New Roman" w:cs="Times New Roman"/>
        </w:rPr>
        <w:t>ins</w:t>
      </w:r>
      <w:r>
        <w:rPr>
          <w:rFonts w:ascii="Times New Roman" w:hAnsi="Times New Roman" w:cs="Times New Roman"/>
          <w:spacing w:val="-1"/>
        </w:rPr>
        <w:t>er</w:t>
      </w:r>
      <w:r>
        <w:rPr>
          <w:rFonts w:ascii="Times New Roman" w:hAnsi="Times New Roman" w:cs="Times New Roman"/>
        </w:rPr>
        <w:t>t</w:t>
      </w:r>
      <w:r>
        <w:rPr>
          <w:rFonts w:ascii="Times New Roman" w:hAnsi="Times New Roman" w:cs="Times New Roman"/>
          <w:spacing w:val="-1"/>
        </w:rPr>
        <w:t>e</w:t>
      </w:r>
      <w:r>
        <w:rPr>
          <w:rFonts w:ascii="Times New Roman" w:hAnsi="Times New Roman" w:cs="Times New Roman"/>
        </w:rPr>
        <w:t xml:space="preserve">d  </w:t>
      </w:r>
      <w:r>
        <w:rPr>
          <w:rFonts w:ascii="Times New Roman" w:hAnsi="Times New Roman" w:cs="Times New Roman"/>
          <w:spacing w:val="-1"/>
        </w:rPr>
        <w:t>r</w:t>
      </w:r>
      <w:r>
        <w:rPr>
          <w:rFonts w:ascii="Times New Roman" w:hAnsi="Times New Roman" w:cs="Times New Roman"/>
        </w:rPr>
        <w:t xml:space="preserve">ods </w:t>
      </w:r>
      <w:del w:id="55" w:author="Bernard Hallet" w:date="2013-12-15T13:18:00Z">
        <w:r w:rsidDel="00895B30">
          <w:rPr>
            <w:rFonts w:ascii="Times New Roman" w:hAnsi="Times New Roman" w:cs="Times New Roman"/>
          </w:rPr>
          <w:delText xml:space="preserve"> it</w:delText>
        </w:r>
        <w:r w:rsidDel="00895B30">
          <w:rPr>
            <w:rFonts w:ascii="Times New Roman" w:hAnsi="Times New Roman" w:cs="Times New Roman"/>
            <w:spacing w:val="58"/>
          </w:rPr>
          <w:delText xml:space="preserve"> </w:delText>
        </w:r>
        <w:r w:rsidDel="00895B30">
          <w:rPr>
            <w:rFonts w:ascii="Times New Roman" w:hAnsi="Times New Roman" w:cs="Times New Roman"/>
          </w:rPr>
          <w:delText xml:space="preserve">is  </w:delText>
        </w:r>
        <w:r w:rsidDel="00895B30">
          <w:rPr>
            <w:rFonts w:ascii="Times New Roman" w:hAnsi="Times New Roman" w:cs="Times New Roman"/>
            <w:spacing w:val="-1"/>
          </w:rPr>
          <w:delText>a</w:delText>
        </w:r>
        <w:r w:rsidDel="00895B30">
          <w:rPr>
            <w:rFonts w:ascii="Times New Roman" w:hAnsi="Times New Roman" w:cs="Times New Roman"/>
          </w:rPr>
          <w:delText>ssum</w:delText>
        </w:r>
        <w:r w:rsidDel="00895B30">
          <w:rPr>
            <w:rFonts w:ascii="Times New Roman" w:hAnsi="Times New Roman" w:cs="Times New Roman"/>
            <w:spacing w:val="-1"/>
          </w:rPr>
          <w:delText>e</w:delText>
        </w:r>
        <w:r w:rsidDel="00895B30">
          <w:rPr>
            <w:rFonts w:ascii="Times New Roman" w:hAnsi="Times New Roman" w:cs="Times New Roman"/>
          </w:rPr>
          <w:delText>d  th</w:delText>
        </w:r>
        <w:r w:rsidDel="00895B30">
          <w:rPr>
            <w:rFonts w:ascii="Times New Roman" w:hAnsi="Times New Roman" w:cs="Times New Roman"/>
            <w:spacing w:val="-3"/>
          </w:rPr>
          <w:delText>a</w:delText>
        </w:r>
        <w:r w:rsidDel="00895B30">
          <w:rPr>
            <w:rFonts w:ascii="Times New Roman" w:hAnsi="Times New Roman" w:cs="Times New Roman"/>
          </w:rPr>
          <w:delText>t  a</w:delText>
        </w:r>
        <w:r w:rsidDel="00895B30">
          <w:rPr>
            <w:rFonts w:ascii="Times New Roman" w:hAnsi="Times New Roman" w:cs="Times New Roman"/>
            <w:spacing w:val="59"/>
          </w:rPr>
          <w:delText xml:space="preserve"> </w:delText>
        </w:r>
      </w:del>
      <w:r>
        <w:rPr>
          <w:rFonts w:ascii="Times New Roman" w:hAnsi="Times New Roman" w:cs="Times New Roman"/>
        </w:rPr>
        <w:t>sim</w:t>
      </w:r>
      <w:r>
        <w:rPr>
          <w:rFonts w:ascii="Times New Roman" w:hAnsi="Times New Roman" w:cs="Times New Roman"/>
          <w:spacing w:val="-2"/>
        </w:rPr>
        <w:t>i</w:t>
      </w:r>
      <w:r>
        <w:rPr>
          <w:rFonts w:ascii="Times New Roman" w:hAnsi="Times New Roman" w:cs="Times New Roman"/>
        </w:rPr>
        <w:t>l</w:t>
      </w:r>
      <w:r>
        <w:rPr>
          <w:rFonts w:ascii="Times New Roman" w:hAnsi="Times New Roman" w:cs="Times New Roman"/>
          <w:spacing w:val="-1"/>
        </w:rPr>
        <w:t>a</w:t>
      </w:r>
      <w:r>
        <w:rPr>
          <w:rFonts w:ascii="Times New Roman" w:hAnsi="Times New Roman" w:cs="Times New Roman"/>
        </w:rPr>
        <w:t>r</w:t>
      </w:r>
      <w:r>
        <w:rPr>
          <w:rFonts w:ascii="Times New Roman" w:hAnsi="Times New Roman" w:cs="Times New Roman"/>
          <w:spacing w:val="59"/>
        </w:rPr>
        <w:t xml:space="preserve"> </w:t>
      </w:r>
      <w:del w:id="56" w:author="Bernard Hallet" w:date="2013-12-15T13:18:00Z">
        <w:r w:rsidDel="00895B30">
          <w:rPr>
            <w:rFonts w:ascii="Times New Roman" w:hAnsi="Times New Roman" w:cs="Times New Roman"/>
          </w:rPr>
          <w:delText>in</w:delText>
        </w:r>
        <w:r w:rsidDel="00895B30">
          <w:rPr>
            <w:rFonts w:ascii="Times New Roman" w:hAnsi="Times New Roman" w:cs="Times New Roman"/>
            <w:spacing w:val="-1"/>
          </w:rPr>
          <w:delText>war</w:delText>
        </w:r>
        <w:r w:rsidDel="00895B30">
          <w:rPr>
            <w:rFonts w:ascii="Times New Roman" w:hAnsi="Times New Roman" w:cs="Times New Roman"/>
          </w:rPr>
          <w:delText>d</w:delText>
        </w:r>
      </w:del>
    </w:p>
    <w:p w14:paraId="22F04871"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7717E041" w14:textId="4539F366"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49             </w:t>
      </w:r>
      <w:r>
        <w:rPr>
          <w:rFonts w:ascii="Times New Roman" w:hAnsi="Times New Roman" w:cs="Times New Roman"/>
          <w:spacing w:val="12"/>
        </w:rPr>
        <w:t xml:space="preserve"> </w:t>
      </w:r>
      <w:r>
        <w:rPr>
          <w:rFonts w:ascii="Times New Roman" w:hAnsi="Times New Roman" w:cs="Times New Roman"/>
          <w:spacing w:val="1"/>
        </w:rPr>
        <w:t>m</w:t>
      </w:r>
      <w:r>
        <w:rPr>
          <w:rFonts w:ascii="Times New Roman" w:hAnsi="Times New Roman" w:cs="Times New Roman"/>
        </w:rPr>
        <w:t>ov</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10"/>
        </w:rPr>
        <w:t xml:space="preserve"> </w:t>
      </w:r>
      <w:ins w:id="57" w:author="Bernard Hallet" w:date="2013-12-15T13:19:00Z">
        <w:r w:rsidR="00895B30">
          <w:rPr>
            <w:rFonts w:ascii="Times New Roman" w:hAnsi="Times New Roman" w:cs="Times New Roman"/>
            <w:spacing w:val="10"/>
          </w:rPr>
          <w:t xml:space="preserve">extend to a depth of decimeters </w:t>
        </w:r>
      </w:ins>
      <w:del w:id="58" w:author="Bernard Hallet" w:date="2013-12-15T13:19:00Z">
        <w:r w:rsidDel="00895B30">
          <w:rPr>
            <w:rFonts w:ascii="Times New Roman" w:hAnsi="Times New Roman" w:cs="Times New Roman"/>
            <w:spacing w:val="1"/>
          </w:rPr>
          <w:delText>t</w:delText>
        </w:r>
        <w:r w:rsidDel="00895B30">
          <w:rPr>
            <w:rFonts w:ascii="Times New Roman" w:hAnsi="Times New Roman" w:cs="Times New Roman"/>
            <w:spacing w:val="-1"/>
          </w:rPr>
          <w:delText>a</w:delText>
        </w:r>
        <w:r w:rsidDel="00895B30">
          <w:rPr>
            <w:rFonts w:ascii="Times New Roman" w:hAnsi="Times New Roman" w:cs="Times New Roman"/>
          </w:rPr>
          <w:delText>k</w:delText>
        </w:r>
        <w:r w:rsidDel="00895B30">
          <w:rPr>
            <w:rFonts w:ascii="Times New Roman" w:hAnsi="Times New Roman" w:cs="Times New Roman"/>
            <w:spacing w:val="-1"/>
          </w:rPr>
          <w:delText>e</w:delText>
        </w:r>
        <w:r w:rsidDel="00895B30">
          <w:rPr>
            <w:rFonts w:ascii="Times New Roman" w:hAnsi="Times New Roman" w:cs="Times New Roman"/>
          </w:rPr>
          <w:delText>s</w:delText>
        </w:r>
        <w:r w:rsidDel="00895B30">
          <w:rPr>
            <w:rFonts w:ascii="Times New Roman" w:hAnsi="Times New Roman" w:cs="Times New Roman"/>
            <w:spacing w:val="12"/>
          </w:rPr>
          <w:delText xml:space="preserve"> </w:delText>
        </w:r>
        <w:r w:rsidDel="00895B30">
          <w:rPr>
            <w:rFonts w:ascii="Times New Roman" w:hAnsi="Times New Roman" w:cs="Times New Roman"/>
          </w:rPr>
          <w:delText>p</w:delText>
        </w:r>
        <w:r w:rsidDel="00895B30">
          <w:rPr>
            <w:rFonts w:ascii="Times New Roman" w:hAnsi="Times New Roman" w:cs="Times New Roman"/>
            <w:spacing w:val="1"/>
          </w:rPr>
          <w:delText>l</w:delText>
        </w:r>
        <w:r w:rsidDel="00895B30">
          <w:rPr>
            <w:rFonts w:ascii="Times New Roman" w:hAnsi="Times New Roman" w:cs="Times New Roman"/>
            <w:spacing w:val="-1"/>
          </w:rPr>
          <w:delText>ac</w:delText>
        </w:r>
        <w:r w:rsidDel="00895B30">
          <w:rPr>
            <w:rFonts w:ascii="Times New Roman" w:hAnsi="Times New Roman" w:cs="Times New Roman"/>
          </w:rPr>
          <w:delText>e</w:delText>
        </w:r>
        <w:r w:rsidDel="00895B30">
          <w:rPr>
            <w:rFonts w:ascii="Times New Roman" w:hAnsi="Times New Roman" w:cs="Times New Roman"/>
            <w:spacing w:val="11"/>
          </w:rPr>
          <w:delText xml:space="preserve"> </w:delText>
        </w:r>
        <w:r w:rsidDel="00895B30">
          <w:rPr>
            <w:rFonts w:ascii="Times New Roman" w:hAnsi="Times New Roman" w:cs="Times New Roman"/>
            <w:spacing w:val="-1"/>
          </w:rPr>
          <w:delText>a</w:delText>
        </w:r>
        <w:r w:rsidDel="00895B30">
          <w:rPr>
            <w:rFonts w:ascii="Times New Roman" w:hAnsi="Times New Roman" w:cs="Times New Roman"/>
          </w:rPr>
          <w:delText>t</w:delText>
        </w:r>
        <w:r w:rsidDel="00895B30">
          <w:rPr>
            <w:rFonts w:ascii="Times New Roman" w:hAnsi="Times New Roman" w:cs="Times New Roman"/>
            <w:spacing w:val="13"/>
          </w:rPr>
          <w:delText xml:space="preserve"> </w:delText>
        </w:r>
        <w:r w:rsidDel="00895B30">
          <w:rPr>
            <w:rFonts w:ascii="Times New Roman" w:hAnsi="Times New Roman" w:cs="Times New Roman"/>
          </w:rPr>
          <w:delText>d</w:delText>
        </w:r>
        <w:r w:rsidDel="00895B30">
          <w:rPr>
            <w:rFonts w:ascii="Times New Roman" w:hAnsi="Times New Roman" w:cs="Times New Roman"/>
            <w:spacing w:val="-1"/>
          </w:rPr>
          <w:delText>e</w:delText>
        </w:r>
        <w:r w:rsidDel="00895B30">
          <w:rPr>
            <w:rFonts w:ascii="Times New Roman" w:hAnsi="Times New Roman" w:cs="Times New Roman"/>
          </w:rPr>
          <w:delText>p</w:delText>
        </w:r>
        <w:r w:rsidDel="00895B30">
          <w:rPr>
            <w:rFonts w:ascii="Times New Roman" w:hAnsi="Times New Roman" w:cs="Times New Roman"/>
            <w:spacing w:val="1"/>
          </w:rPr>
          <w:delText>t</w:delText>
        </w:r>
        <w:r w:rsidDel="00895B30">
          <w:rPr>
            <w:rFonts w:ascii="Times New Roman" w:hAnsi="Times New Roman" w:cs="Times New Roman"/>
          </w:rPr>
          <w:delText>h</w:delText>
        </w:r>
        <w:r w:rsidDel="00895B30">
          <w:rPr>
            <w:rFonts w:ascii="Times New Roman" w:hAnsi="Times New Roman" w:cs="Times New Roman"/>
            <w:spacing w:val="10"/>
          </w:rPr>
          <w:delText xml:space="preserve"> </w:delText>
        </w:r>
      </w:del>
      <w:r>
        <w:rPr>
          <w:rFonts w:ascii="Times New Roman" w:hAnsi="Times New Roman" w:cs="Times New Roman"/>
          <w:spacing w:val="2"/>
        </w:rPr>
        <w:t>(</w:t>
      </w:r>
      <w:r>
        <w:rPr>
          <w:rFonts w:ascii="Times New Roman" w:hAnsi="Times New Roman" w:cs="Times New Roman"/>
          <w:spacing w:val="-1"/>
        </w:rPr>
        <w:t>Ha</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rPr>
        <w:t>,</w:t>
      </w:r>
      <w:r>
        <w:rPr>
          <w:rFonts w:ascii="Times New Roman" w:hAnsi="Times New Roman" w:cs="Times New Roman"/>
          <w:spacing w:val="10"/>
        </w:rPr>
        <w:t xml:space="preserve"> </w:t>
      </w:r>
      <w:r>
        <w:rPr>
          <w:rFonts w:ascii="Times New Roman" w:hAnsi="Times New Roman" w:cs="Times New Roman"/>
        </w:rPr>
        <w:t>1998</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14"/>
        </w:rPr>
        <w:t xml:space="preserve"> </w:t>
      </w:r>
      <w:r>
        <w:rPr>
          <w:rFonts w:ascii="Times New Roman" w:hAnsi="Times New Roman" w:cs="Times New Roman"/>
          <w:spacing w:val="-1"/>
        </w:rPr>
        <w:t>F</w:t>
      </w:r>
      <w:r>
        <w:rPr>
          <w:rFonts w:ascii="Times New Roman" w:hAnsi="Times New Roman" w:cs="Times New Roman"/>
          <w:spacing w:val="2"/>
        </w:rPr>
        <w:t>o</w:t>
      </w:r>
      <w:r>
        <w:rPr>
          <w:rFonts w:ascii="Times New Roman" w:hAnsi="Times New Roman" w:cs="Times New Roman"/>
        </w:rPr>
        <w:t>r</w:t>
      </w:r>
      <w:r>
        <w:rPr>
          <w:rFonts w:ascii="Times New Roman" w:hAnsi="Times New Roman" w:cs="Times New Roman"/>
          <w:spacing w:val="9"/>
        </w:rPr>
        <w:t xml:space="preserve"> </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rPr>
        <w:t>ss</w:t>
      </w:r>
      <w:r>
        <w:rPr>
          <w:rFonts w:ascii="Times New Roman" w:hAnsi="Times New Roman" w:cs="Times New Roman"/>
          <w:spacing w:val="12"/>
        </w:rPr>
        <w:t xml:space="preserve"> </w:t>
      </w:r>
      <w:r>
        <w:rPr>
          <w:rFonts w:ascii="Times New Roman" w:hAnsi="Times New Roman" w:cs="Times New Roman"/>
          <w:spacing w:val="-1"/>
        </w:rPr>
        <w:t>c</w:t>
      </w:r>
      <w:r>
        <w:rPr>
          <w:rFonts w:ascii="Times New Roman" w:hAnsi="Times New Roman" w:cs="Times New Roman"/>
        </w:rPr>
        <w:t>on</w:t>
      </w:r>
      <w:r>
        <w:rPr>
          <w:rFonts w:ascii="Times New Roman" w:hAnsi="Times New Roman" w:cs="Times New Roman"/>
          <w:spacing w:val="1"/>
        </w:rPr>
        <w:t>ti</w:t>
      </w:r>
      <w:r>
        <w:rPr>
          <w:rFonts w:ascii="Times New Roman" w:hAnsi="Times New Roman" w:cs="Times New Roman"/>
        </w:rPr>
        <w:t>nu</w:t>
      </w:r>
      <w:r>
        <w:rPr>
          <w:rFonts w:ascii="Times New Roman" w:hAnsi="Times New Roman" w:cs="Times New Roman"/>
          <w:spacing w:val="1"/>
        </w:rPr>
        <w:t>i</w:t>
      </w:r>
      <w:r>
        <w:rPr>
          <w:rFonts w:ascii="Times New Roman" w:hAnsi="Times New Roman" w:cs="Times New Roman"/>
          <w:spacing w:val="3"/>
        </w:rPr>
        <w:t>t</w:t>
      </w:r>
      <w:r>
        <w:rPr>
          <w:rFonts w:ascii="Times New Roman" w:hAnsi="Times New Roman" w:cs="Times New Roman"/>
        </w:rPr>
        <w:t>y</w:t>
      </w:r>
      <w:r>
        <w:rPr>
          <w:rFonts w:ascii="Times New Roman" w:hAnsi="Times New Roman" w:cs="Times New Roman"/>
          <w:spacing w:val="5"/>
        </w:rPr>
        <w:t xml:space="preserve"> </w:t>
      </w:r>
      <w:r>
        <w:rPr>
          <w:rFonts w:ascii="Times New Roman" w:hAnsi="Times New Roman" w:cs="Times New Roman"/>
          <w:spacing w:val="2"/>
        </w:rPr>
        <w:t>r</w:t>
      </w:r>
      <w:r>
        <w:rPr>
          <w:rFonts w:ascii="Times New Roman" w:hAnsi="Times New Roman" w:cs="Times New Roman"/>
          <w:spacing w:val="-1"/>
        </w:rPr>
        <w:t>ea</w:t>
      </w:r>
      <w:r>
        <w:rPr>
          <w:rFonts w:ascii="Times New Roman" w:hAnsi="Times New Roman" w:cs="Times New Roman"/>
        </w:rPr>
        <w:t>so</w:t>
      </w:r>
      <w:r>
        <w:rPr>
          <w:rFonts w:ascii="Times New Roman" w:hAnsi="Times New Roman" w:cs="Times New Roman"/>
          <w:spacing w:val="2"/>
        </w:rPr>
        <w:t>n</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rPr>
        <w:t>sugg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t</w:t>
      </w:r>
    </w:p>
    <w:p w14:paraId="6A0314B6"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133E6C5A"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50             </w:t>
      </w:r>
      <w:r>
        <w:rPr>
          <w:rFonts w:ascii="Times New Roman" w:hAnsi="Times New Roman" w:cs="Times New Roman"/>
          <w:spacing w:val="12"/>
        </w:rPr>
        <w:t xml:space="preserve"> </w:t>
      </w:r>
      <w:r>
        <w:rPr>
          <w:rFonts w:ascii="Times New Roman" w:hAnsi="Times New Roman" w:cs="Times New Roman"/>
        </w:rPr>
        <w:t>the</w:t>
      </w:r>
      <w:r>
        <w:rPr>
          <w:rFonts w:ascii="Times New Roman" w:hAnsi="Times New Roman" w:cs="Times New Roman"/>
          <w:spacing w:val="6"/>
        </w:rPr>
        <w:t xml:space="preserve"> </w:t>
      </w:r>
      <w:r>
        <w:rPr>
          <w:rFonts w:ascii="Times New Roman" w:hAnsi="Times New Roman" w:cs="Times New Roman"/>
          <w:spacing w:val="-1"/>
        </w:rPr>
        <w:t>f</w:t>
      </w:r>
      <w:r>
        <w:rPr>
          <w:rFonts w:ascii="Times New Roman" w:hAnsi="Times New Roman" w:cs="Times New Roman"/>
        </w:rPr>
        <w:t>ine</w:t>
      </w:r>
      <w:r>
        <w:rPr>
          <w:rFonts w:ascii="Times New Roman" w:hAnsi="Times New Roman" w:cs="Times New Roman"/>
          <w:spacing w:val="6"/>
        </w:rPr>
        <w:t xml:space="preserve"> </w:t>
      </w:r>
      <w:r>
        <w:rPr>
          <w:rFonts w:ascii="Times New Roman" w:hAnsi="Times New Roman" w:cs="Times New Roman"/>
        </w:rPr>
        <w:t>m</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2"/>
        </w:rPr>
        <w:t>e</w:t>
      </w:r>
      <w:r>
        <w:rPr>
          <w:rFonts w:ascii="Times New Roman" w:hAnsi="Times New Roman" w:cs="Times New Roman"/>
          <w:spacing w:val="-1"/>
        </w:rPr>
        <w:t>r</w:t>
      </w:r>
      <w:r>
        <w:rPr>
          <w:rFonts w:ascii="Times New Roman" w:hAnsi="Times New Roman" w:cs="Times New Roman"/>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8"/>
        </w:rPr>
        <w:t xml:space="preserve"> </w:t>
      </w:r>
      <w:r>
        <w:rPr>
          <w:rFonts w:ascii="Times New Roman" w:hAnsi="Times New Roman" w:cs="Times New Roman"/>
          <w:spacing w:val="-1"/>
        </w:rPr>
        <w:t>w</w:t>
      </w:r>
      <w:r>
        <w:rPr>
          <w:rFonts w:ascii="Times New Roman" w:hAnsi="Times New Roman" w:cs="Times New Roman"/>
        </w:rPr>
        <w:t>ithin</w:t>
      </w:r>
      <w:r>
        <w:rPr>
          <w:rFonts w:ascii="Times New Roman" w:hAnsi="Times New Roman" w:cs="Times New Roman"/>
          <w:spacing w:val="7"/>
        </w:rPr>
        <w:t xml:space="preserve"> </w:t>
      </w:r>
      <w:r>
        <w:rPr>
          <w:rFonts w:ascii="Times New Roman" w:hAnsi="Times New Roman" w:cs="Times New Roman"/>
        </w:rPr>
        <w:t>the</w:t>
      </w:r>
      <w:r>
        <w:rPr>
          <w:rFonts w:ascii="Times New Roman" w:hAnsi="Times New Roman" w:cs="Times New Roman"/>
          <w:spacing w:val="6"/>
        </w:rPr>
        <w:t xml:space="preserve"> </w:t>
      </w:r>
      <w:r>
        <w:rPr>
          <w:rFonts w:ascii="Times New Roman" w:hAnsi="Times New Roman" w:cs="Times New Roman"/>
          <w:spacing w:val="-1"/>
        </w:rPr>
        <w:t>ce</w:t>
      </w:r>
      <w:r>
        <w:rPr>
          <w:rFonts w:ascii="Times New Roman" w:hAnsi="Times New Roman" w:cs="Times New Roman"/>
        </w:rPr>
        <w:t>nt</w:t>
      </w:r>
      <w:r>
        <w:rPr>
          <w:rFonts w:ascii="Times New Roman" w:hAnsi="Times New Roman" w:cs="Times New Roman"/>
          <w:spacing w:val="2"/>
        </w:rPr>
        <w:t>r</w:t>
      </w:r>
      <w:r>
        <w:rPr>
          <w:rFonts w:ascii="Times New Roman" w:hAnsi="Times New Roman" w:cs="Times New Roman"/>
        </w:rPr>
        <w:t>e</w:t>
      </w:r>
      <w:r>
        <w:rPr>
          <w:rFonts w:ascii="Times New Roman" w:hAnsi="Times New Roman" w:cs="Times New Roman"/>
          <w:spacing w:val="6"/>
        </w:rPr>
        <w:t xml:space="preserve"> </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ll</w:t>
      </w:r>
      <w:r>
        <w:rPr>
          <w:rFonts w:ascii="Times New Roman" w:hAnsi="Times New Roman" w:cs="Times New Roman"/>
        </w:rPr>
        <w:t>o</w:t>
      </w:r>
      <w:r>
        <w:rPr>
          <w:rFonts w:ascii="Times New Roman" w:hAnsi="Times New Roman" w:cs="Times New Roman"/>
          <w:spacing w:val="-1"/>
        </w:rPr>
        <w:t>w</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rPr>
        <w:t>a</w:t>
      </w:r>
      <w:r>
        <w:rPr>
          <w:rFonts w:ascii="Times New Roman" w:hAnsi="Times New Roman" w:cs="Times New Roman"/>
          <w:spacing w:val="6"/>
        </w:rPr>
        <w:t xml:space="preserve"> </w:t>
      </w:r>
      <w:r>
        <w:rPr>
          <w:rFonts w:ascii="Times New Roman" w:hAnsi="Times New Roman" w:cs="Times New Roman"/>
        </w:rPr>
        <w:t>displ</w:t>
      </w:r>
      <w:r>
        <w:rPr>
          <w:rFonts w:ascii="Times New Roman" w:hAnsi="Times New Roman" w:cs="Times New Roman"/>
          <w:spacing w:val="-1"/>
        </w:rPr>
        <w:t>ace</w:t>
      </w:r>
      <w:r>
        <w:rPr>
          <w:rFonts w:ascii="Times New Roman" w:hAnsi="Times New Roman" w:cs="Times New Roman"/>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8"/>
        </w:rPr>
        <w:t xml:space="preserve"> </w:t>
      </w:r>
      <w:r>
        <w:rPr>
          <w:rFonts w:ascii="Times New Roman" w:hAnsi="Times New Roman" w:cs="Times New Roman"/>
          <w:spacing w:val="2"/>
        </w:rPr>
        <w:t>p</w:t>
      </w:r>
      <w:r>
        <w:rPr>
          <w:rFonts w:ascii="Times New Roman" w:hAnsi="Times New Roman" w:cs="Times New Roman"/>
          <w:spacing w:val="-1"/>
        </w:rPr>
        <w:t>a</w:t>
      </w:r>
      <w:r>
        <w:rPr>
          <w:rFonts w:ascii="Times New Roman" w:hAnsi="Times New Roman" w:cs="Times New Roman"/>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7"/>
        </w:rPr>
        <w:t xml:space="preserve"> </w:t>
      </w:r>
      <w:r>
        <w:rPr>
          <w:rFonts w:ascii="Times New Roman" w:hAnsi="Times New Roman" w:cs="Times New Roman"/>
        </w:rPr>
        <w:t>simil</w:t>
      </w:r>
      <w:r>
        <w:rPr>
          <w:rFonts w:ascii="Times New Roman" w:hAnsi="Times New Roman" w:cs="Times New Roman"/>
          <w:spacing w:val="-1"/>
        </w:rPr>
        <w:t>a</w:t>
      </w:r>
      <w:r>
        <w:rPr>
          <w:rFonts w:ascii="Times New Roman" w:hAnsi="Times New Roman" w:cs="Times New Roman"/>
        </w:rPr>
        <w:t>r</w:t>
      </w:r>
      <w:r>
        <w:rPr>
          <w:rFonts w:ascii="Times New Roman" w:hAnsi="Times New Roman" w:cs="Times New Roman"/>
          <w:spacing w:val="6"/>
        </w:rPr>
        <w:t xml:space="preserve"> </w:t>
      </w:r>
      <w:r>
        <w:rPr>
          <w:rFonts w:ascii="Times New Roman" w:hAnsi="Times New Roman" w:cs="Times New Roman"/>
          <w:spacing w:val="3"/>
        </w:rPr>
        <w:t>t</w:t>
      </w:r>
      <w:r>
        <w:rPr>
          <w:rFonts w:ascii="Times New Roman" w:hAnsi="Times New Roman" w:cs="Times New Roman"/>
        </w:rPr>
        <w:t>o</w:t>
      </w:r>
      <w:r>
        <w:rPr>
          <w:rFonts w:ascii="Times New Roman" w:hAnsi="Times New Roman" w:cs="Times New Roman"/>
          <w:spacing w:val="7"/>
        </w:rPr>
        <w:t xml:space="preserve"> </w:t>
      </w:r>
      <w:r>
        <w:rPr>
          <w:rFonts w:ascii="Times New Roman" w:hAnsi="Times New Roman" w:cs="Times New Roman"/>
        </w:rPr>
        <w:t>a</w:t>
      </w:r>
      <w:r>
        <w:rPr>
          <w:rFonts w:ascii="Times New Roman" w:hAnsi="Times New Roman" w:cs="Times New Roman"/>
          <w:spacing w:val="6"/>
        </w:rPr>
        <w:t xml:space="preserve"> </w:t>
      </w:r>
      <w:r>
        <w:rPr>
          <w:rFonts w:ascii="Times New Roman" w:hAnsi="Times New Roman" w:cs="Times New Roman"/>
          <w:spacing w:val="-1"/>
        </w:rPr>
        <w:t>c</w:t>
      </w:r>
      <w:r>
        <w:rPr>
          <w:rFonts w:ascii="Times New Roman" w:hAnsi="Times New Roman" w:cs="Times New Roman"/>
        </w:rPr>
        <w:t>on</w:t>
      </w:r>
      <w:r>
        <w:rPr>
          <w:rFonts w:ascii="Times New Roman" w:hAnsi="Times New Roman" w:cs="Times New Roman"/>
          <w:spacing w:val="2"/>
        </w:rPr>
        <w:t>v</w:t>
      </w:r>
      <w:r>
        <w:rPr>
          <w:rFonts w:ascii="Times New Roman" w:hAnsi="Times New Roman" w:cs="Times New Roman"/>
          <w:spacing w:val="-1"/>
        </w:rPr>
        <w:t>ec</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7"/>
        </w:rPr>
        <w:t xml:space="preserve"> </w:t>
      </w:r>
      <w:r>
        <w:rPr>
          <w:rFonts w:ascii="Times New Roman" w:hAnsi="Times New Roman" w:cs="Times New Roman"/>
          <w:spacing w:val="-1"/>
        </w:rPr>
        <w:t>ce</w:t>
      </w:r>
      <w:r>
        <w:rPr>
          <w:rFonts w:ascii="Times New Roman" w:hAnsi="Times New Roman" w:cs="Times New Roman"/>
          <w:spacing w:val="1"/>
        </w:rPr>
        <w:t>ll</w:t>
      </w:r>
      <w:r>
        <w:rPr>
          <w:rFonts w:ascii="Times New Roman" w:hAnsi="Times New Roman" w:cs="Times New Roman"/>
        </w:rPr>
        <w:t>.</w:t>
      </w:r>
    </w:p>
    <w:p w14:paraId="5CCF7131"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1D363CFE"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51             </w:t>
      </w:r>
      <w:r>
        <w:rPr>
          <w:rFonts w:ascii="Times New Roman" w:hAnsi="Times New Roman" w:cs="Times New Roman"/>
          <w:spacing w:val="12"/>
        </w:rPr>
        <w:t xml:space="preserve"> </w:t>
      </w:r>
      <w:r>
        <w:rPr>
          <w:rFonts w:ascii="Times New Roman" w:hAnsi="Times New Roman" w:cs="Times New Roman"/>
        </w:rPr>
        <w:t>Th</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17"/>
        </w:rPr>
        <w:t xml:space="preserve"> </w:t>
      </w:r>
      <w:r>
        <w:rPr>
          <w:rFonts w:ascii="Times New Roman" w:hAnsi="Times New Roman" w:cs="Times New Roman"/>
        </w:rPr>
        <w:t>bu</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17"/>
        </w:rPr>
        <w:t xml:space="preserve"> </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7"/>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1"/>
        </w:rPr>
        <w:t>te</w:t>
      </w:r>
      <w:r>
        <w:rPr>
          <w:rFonts w:ascii="Times New Roman" w:hAnsi="Times New Roman" w:cs="Times New Roman"/>
        </w:rPr>
        <w:t>r</w:t>
      </w:r>
      <w:r>
        <w:rPr>
          <w:rFonts w:ascii="Times New Roman" w:hAnsi="Times New Roman" w:cs="Times New Roman"/>
          <w:spacing w:val="16"/>
        </w:rPr>
        <w:t xml:space="preserve"> </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su</w:t>
      </w:r>
      <w:r>
        <w:rPr>
          <w:rFonts w:ascii="Times New Roman" w:hAnsi="Times New Roman" w:cs="Times New Roman"/>
          <w:spacing w:val="-1"/>
        </w:rPr>
        <w:t>rfac</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17"/>
        </w:rPr>
        <w:t xml:space="preserve"> </w:t>
      </w:r>
      <w:r>
        <w:rPr>
          <w:rFonts w:ascii="Times New Roman" w:hAnsi="Times New Roman" w:cs="Times New Roman"/>
        </w:rPr>
        <w:t>–</w:t>
      </w:r>
      <w:r>
        <w:rPr>
          <w:rFonts w:ascii="Times New Roman" w:hAnsi="Times New Roman" w:cs="Times New Roman"/>
          <w:spacing w:val="17"/>
        </w:rPr>
        <w:t xml:space="preserve"> </w:t>
      </w:r>
      <w:r>
        <w:rPr>
          <w:rFonts w:ascii="Times New Roman" w:hAnsi="Times New Roman" w:cs="Times New Roman"/>
        </w:rPr>
        <w:t>of</w:t>
      </w:r>
      <w:r>
        <w:rPr>
          <w:rFonts w:ascii="Times New Roman" w:hAnsi="Times New Roman" w:cs="Times New Roman"/>
          <w:spacing w:val="18"/>
        </w:rPr>
        <w:t xml:space="preserve"> </w:t>
      </w:r>
      <w:r>
        <w:rPr>
          <w:rFonts w:ascii="Times New Roman" w:hAnsi="Times New Roman" w:cs="Times New Roman"/>
        </w:rPr>
        <w:t>m</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1"/>
        </w:rPr>
        <w:t>er</w:t>
      </w:r>
      <w:r>
        <w:rPr>
          <w:rFonts w:ascii="Times New Roman" w:hAnsi="Times New Roman" w:cs="Times New Roman"/>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0"/>
        </w:rPr>
        <w:t xml:space="preserve"> </w:t>
      </w:r>
      <w:r>
        <w:rPr>
          <w:rFonts w:ascii="Times New Roman" w:hAnsi="Times New Roman" w:cs="Times New Roman"/>
        </w:rPr>
        <w:t>in</w:t>
      </w:r>
      <w:r>
        <w:rPr>
          <w:rFonts w:ascii="Times New Roman" w:hAnsi="Times New Roman" w:cs="Times New Roman"/>
          <w:spacing w:val="17"/>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2"/>
        </w:rPr>
        <w:t xml:space="preserve">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19"/>
        </w:rPr>
        <w:t xml:space="preserve"> </w:t>
      </w:r>
      <w:r>
        <w:rPr>
          <w:rFonts w:ascii="Times New Roman" w:hAnsi="Times New Roman" w:cs="Times New Roman"/>
        </w:rPr>
        <w:t>is</w:t>
      </w:r>
      <w:r>
        <w:rPr>
          <w:rFonts w:ascii="Times New Roman" w:hAnsi="Times New Roman" w:cs="Times New Roman"/>
          <w:spacing w:val="17"/>
        </w:rPr>
        <w:t xml:space="preserve"> </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9"/>
        </w:rPr>
        <w:t xml:space="preserve"> </w:t>
      </w:r>
      <w:r>
        <w:rPr>
          <w:rFonts w:ascii="Times New Roman" w:hAnsi="Times New Roman" w:cs="Times New Roman"/>
        </w:rPr>
        <w:t>impo</w:t>
      </w:r>
      <w:r>
        <w:rPr>
          <w:rFonts w:ascii="Times New Roman" w:hAnsi="Times New Roman" w:cs="Times New Roman"/>
          <w:spacing w:val="-1"/>
        </w:rPr>
        <w:t>r</w:t>
      </w:r>
      <w:r>
        <w:rPr>
          <w:rFonts w:ascii="Times New Roman" w:hAnsi="Times New Roman" w:cs="Times New Roman"/>
        </w:rPr>
        <w:t>t</w:t>
      </w:r>
      <w:r>
        <w:rPr>
          <w:rFonts w:ascii="Times New Roman" w:hAnsi="Times New Roman" w:cs="Times New Roman"/>
          <w:spacing w:val="-1"/>
        </w:rPr>
        <w:t>a</w:t>
      </w:r>
      <w:r>
        <w:rPr>
          <w:rFonts w:ascii="Times New Roman" w:hAnsi="Times New Roman" w:cs="Times New Roman"/>
        </w:rPr>
        <w:t>nt</w:t>
      </w:r>
      <w:r>
        <w:rPr>
          <w:rFonts w:ascii="Times New Roman" w:hAnsi="Times New Roman" w:cs="Times New Roman"/>
          <w:spacing w:val="17"/>
        </w:rPr>
        <w:t xml:space="preserve"> </w:t>
      </w:r>
      <w:r>
        <w:rPr>
          <w:rFonts w:ascii="Times New Roman" w:hAnsi="Times New Roman" w:cs="Times New Roman"/>
          <w:spacing w:val="-1"/>
        </w:rPr>
        <w:t>e</w:t>
      </w:r>
      <w:r>
        <w:rPr>
          <w:rFonts w:ascii="Times New Roman" w:hAnsi="Times New Roman" w:cs="Times New Roman"/>
        </w:rPr>
        <w:t>l</w:t>
      </w:r>
      <w:r>
        <w:rPr>
          <w:rFonts w:ascii="Times New Roman" w:hAnsi="Times New Roman" w:cs="Times New Roman"/>
          <w:spacing w:val="-1"/>
        </w:rPr>
        <w:t>e</w:t>
      </w:r>
      <w:r>
        <w:rPr>
          <w:rFonts w:ascii="Times New Roman" w:hAnsi="Times New Roman" w:cs="Times New Roman"/>
        </w:rPr>
        <w:t>m</w:t>
      </w:r>
      <w:r>
        <w:rPr>
          <w:rFonts w:ascii="Times New Roman" w:hAnsi="Times New Roman" w:cs="Times New Roman"/>
          <w:spacing w:val="-1"/>
        </w:rPr>
        <w:t>e</w:t>
      </w:r>
      <w:r>
        <w:rPr>
          <w:rFonts w:ascii="Times New Roman" w:hAnsi="Times New Roman" w:cs="Times New Roman"/>
        </w:rPr>
        <w:t>nt</w:t>
      </w:r>
    </w:p>
    <w:p w14:paraId="44CEAE18"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47F9B60B"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52             </w:t>
      </w:r>
      <w:r>
        <w:rPr>
          <w:rFonts w:ascii="Times New Roman" w:hAnsi="Times New Roman" w:cs="Times New Roman"/>
          <w:spacing w:val="12"/>
        </w:rPr>
        <w:t xml:space="preserve"> </w:t>
      </w:r>
      <w:r>
        <w:rPr>
          <w:rFonts w:ascii="Times New Roman" w:hAnsi="Times New Roman" w:cs="Times New Roman"/>
          <w:spacing w:val="-1"/>
        </w:rPr>
        <w:t>w</w:t>
      </w:r>
      <w:r>
        <w:rPr>
          <w:rFonts w:ascii="Times New Roman" w:hAnsi="Times New Roman" w:cs="Times New Roman"/>
          <w:spacing w:val="1"/>
        </w:rPr>
        <w:t>it</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4"/>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13"/>
        </w:rPr>
        <w:t xml:space="preserve"> </w:t>
      </w:r>
      <w:r>
        <w:rPr>
          <w:rFonts w:ascii="Times New Roman" w:hAnsi="Times New Roman" w:cs="Times New Roman"/>
        </w:rPr>
        <w:t>so</w:t>
      </w:r>
      <w:r>
        <w:rPr>
          <w:rFonts w:ascii="Times New Roman" w:hAnsi="Times New Roman" w:cs="Times New Roman"/>
          <w:spacing w:val="1"/>
        </w:rPr>
        <w:t>i</w:t>
      </w:r>
      <w:r>
        <w:rPr>
          <w:rFonts w:ascii="Times New Roman" w:hAnsi="Times New Roman" w:cs="Times New Roman"/>
        </w:rPr>
        <w:t>l</w:t>
      </w:r>
      <w:r>
        <w:rPr>
          <w:rFonts w:ascii="Times New Roman" w:hAnsi="Times New Roman" w:cs="Times New Roman"/>
          <w:spacing w:val="15"/>
        </w:rPr>
        <w:t xml:space="preserve"> </w:t>
      </w:r>
      <w:r>
        <w:rPr>
          <w:rFonts w:ascii="Times New Roman" w:hAnsi="Times New Roman" w:cs="Times New Roman"/>
          <w:spacing w:val="-1"/>
        </w:rPr>
        <w:t>c</w:t>
      </w:r>
      <w:r>
        <w:rPr>
          <w:rFonts w:ascii="Times New Roman" w:hAnsi="Times New Roman" w:cs="Times New Roman"/>
          <w:spacing w:val="1"/>
        </w:rPr>
        <w:t>a</w:t>
      </w:r>
      <w:r>
        <w:rPr>
          <w:rFonts w:ascii="Times New Roman" w:hAnsi="Times New Roman" w:cs="Times New Roman"/>
          <w:spacing w:val="-1"/>
        </w:rPr>
        <w:t>r</w:t>
      </w:r>
      <w:r>
        <w:rPr>
          <w:rFonts w:ascii="Times New Roman" w:hAnsi="Times New Roman" w:cs="Times New Roman"/>
        </w:rPr>
        <w:t>bon</w:t>
      </w:r>
      <w:r>
        <w:rPr>
          <w:rFonts w:ascii="Times New Roman" w:hAnsi="Times New Roman" w:cs="Times New Roman"/>
          <w:spacing w:val="17"/>
        </w:rPr>
        <w:t xml:space="preserve"> </w:t>
      </w:r>
      <w:r>
        <w:rPr>
          <w:rFonts w:ascii="Times New Roman" w:hAnsi="Times New Roman" w:cs="Times New Roman"/>
          <w:spacing w:val="4"/>
        </w:rPr>
        <w:t>c</w:t>
      </w:r>
      <w:r>
        <w:rPr>
          <w:rFonts w:ascii="Times New Roman" w:hAnsi="Times New Roman" w:cs="Times New Roman"/>
          <w:spacing w:val="-2"/>
        </w:rPr>
        <w:t>y</w:t>
      </w:r>
      <w:r>
        <w:rPr>
          <w:rFonts w:ascii="Times New Roman" w:hAnsi="Times New Roman" w:cs="Times New Roman"/>
          <w:spacing w:val="-1"/>
        </w:rPr>
        <w:t>c</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13"/>
        </w:rPr>
        <w:t xml:space="preserve"> </w:t>
      </w:r>
      <w:r>
        <w:rPr>
          <w:rFonts w:ascii="Times New Roman" w:hAnsi="Times New Roman" w:cs="Times New Roman"/>
        </w:rPr>
        <w:t>of</w:t>
      </w:r>
      <w:r>
        <w:rPr>
          <w:rFonts w:ascii="Times New Roman" w:hAnsi="Times New Roman" w:cs="Times New Roman"/>
          <w:spacing w:val="16"/>
        </w:rPr>
        <w:t xml:space="preserve"> </w:t>
      </w:r>
      <w:r>
        <w:rPr>
          <w:rFonts w:ascii="Times New Roman" w:hAnsi="Times New Roman" w:cs="Times New Roman"/>
        </w:rPr>
        <w:t>h</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rPr>
        <w:t>h</w:t>
      </w:r>
      <w:r>
        <w:rPr>
          <w:rFonts w:ascii="Times New Roman" w:hAnsi="Times New Roman" w:cs="Times New Roman"/>
          <w:spacing w:val="14"/>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1"/>
        </w:rPr>
        <w:t>tit</w:t>
      </w:r>
      <w:r>
        <w:rPr>
          <w:rFonts w:ascii="Times New Roman" w:hAnsi="Times New Roman" w:cs="Times New Roman"/>
        </w:rPr>
        <w:t>ud</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7"/>
        </w:rPr>
        <w:t xml:space="preserve"> </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17"/>
        </w:rPr>
        <w:t xml:space="preserve"> </w:t>
      </w:r>
      <w:r>
        <w:rPr>
          <w:rFonts w:ascii="Times New Roman" w:hAnsi="Times New Roman" w:cs="Times New Roman"/>
          <w:spacing w:val="-2"/>
        </w:rPr>
        <w:t>B</w:t>
      </w:r>
      <w:r>
        <w:rPr>
          <w:rFonts w:ascii="Times New Roman" w:hAnsi="Times New Roman" w:cs="Times New Roman"/>
          <w:spacing w:val="2"/>
        </w:rPr>
        <w:t>o</w:t>
      </w:r>
      <w:r>
        <w:rPr>
          <w:rFonts w:ascii="Times New Roman" w:hAnsi="Times New Roman" w:cs="Times New Roman"/>
          <w:spacing w:val="-1"/>
        </w:rPr>
        <w:t>c</w:t>
      </w:r>
      <w:r>
        <w:rPr>
          <w:rFonts w:ascii="Times New Roman" w:hAnsi="Times New Roman" w:cs="Times New Roman"/>
        </w:rPr>
        <w:t>kh</w:t>
      </w:r>
      <w:r>
        <w:rPr>
          <w:rFonts w:ascii="Times New Roman" w:hAnsi="Times New Roman" w:cs="Times New Roman"/>
          <w:spacing w:val="-1"/>
        </w:rPr>
        <w:t>e</w:t>
      </w:r>
      <w:r>
        <w:rPr>
          <w:rFonts w:ascii="Times New Roman" w:hAnsi="Times New Roman" w:cs="Times New Roman"/>
          <w:spacing w:val="1"/>
        </w:rPr>
        <w:t>im</w:t>
      </w:r>
      <w:r>
        <w:rPr>
          <w:rFonts w:ascii="Times New Roman" w:hAnsi="Times New Roman" w:cs="Times New Roman"/>
        </w:rPr>
        <w:t>,</w:t>
      </w:r>
      <w:r>
        <w:rPr>
          <w:rFonts w:ascii="Times New Roman" w:hAnsi="Times New Roman" w:cs="Times New Roman"/>
          <w:spacing w:val="14"/>
        </w:rPr>
        <w:t xml:space="preserve"> </w:t>
      </w:r>
      <w:r>
        <w:rPr>
          <w:rFonts w:ascii="Times New Roman" w:hAnsi="Times New Roman" w:cs="Times New Roman"/>
        </w:rPr>
        <w:t>2007;</w:t>
      </w:r>
      <w:r>
        <w:rPr>
          <w:rFonts w:ascii="Times New Roman" w:hAnsi="Times New Roman" w:cs="Times New Roman"/>
          <w:spacing w:val="15"/>
        </w:rPr>
        <w:t xml:space="preserve"> </w:t>
      </w:r>
      <w:r>
        <w:rPr>
          <w:rFonts w:ascii="Times New Roman" w:hAnsi="Times New Roman" w:cs="Times New Roman"/>
          <w:spacing w:val="-1"/>
        </w:rPr>
        <w:t>H</w:t>
      </w:r>
      <w:r>
        <w:rPr>
          <w:rFonts w:ascii="Times New Roman" w:hAnsi="Times New Roman" w:cs="Times New Roman"/>
          <w:spacing w:val="2"/>
        </w:rPr>
        <w:t>o</w:t>
      </w:r>
      <w:r>
        <w:rPr>
          <w:rFonts w:ascii="Times New Roman" w:hAnsi="Times New Roman" w:cs="Times New Roman"/>
          <w:spacing w:val="-1"/>
        </w:rPr>
        <w:t>r</w:t>
      </w:r>
      <w:r>
        <w:rPr>
          <w:rFonts w:ascii="Times New Roman" w:hAnsi="Times New Roman" w:cs="Times New Roman"/>
          <w:spacing w:val="2"/>
        </w:rPr>
        <w:t>w</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4"/>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17"/>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14"/>
        </w:rPr>
        <w:t xml:space="preserve"> </w:t>
      </w:r>
      <w:r>
        <w:rPr>
          <w:rFonts w:ascii="Times New Roman" w:hAnsi="Times New Roman" w:cs="Times New Roman"/>
        </w:rPr>
        <w:t>2008)</w:t>
      </w:r>
      <w:r>
        <w:rPr>
          <w:rFonts w:ascii="Times New Roman" w:hAnsi="Times New Roman" w:cs="Times New Roman"/>
          <w:spacing w:val="16"/>
        </w:rPr>
        <w:t xml:space="preserve"> </w:t>
      </w:r>
      <w:r>
        <w:rPr>
          <w:rFonts w:ascii="Times New Roman" w:hAnsi="Times New Roman" w:cs="Times New Roman"/>
          <w:spacing w:val="-1"/>
        </w:rPr>
        <w:t>as</w:t>
      </w:r>
    </w:p>
    <w:p w14:paraId="51C9B057"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417EEC79" w14:textId="60EA02CF"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53             </w:t>
      </w:r>
      <w:r>
        <w:rPr>
          <w:rFonts w:ascii="Times New Roman" w:hAnsi="Times New Roman" w:cs="Times New Roman"/>
          <w:spacing w:val="12"/>
        </w:rPr>
        <w:t xml:space="preserve"> </w:t>
      </w:r>
      <w:r>
        <w:rPr>
          <w:rFonts w:ascii="Times New Roman" w:hAnsi="Times New Roman" w:cs="Times New Roman"/>
          <w:spacing w:val="-1"/>
        </w:rPr>
        <w:t>we</w:t>
      </w:r>
      <w:r>
        <w:rPr>
          <w:rFonts w:ascii="Times New Roman" w:hAnsi="Times New Roman" w:cs="Times New Roman"/>
          <w:spacing w:val="1"/>
        </w:rPr>
        <w:t>l</w:t>
      </w:r>
      <w:r>
        <w:rPr>
          <w:rFonts w:ascii="Times New Roman" w:hAnsi="Times New Roman" w:cs="Times New Roman"/>
        </w:rPr>
        <w:t>l</w:t>
      </w:r>
      <w:r>
        <w:rPr>
          <w:rFonts w:ascii="Times New Roman" w:hAnsi="Times New Roman" w:cs="Times New Roman"/>
          <w:spacing w:val="20"/>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19"/>
        </w:rPr>
        <w:t xml:space="preserve"> </w:t>
      </w:r>
      <w:r>
        <w:rPr>
          <w:rFonts w:ascii="Times New Roman" w:hAnsi="Times New Roman" w:cs="Times New Roman"/>
        </w:rPr>
        <w:t>so</w:t>
      </w:r>
      <w:r>
        <w:rPr>
          <w:rFonts w:ascii="Times New Roman" w:hAnsi="Times New Roman" w:cs="Times New Roman"/>
          <w:spacing w:val="1"/>
        </w:rPr>
        <w:t>i</w:t>
      </w:r>
      <w:r>
        <w:rPr>
          <w:rFonts w:ascii="Times New Roman" w:hAnsi="Times New Roman" w:cs="Times New Roman"/>
        </w:rPr>
        <w:t>l</w:t>
      </w:r>
      <w:r>
        <w:rPr>
          <w:rFonts w:ascii="Times New Roman" w:hAnsi="Times New Roman" w:cs="Times New Roman"/>
          <w:spacing w:val="20"/>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op</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22"/>
        </w:rPr>
        <w:t xml:space="preserve"> </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22"/>
        </w:rPr>
        <w:t xml:space="preserve"> </w:t>
      </w:r>
      <w:r>
        <w:rPr>
          <w:rFonts w:ascii="Times New Roman" w:hAnsi="Times New Roman" w:cs="Times New Roman"/>
          <w:spacing w:val="-2"/>
        </w:rPr>
        <w:t>B</w:t>
      </w:r>
      <w:r>
        <w:rPr>
          <w:rFonts w:ascii="Times New Roman" w:hAnsi="Times New Roman" w:cs="Times New Roman"/>
        </w:rPr>
        <w:t>o</w:t>
      </w:r>
      <w:r>
        <w:rPr>
          <w:rFonts w:ascii="Times New Roman" w:hAnsi="Times New Roman" w:cs="Times New Roman"/>
          <w:spacing w:val="-1"/>
        </w:rPr>
        <w:t>c</w:t>
      </w:r>
      <w:r>
        <w:rPr>
          <w:rFonts w:ascii="Times New Roman" w:hAnsi="Times New Roman" w:cs="Times New Roman"/>
        </w:rPr>
        <w:t>kh</w:t>
      </w:r>
      <w:r>
        <w:rPr>
          <w:rFonts w:ascii="Times New Roman" w:hAnsi="Times New Roman" w:cs="Times New Roman"/>
          <w:spacing w:val="-1"/>
        </w:rPr>
        <w:t>e</w:t>
      </w:r>
      <w:r>
        <w:rPr>
          <w:rFonts w:ascii="Times New Roman" w:hAnsi="Times New Roman" w:cs="Times New Roman"/>
          <w:spacing w:val="1"/>
        </w:rPr>
        <w:t>i</w:t>
      </w:r>
      <w:r>
        <w:rPr>
          <w:rFonts w:ascii="Times New Roman" w:hAnsi="Times New Roman" w:cs="Times New Roman"/>
        </w:rPr>
        <w:t>m</w:t>
      </w:r>
      <w:r>
        <w:rPr>
          <w:rFonts w:ascii="Times New Roman" w:hAnsi="Times New Roman" w:cs="Times New Roman"/>
          <w:spacing w:val="20"/>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2"/>
        </w:rPr>
        <w:t>1</w:t>
      </w:r>
      <w:r>
        <w:rPr>
          <w:rFonts w:ascii="Times New Roman" w:hAnsi="Times New Roman" w:cs="Times New Roman"/>
        </w:rPr>
        <w:t>998)</w:t>
      </w:r>
      <w:del w:id="59" w:author="Bernard Hallet" w:date="2013-12-15T13:20:00Z">
        <w:r w:rsidDel="00895B30">
          <w:rPr>
            <w:rFonts w:ascii="Times New Roman" w:hAnsi="Times New Roman" w:cs="Times New Roman"/>
            <w:spacing w:val="18"/>
          </w:rPr>
          <w:delText xml:space="preserve"> </w:delText>
        </w:r>
        <w:r w:rsidDel="00895B30">
          <w:rPr>
            <w:rFonts w:ascii="Times New Roman" w:hAnsi="Times New Roman" w:cs="Times New Roman"/>
            <w:spacing w:val="-1"/>
          </w:rPr>
          <w:delText>a</w:delText>
        </w:r>
        <w:r w:rsidDel="00895B30">
          <w:rPr>
            <w:rFonts w:ascii="Times New Roman" w:hAnsi="Times New Roman" w:cs="Times New Roman"/>
          </w:rPr>
          <w:delText>nd</w:delText>
        </w:r>
        <w:r w:rsidDel="00895B30">
          <w:rPr>
            <w:rFonts w:ascii="Times New Roman" w:hAnsi="Times New Roman" w:cs="Times New Roman"/>
            <w:spacing w:val="19"/>
          </w:rPr>
          <w:delText xml:space="preserve"> </w:delText>
        </w:r>
      </w:del>
      <w:ins w:id="60" w:author="Bernard Hallet" w:date="2013-12-15T13:20:00Z">
        <w:r w:rsidR="00895B30">
          <w:rPr>
            <w:rFonts w:ascii="Times New Roman" w:hAnsi="Times New Roman" w:cs="Times New Roman"/>
            <w:spacing w:val="-1"/>
          </w:rPr>
          <w:t xml:space="preserve">.  It also </w:t>
        </w:r>
      </w:ins>
      <w:r>
        <w:rPr>
          <w:rFonts w:ascii="Times New Roman" w:hAnsi="Times New Roman" w:cs="Times New Roman"/>
        </w:rPr>
        <w:t>h</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rPr>
        <w:t>h</w:t>
      </w:r>
      <w:r>
        <w:rPr>
          <w:rFonts w:ascii="Times New Roman" w:hAnsi="Times New Roman" w:cs="Times New Roman"/>
          <w:spacing w:val="1"/>
        </w:rPr>
        <w:t>li</w:t>
      </w:r>
      <w:r>
        <w:rPr>
          <w:rFonts w:ascii="Times New Roman" w:hAnsi="Times New Roman" w:cs="Times New Roman"/>
          <w:spacing w:val="-2"/>
        </w:rPr>
        <w:t>g</w:t>
      </w:r>
      <w:r>
        <w:rPr>
          <w:rFonts w:ascii="Times New Roman" w:hAnsi="Times New Roman" w:cs="Times New Roman"/>
        </w:rPr>
        <w:t>h</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19"/>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22"/>
        </w:rPr>
        <w:t xml:space="preserve"> </w:t>
      </w:r>
      <w:r>
        <w:rPr>
          <w:rFonts w:ascii="Times New Roman" w:hAnsi="Times New Roman" w:cs="Times New Roman"/>
        </w:rPr>
        <w:t>p</w:t>
      </w:r>
      <w:r>
        <w:rPr>
          <w:rFonts w:ascii="Times New Roman" w:hAnsi="Times New Roman" w:cs="Times New Roman"/>
          <w:spacing w:val="-1"/>
        </w:rPr>
        <w:t>rec</w:t>
      </w:r>
      <w:r>
        <w:rPr>
          <w:rFonts w:ascii="Times New Roman" w:hAnsi="Times New Roman" w:cs="Times New Roman"/>
          <w:spacing w:val="1"/>
        </w:rPr>
        <w:t>i</w:t>
      </w:r>
      <w:r>
        <w:rPr>
          <w:rFonts w:ascii="Times New Roman" w:hAnsi="Times New Roman" w:cs="Times New Roman"/>
        </w:rPr>
        <w:t>se</w:t>
      </w:r>
      <w:r>
        <w:rPr>
          <w:rFonts w:ascii="Times New Roman" w:hAnsi="Times New Roman" w:cs="Times New Roman"/>
          <w:spacing w:val="18"/>
        </w:rPr>
        <w:t xml:space="preserve"> </w:t>
      </w:r>
      <w:r>
        <w:rPr>
          <w:rFonts w:ascii="Times New Roman" w:hAnsi="Times New Roman" w:cs="Times New Roman"/>
        </w:rPr>
        <w:t>kno</w:t>
      </w:r>
      <w:r>
        <w:rPr>
          <w:rFonts w:ascii="Times New Roman" w:hAnsi="Times New Roman" w:cs="Times New Roman"/>
          <w:spacing w:val="-1"/>
        </w:rPr>
        <w:t>w</w:t>
      </w:r>
      <w:r>
        <w:rPr>
          <w:rFonts w:ascii="Times New Roman" w:hAnsi="Times New Roman" w:cs="Times New Roman"/>
          <w:spacing w:val="3"/>
        </w:rPr>
        <w:t>l</w:t>
      </w:r>
      <w:r>
        <w:rPr>
          <w:rFonts w:ascii="Times New Roman" w:hAnsi="Times New Roman" w:cs="Times New Roman"/>
          <w:spacing w:val="-1"/>
        </w:rPr>
        <w:t>e</w:t>
      </w:r>
      <w:r>
        <w:rPr>
          <w:rFonts w:ascii="Times New Roman" w:hAnsi="Times New Roman" w:cs="Times New Roman"/>
          <w:spacing w:val="2"/>
        </w:rPr>
        <w:t>d</w:t>
      </w:r>
      <w:r>
        <w:rPr>
          <w:rFonts w:ascii="Times New Roman" w:hAnsi="Times New Roman" w:cs="Times New Roman"/>
          <w:spacing w:val="-2"/>
        </w:rPr>
        <w:t>g</w:t>
      </w:r>
      <w:r>
        <w:rPr>
          <w:rFonts w:ascii="Times New Roman" w:hAnsi="Times New Roman" w:cs="Times New Roman"/>
        </w:rPr>
        <w:t>e</w:t>
      </w:r>
    </w:p>
    <w:p w14:paraId="3D42A2E4"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406FE2DD"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54             </w:t>
      </w:r>
      <w:r>
        <w:rPr>
          <w:rFonts w:ascii="Times New Roman" w:hAnsi="Times New Roman" w:cs="Times New Roman"/>
          <w:spacing w:val="12"/>
        </w:rPr>
        <w:t xml:space="preserve"> </w:t>
      </w:r>
      <w:r>
        <w:rPr>
          <w:rFonts w:ascii="Times New Roman" w:hAnsi="Times New Roman" w:cs="Times New Roman"/>
          <w:spacing w:val="-1"/>
        </w:rPr>
        <w:t>a</w:t>
      </w:r>
      <w:r>
        <w:rPr>
          <w:rFonts w:ascii="Times New Roman" w:hAnsi="Times New Roman" w:cs="Times New Roman"/>
        </w:rPr>
        <w:t>bout</w:t>
      </w:r>
      <w:r>
        <w:rPr>
          <w:rFonts w:ascii="Times New Roman" w:hAnsi="Times New Roman" w:cs="Times New Roman"/>
          <w:spacing w:val="53"/>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55"/>
        </w:rPr>
        <w:t xml:space="preserve">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55"/>
        </w:rPr>
        <w:t xml:space="preserve"> </w:t>
      </w:r>
      <w:r>
        <w:rPr>
          <w:rFonts w:ascii="Times New Roman" w:hAnsi="Times New Roman" w:cs="Times New Roman"/>
          <w:spacing w:val="2"/>
        </w:rPr>
        <w:t>d</w:t>
      </w:r>
      <w:r>
        <w:rPr>
          <w:rFonts w:ascii="Times New Roman" w:hAnsi="Times New Roman" w:cs="Times New Roman"/>
          <w:spacing w:val="-5"/>
        </w:rPr>
        <w:t>y</w:t>
      </w:r>
      <w:r>
        <w:rPr>
          <w:rFonts w:ascii="Times New Roman" w:hAnsi="Times New Roman" w:cs="Times New Roman"/>
        </w:rPr>
        <w:t>n</w:t>
      </w:r>
      <w:r>
        <w:rPr>
          <w:rFonts w:ascii="Times New Roman" w:hAnsi="Times New Roman" w:cs="Times New Roman"/>
          <w:spacing w:val="-1"/>
        </w:rPr>
        <w:t>a</w:t>
      </w:r>
      <w:r>
        <w:rPr>
          <w:rFonts w:ascii="Times New Roman" w:hAnsi="Times New Roman" w:cs="Times New Roman"/>
          <w:spacing w:val="1"/>
        </w:rPr>
        <w:t>mi</w:t>
      </w:r>
      <w:r>
        <w:rPr>
          <w:rFonts w:ascii="Times New Roman" w:hAnsi="Times New Roman" w:cs="Times New Roman"/>
          <w:spacing w:val="-1"/>
        </w:rPr>
        <w:t>c</w:t>
      </w:r>
      <w:r>
        <w:rPr>
          <w:rFonts w:ascii="Times New Roman" w:hAnsi="Times New Roman" w:cs="Times New Roman"/>
        </w:rPr>
        <w:t>s</w:t>
      </w:r>
      <w:r>
        <w:rPr>
          <w:rFonts w:ascii="Times New Roman" w:hAnsi="Times New Roman" w:cs="Times New Roman"/>
          <w:spacing w:val="53"/>
        </w:rPr>
        <w:t xml:space="preserve"> </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53"/>
        </w:rPr>
        <w:t xml:space="preserve"> </w:t>
      </w:r>
      <w:r>
        <w:rPr>
          <w:rFonts w:ascii="Times New Roman" w:hAnsi="Times New Roman" w:cs="Times New Roman"/>
          <w:spacing w:val="1"/>
        </w:rPr>
        <w:t>im</w:t>
      </w:r>
      <w:r>
        <w:rPr>
          <w:rFonts w:ascii="Times New Roman" w:hAnsi="Times New Roman" w:cs="Times New Roman"/>
        </w:rPr>
        <w:t>p</w:t>
      </w:r>
      <w:r>
        <w:rPr>
          <w:rFonts w:ascii="Times New Roman" w:hAnsi="Times New Roman" w:cs="Times New Roman"/>
          <w:spacing w:val="1"/>
        </w:rPr>
        <w:t>li</w:t>
      </w:r>
      <w:r>
        <w:rPr>
          <w:rFonts w:ascii="Times New Roman" w:hAnsi="Times New Roman" w:cs="Times New Roman"/>
          <w:spacing w:val="-1"/>
        </w:rPr>
        <w:t>ca</w:t>
      </w:r>
      <w:r>
        <w:rPr>
          <w:rFonts w:ascii="Times New Roman" w:hAnsi="Times New Roman" w:cs="Times New Roman"/>
          <w:spacing w:val="1"/>
        </w:rPr>
        <w:t>ti</w:t>
      </w:r>
      <w:r>
        <w:rPr>
          <w:rFonts w:ascii="Times New Roman" w:hAnsi="Times New Roman" w:cs="Times New Roman"/>
        </w:rPr>
        <w:t>ons</w:t>
      </w:r>
      <w:r>
        <w:rPr>
          <w:rFonts w:ascii="Times New Roman" w:hAnsi="Times New Roman" w:cs="Times New Roman"/>
          <w:spacing w:val="53"/>
        </w:rPr>
        <w:t xml:space="preserve"> </w:t>
      </w:r>
      <w:r>
        <w:rPr>
          <w:rFonts w:ascii="Times New Roman" w:hAnsi="Times New Roman" w:cs="Times New Roman"/>
          <w:spacing w:val="-1"/>
        </w:rPr>
        <w:t>fa</w:t>
      </w:r>
      <w:r>
        <w:rPr>
          <w:rFonts w:ascii="Times New Roman" w:hAnsi="Times New Roman" w:cs="Times New Roman"/>
        </w:rPr>
        <w:t>r</w:t>
      </w:r>
      <w:r>
        <w:rPr>
          <w:rFonts w:ascii="Times New Roman" w:hAnsi="Times New Roman" w:cs="Times New Roman"/>
          <w:spacing w:val="52"/>
        </w:rPr>
        <w:t xml:space="preserve"> </w:t>
      </w:r>
      <w:r>
        <w:rPr>
          <w:rFonts w:ascii="Times New Roman" w:hAnsi="Times New Roman" w:cs="Times New Roman"/>
        </w:rPr>
        <w:t>b</w:t>
      </w:r>
      <w:r>
        <w:rPr>
          <w:rFonts w:ascii="Times New Roman" w:hAnsi="Times New Roman" w:cs="Times New Roman"/>
          <w:spacing w:val="4"/>
        </w:rPr>
        <w:t>e</w:t>
      </w:r>
      <w:r>
        <w:rPr>
          <w:rFonts w:ascii="Times New Roman" w:hAnsi="Times New Roman" w:cs="Times New Roman"/>
          <w:spacing w:val="-5"/>
        </w:rPr>
        <w:t>y</w:t>
      </w:r>
      <w:r>
        <w:rPr>
          <w:rFonts w:ascii="Times New Roman" w:hAnsi="Times New Roman" w:cs="Times New Roman"/>
        </w:rPr>
        <w:t>ond</w:t>
      </w:r>
      <w:r>
        <w:rPr>
          <w:rFonts w:ascii="Times New Roman" w:hAnsi="Times New Roman" w:cs="Times New Roman"/>
          <w:spacing w:val="53"/>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52"/>
        </w:rPr>
        <w:t xml:space="preserve"> </w:t>
      </w:r>
      <w:r>
        <w:rPr>
          <w:rFonts w:ascii="Times New Roman" w:hAnsi="Times New Roman" w:cs="Times New Roman"/>
        </w:rPr>
        <w:t>g</w:t>
      </w:r>
      <w:r>
        <w:rPr>
          <w:rFonts w:ascii="Times New Roman" w:hAnsi="Times New Roman" w:cs="Times New Roman"/>
          <w:spacing w:val="-1"/>
        </w:rPr>
        <w:t>e</w:t>
      </w:r>
      <w:r>
        <w:rPr>
          <w:rFonts w:ascii="Times New Roman" w:hAnsi="Times New Roman" w:cs="Times New Roman"/>
          <w:spacing w:val="2"/>
        </w:rPr>
        <w:t>o</w:t>
      </w:r>
      <w:r>
        <w:rPr>
          <w:rFonts w:ascii="Times New Roman" w:hAnsi="Times New Roman" w:cs="Times New Roman"/>
          <w:spacing w:val="1"/>
        </w:rPr>
        <w:t>m</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ph</w:t>
      </w:r>
      <w:r>
        <w:rPr>
          <w:rFonts w:ascii="Times New Roman" w:hAnsi="Times New Roman" w:cs="Times New Roman"/>
          <w:spacing w:val="1"/>
        </w:rPr>
        <w:t>i</w:t>
      </w:r>
      <w:r>
        <w:rPr>
          <w:rFonts w:ascii="Times New Roman" w:hAnsi="Times New Roman" w:cs="Times New Roman"/>
        </w:rPr>
        <w:t>c</w:t>
      </w:r>
      <w:r>
        <w:rPr>
          <w:rFonts w:ascii="Times New Roman" w:hAnsi="Times New Roman" w:cs="Times New Roman"/>
          <w:spacing w:val="52"/>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spacing w:val="-1"/>
        </w:rPr>
        <w:t>ere</w:t>
      </w:r>
      <w:r>
        <w:rPr>
          <w:rFonts w:ascii="Times New Roman" w:hAnsi="Times New Roman" w:cs="Times New Roman"/>
        </w:rPr>
        <w:t>st</w:t>
      </w:r>
      <w:r>
        <w:rPr>
          <w:rFonts w:ascii="Times New Roman" w:hAnsi="Times New Roman" w:cs="Times New Roman"/>
          <w:spacing w:val="53"/>
        </w:rPr>
        <w:t xml:space="preserve"> </w:t>
      </w:r>
      <w:r>
        <w:rPr>
          <w:rFonts w:ascii="Times New Roman" w:hAnsi="Times New Roman" w:cs="Times New Roman"/>
          <w:spacing w:val="1"/>
        </w:rPr>
        <w:t>i</w:t>
      </w:r>
      <w:r>
        <w:rPr>
          <w:rFonts w:ascii="Times New Roman" w:hAnsi="Times New Roman" w:cs="Times New Roman"/>
        </w:rPr>
        <w:t>n</w:t>
      </w:r>
    </w:p>
    <w:p w14:paraId="1F5F108E"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1D0ACA04" w14:textId="2CFEE98D"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55             </w:t>
      </w:r>
      <w:r>
        <w:rPr>
          <w:rFonts w:ascii="Times New Roman" w:hAnsi="Times New Roman" w:cs="Times New Roman"/>
          <w:spacing w:val="12"/>
        </w:rPr>
        <w:t xml:space="preserve"> </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1"/>
        </w:rPr>
        <w:t>ce</w:t>
      </w:r>
      <w:r>
        <w:rPr>
          <w:rFonts w:ascii="Times New Roman" w:hAnsi="Times New Roman" w:cs="Times New Roman"/>
        </w:rPr>
        <w:t>ss</w:t>
      </w:r>
      <w:r>
        <w:rPr>
          <w:rFonts w:ascii="Times New Roman" w:hAnsi="Times New Roman" w:cs="Times New Roman"/>
          <w:spacing w:val="1"/>
        </w:rPr>
        <w:t>/</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m</w:t>
      </w:r>
      <w:r>
        <w:rPr>
          <w:rFonts w:ascii="Times New Roman" w:hAnsi="Times New Roman" w:cs="Times New Roman"/>
          <w:spacing w:val="32"/>
        </w:rPr>
        <w:t xml:space="preserve"> </w:t>
      </w:r>
      <w:r>
        <w:rPr>
          <w:rFonts w:ascii="Times New Roman" w:hAnsi="Times New Roman" w:cs="Times New Roman"/>
          <w:spacing w:val="-1"/>
        </w:rPr>
        <w:t>re</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onsh</w:t>
      </w:r>
      <w:r>
        <w:rPr>
          <w:rFonts w:ascii="Times New Roman" w:hAnsi="Times New Roman" w:cs="Times New Roman"/>
          <w:spacing w:val="3"/>
        </w:rPr>
        <w:t>i</w:t>
      </w:r>
      <w:r>
        <w:rPr>
          <w:rFonts w:ascii="Times New Roman" w:hAnsi="Times New Roman" w:cs="Times New Roman"/>
        </w:rPr>
        <w:t>ps</w:t>
      </w:r>
      <w:r>
        <w:rPr>
          <w:rFonts w:ascii="Times New Roman" w:hAnsi="Times New Roman" w:cs="Times New Roman"/>
          <w:spacing w:val="29"/>
        </w:rPr>
        <w:t xml:space="preserve"> </w:t>
      </w:r>
      <w:r>
        <w:rPr>
          <w:rFonts w:ascii="Times New Roman" w:hAnsi="Times New Roman" w:cs="Times New Roman"/>
        </w:rPr>
        <w:t>–</w:t>
      </w:r>
      <w:r>
        <w:rPr>
          <w:rFonts w:ascii="Times New Roman" w:hAnsi="Times New Roman" w:cs="Times New Roman"/>
          <w:spacing w:val="29"/>
        </w:rPr>
        <w:t xml:space="preserve"> </w:t>
      </w:r>
      <w:r>
        <w:rPr>
          <w:rFonts w:ascii="Times New Roman" w:hAnsi="Times New Roman" w:cs="Times New Roman"/>
          <w:spacing w:val="-1"/>
        </w:rPr>
        <w:t>e</w:t>
      </w:r>
      <w:r>
        <w:rPr>
          <w:rFonts w:ascii="Times New Roman" w:hAnsi="Times New Roman" w:cs="Times New Roman"/>
        </w:rPr>
        <w:t>sp</w:t>
      </w:r>
      <w:r>
        <w:rPr>
          <w:rFonts w:ascii="Times New Roman" w:hAnsi="Times New Roman" w:cs="Times New Roman"/>
          <w:spacing w:val="1"/>
        </w:rPr>
        <w:t>e</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spacing w:val="5"/>
        </w:rPr>
        <w:t>l</w:t>
      </w:r>
      <w:r>
        <w:rPr>
          <w:rFonts w:ascii="Times New Roman" w:hAnsi="Times New Roman" w:cs="Times New Roman"/>
        </w:rPr>
        <w:t>y</w:t>
      </w:r>
      <w:r>
        <w:rPr>
          <w:rFonts w:ascii="Times New Roman" w:hAnsi="Times New Roman" w:cs="Times New Roman"/>
          <w:spacing w:val="24"/>
        </w:rPr>
        <w:t xml:space="preserve"> </w:t>
      </w:r>
      <w:r>
        <w:rPr>
          <w:rFonts w:ascii="Times New Roman" w:hAnsi="Times New Roman" w:cs="Times New Roman"/>
          <w:spacing w:val="-1"/>
        </w:rPr>
        <w:t>w</w:t>
      </w:r>
      <w:r>
        <w:rPr>
          <w:rFonts w:ascii="Times New Roman" w:hAnsi="Times New Roman" w:cs="Times New Roman"/>
        </w:rPr>
        <w:t>ith</w:t>
      </w:r>
      <w:r>
        <w:rPr>
          <w:rFonts w:ascii="Times New Roman" w:hAnsi="Times New Roman" w:cs="Times New Roman"/>
          <w:spacing w:val="29"/>
        </w:rPr>
        <w:t xml:space="preserve"> </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spacing w:val="3"/>
        </w:rPr>
        <w:t>s</w:t>
      </w:r>
      <w:r>
        <w:rPr>
          <w:rFonts w:ascii="Times New Roman" w:hAnsi="Times New Roman" w:cs="Times New Roman"/>
        </w:rPr>
        <w:t>p</w:t>
      </w:r>
      <w:r>
        <w:rPr>
          <w:rFonts w:ascii="Times New Roman" w:hAnsi="Times New Roman" w:cs="Times New Roman"/>
          <w:spacing w:val="-1"/>
        </w:rPr>
        <w:t>ec</w:t>
      </w:r>
      <w:r>
        <w:rPr>
          <w:rFonts w:ascii="Times New Roman" w:hAnsi="Times New Roman" w:cs="Times New Roman"/>
        </w:rPr>
        <w:t>t</w:t>
      </w:r>
      <w:r>
        <w:rPr>
          <w:rFonts w:ascii="Times New Roman" w:hAnsi="Times New Roman" w:cs="Times New Roman"/>
          <w:spacing w:val="29"/>
        </w:rPr>
        <w:t xml:space="preserve"> </w:t>
      </w:r>
      <w:r>
        <w:rPr>
          <w:rFonts w:ascii="Times New Roman" w:hAnsi="Times New Roman" w:cs="Times New Roman"/>
        </w:rPr>
        <w:t>to</w:t>
      </w:r>
      <w:r>
        <w:rPr>
          <w:rFonts w:ascii="Times New Roman" w:hAnsi="Times New Roman" w:cs="Times New Roman"/>
          <w:spacing w:val="29"/>
        </w:rPr>
        <w:t xml:space="preserve"> </w:t>
      </w:r>
      <w:r>
        <w:rPr>
          <w:rFonts w:ascii="Times New Roman" w:hAnsi="Times New Roman" w:cs="Times New Roman"/>
        </w:rPr>
        <w:t>the</w:t>
      </w:r>
      <w:r>
        <w:rPr>
          <w:rFonts w:ascii="Times New Roman" w:hAnsi="Times New Roman" w:cs="Times New Roman"/>
          <w:spacing w:val="30"/>
        </w:rPr>
        <w:t xml:space="preserve"> </w:t>
      </w:r>
      <w:r>
        <w:rPr>
          <w:rFonts w:ascii="Times New Roman" w:hAnsi="Times New Roman" w:cs="Times New Roman"/>
          <w:spacing w:val="-1"/>
        </w:rPr>
        <w:t>e</w:t>
      </w:r>
      <w:r>
        <w:rPr>
          <w:rFonts w:ascii="Times New Roman" w:hAnsi="Times New Roman" w:cs="Times New Roman"/>
          <w:spacing w:val="2"/>
        </w:rPr>
        <w:t>f</w:t>
      </w:r>
      <w:r>
        <w:rPr>
          <w:rFonts w:ascii="Times New Roman" w:hAnsi="Times New Roman" w:cs="Times New Roman"/>
          <w:spacing w:val="-1"/>
        </w:rPr>
        <w:t>fec</w:t>
      </w:r>
      <w:r>
        <w:rPr>
          <w:rFonts w:ascii="Times New Roman" w:hAnsi="Times New Roman" w:cs="Times New Roman"/>
        </w:rPr>
        <w:t>t</w:t>
      </w:r>
      <w:r>
        <w:rPr>
          <w:rFonts w:ascii="Times New Roman" w:hAnsi="Times New Roman" w:cs="Times New Roman"/>
          <w:spacing w:val="32"/>
        </w:rPr>
        <w:t xml:space="preserve"> </w:t>
      </w:r>
      <w:r>
        <w:rPr>
          <w:rFonts w:ascii="Times New Roman" w:hAnsi="Times New Roman" w:cs="Times New Roman"/>
        </w:rPr>
        <w:t>of</w:t>
      </w:r>
      <w:r>
        <w:rPr>
          <w:rFonts w:ascii="Times New Roman" w:hAnsi="Times New Roman" w:cs="Times New Roman"/>
          <w:spacing w:val="30"/>
        </w:rPr>
        <w:t xml:space="preserve"> </w:t>
      </w:r>
      <w:del w:id="61" w:author="Bernard Hallet" w:date="2013-12-15T13:21:00Z">
        <w:r w:rsidDel="00895B30">
          <w:rPr>
            <w:rFonts w:ascii="Times New Roman" w:hAnsi="Times New Roman" w:cs="Times New Roman"/>
            <w:spacing w:val="-1"/>
          </w:rPr>
          <w:delText>wa</w:delText>
        </w:r>
        <w:r w:rsidDel="00895B30">
          <w:rPr>
            <w:rFonts w:ascii="Times New Roman" w:hAnsi="Times New Roman" w:cs="Times New Roman"/>
            <w:spacing w:val="2"/>
          </w:rPr>
          <w:delText>r</w:delText>
        </w:r>
        <w:r w:rsidDel="00895B30">
          <w:rPr>
            <w:rFonts w:ascii="Times New Roman" w:hAnsi="Times New Roman" w:cs="Times New Roman"/>
            <w:spacing w:val="1"/>
          </w:rPr>
          <w:delText>m</w:delText>
        </w:r>
        <w:r w:rsidDel="00895B30">
          <w:rPr>
            <w:rFonts w:ascii="Times New Roman" w:hAnsi="Times New Roman" w:cs="Times New Roman"/>
            <w:spacing w:val="-1"/>
          </w:rPr>
          <w:delText>e</w:delText>
        </w:r>
        <w:r w:rsidDel="00895B30">
          <w:rPr>
            <w:rFonts w:ascii="Times New Roman" w:hAnsi="Times New Roman" w:cs="Times New Roman"/>
          </w:rPr>
          <w:delText>r</w:delText>
        </w:r>
        <w:r w:rsidDel="00895B30">
          <w:rPr>
            <w:rFonts w:ascii="Times New Roman" w:hAnsi="Times New Roman" w:cs="Times New Roman"/>
            <w:spacing w:val="28"/>
          </w:rPr>
          <w:delText xml:space="preserve"> </w:delText>
        </w:r>
      </w:del>
      <w:ins w:id="62" w:author="Bernard Hallet" w:date="2013-12-15T13:21:00Z">
        <w:r w:rsidR="00895B30">
          <w:rPr>
            <w:rFonts w:ascii="Times New Roman" w:hAnsi="Times New Roman" w:cs="Times New Roman"/>
            <w:spacing w:val="-1"/>
          </w:rPr>
          <w:t>wa</w:t>
        </w:r>
        <w:r w:rsidR="00895B30">
          <w:rPr>
            <w:rFonts w:ascii="Times New Roman" w:hAnsi="Times New Roman" w:cs="Times New Roman"/>
            <w:spacing w:val="2"/>
          </w:rPr>
          <w:t>r</w:t>
        </w:r>
        <w:r w:rsidR="00895B30">
          <w:rPr>
            <w:rFonts w:ascii="Times New Roman" w:hAnsi="Times New Roman" w:cs="Times New Roman"/>
            <w:spacing w:val="1"/>
          </w:rPr>
          <w:t>m</w:t>
        </w:r>
        <w:r w:rsidR="00895B30">
          <w:rPr>
            <w:rFonts w:ascii="Times New Roman" w:hAnsi="Times New Roman" w:cs="Times New Roman"/>
            <w:spacing w:val="-1"/>
          </w:rPr>
          <w:t>ing</w:t>
        </w:r>
        <w:r w:rsidR="00895B30">
          <w:rPr>
            <w:rFonts w:ascii="Times New Roman" w:hAnsi="Times New Roman" w:cs="Times New Roman"/>
            <w:spacing w:val="28"/>
          </w:rPr>
          <w:t xml:space="preserve"> </w:t>
        </w:r>
      </w:ins>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r</w:t>
      </w:r>
      <w:r>
        <w:rPr>
          <w:rFonts w:ascii="Times New Roman" w:hAnsi="Times New Roman" w:cs="Times New Roman"/>
          <w:spacing w:val="30"/>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34"/>
        </w:rPr>
        <w:t xml:space="preserve">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w:t>
      </w:r>
    </w:p>
    <w:p w14:paraId="41F4B84C"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644F01F7"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56             </w:t>
      </w:r>
      <w:r>
        <w:rPr>
          <w:rFonts w:ascii="Times New Roman" w:hAnsi="Times New Roman" w:cs="Times New Roman"/>
          <w:spacing w:val="12"/>
        </w:rPr>
        <w:t xml:space="preserve"> </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rPr>
        <w:t>p</w:t>
      </w:r>
      <w:r>
        <w:rPr>
          <w:rFonts w:ascii="Times New Roman" w:hAnsi="Times New Roman" w:cs="Times New Roman"/>
          <w:spacing w:val="-1"/>
        </w:rPr>
        <w:t>era</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51"/>
        </w:rPr>
        <w:t xml:space="preserve"> </w:t>
      </w:r>
      <w:r>
        <w:rPr>
          <w:rFonts w:ascii="Times New Roman" w:hAnsi="Times New Roman" w:cs="Times New Roman"/>
        </w:rPr>
        <w:t>on</w:t>
      </w:r>
      <w:r>
        <w:rPr>
          <w:rFonts w:ascii="Times New Roman" w:hAnsi="Times New Roman" w:cs="Times New Roman"/>
          <w:spacing w:val="50"/>
        </w:rPr>
        <w:t xml:space="preserve"> </w:t>
      </w:r>
      <w:r>
        <w:rPr>
          <w:rFonts w:ascii="Times New Roman" w:hAnsi="Times New Roman" w:cs="Times New Roman"/>
        </w:rPr>
        <w:t>so</w:t>
      </w:r>
      <w:r>
        <w:rPr>
          <w:rFonts w:ascii="Times New Roman" w:hAnsi="Times New Roman" w:cs="Times New Roman"/>
          <w:spacing w:val="1"/>
        </w:rPr>
        <w:t>i</w:t>
      </w:r>
      <w:r>
        <w:rPr>
          <w:rFonts w:ascii="Times New Roman" w:hAnsi="Times New Roman" w:cs="Times New Roman"/>
        </w:rPr>
        <w:t>l</w:t>
      </w:r>
      <w:r>
        <w:rPr>
          <w:rFonts w:ascii="Times New Roman" w:hAnsi="Times New Roman" w:cs="Times New Roman"/>
          <w:spacing w:val="51"/>
        </w:rPr>
        <w:t xml:space="preserve"> </w:t>
      </w:r>
      <w:r>
        <w:rPr>
          <w:rFonts w:ascii="Times New Roman" w:hAnsi="Times New Roman" w:cs="Times New Roman"/>
          <w:spacing w:val="-1"/>
        </w:rPr>
        <w:t>car</w:t>
      </w:r>
      <w:r>
        <w:rPr>
          <w:rFonts w:ascii="Times New Roman" w:hAnsi="Times New Roman" w:cs="Times New Roman"/>
        </w:rPr>
        <w:t>bon</w:t>
      </w:r>
      <w:r>
        <w:rPr>
          <w:rFonts w:ascii="Times New Roman" w:hAnsi="Times New Roman" w:cs="Times New Roman"/>
          <w:spacing w:val="50"/>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1"/>
        </w:rPr>
        <w:t>c</w:t>
      </w:r>
      <w:r>
        <w:rPr>
          <w:rFonts w:ascii="Times New Roman" w:hAnsi="Times New Roman" w:cs="Times New Roman"/>
        </w:rPr>
        <w:t>ks.</w:t>
      </w:r>
      <w:r>
        <w:rPr>
          <w:rFonts w:ascii="Times New Roman" w:hAnsi="Times New Roman" w:cs="Times New Roman"/>
          <w:spacing w:val="50"/>
        </w:rPr>
        <w:t xml:space="preserve"> </w:t>
      </w:r>
      <w:r>
        <w:rPr>
          <w:rFonts w:ascii="Times New Roman" w:hAnsi="Times New Roman" w:cs="Times New Roman"/>
        </w:rPr>
        <w:t>Mo</w:t>
      </w:r>
      <w:r>
        <w:rPr>
          <w:rFonts w:ascii="Times New Roman" w:hAnsi="Times New Roman" w:cs="Times New Roman"/>
          <w:spacing w:val="-1"/>
        </w:rPr>
        <w:t>re</w:t>
      </w:r>
      <w:r>
        <w:rPr>
          <w:rFonts w:ascii="Times New Roman" w:hAnsi="Times New Roman" w:cs="Times New Roman"/>
        </w:rPr>
        <w:t>ov</w:t>
      </w:r>
      <w:r>
        <w:rPr>
          <w:rFonts w:ascii="Times New Roman" w:hAnsi="Times New Roman" w:cs="Times New Roman"/>
          <w:spacing w:val="-1"/>
        </w:rPr>
        <w:t>er</w:t>
      </w:r>
      <w:r>
        <w:rPr>
          <w:rFonts w:ascii="Times New Roman" w:hAnsi="Times New Roman" w:cs="Times New Roman"/>
        </w:rPr>
        <w:t>,</w:t>
      </w:r>
      <w:r>
        <w:rPr>
          <w:rFonts w:ascii="Times New Roman" w:hAnsi="Times New Roman" w:cs="Times New Roman"/>
          <w:spacing w:val="50"/>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53"/>
        </w:rPr>
        <w:t xml:space="preserve">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50"/>
        </w:rPr>
        <w:t xml:space="preserve"> </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51"/>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2"/>
        </w:rPr>
        <w:t>n</w:t>
      </w:r>
      <w:r>
        <w:rPr>
          <w:rFonts w:ascii="Times New Roman" w:hAnsi="Times New Roman" w:cs="Times New Roman"/>
        </w:rPr>
        <w:t>s</w:t>
      </w:r>
      <w:r>
        <w:rPr>
          <w:rFonts w:ascii="Times New Roman" w:hAnsi="Times New Roman" w:cs="Times New Roman"/>
          <w:spacing w:val="1"/>
        </w:rPr>
        <w:t>i</w:t>
      </w:r>
      <w:r>
        <w:rPr>
          <w:rFonts w:ascii="Times New Roman" w:hAnsi="Times New Roman" w:cs="Times New Roman"/>
        </w:rPr>
        <w:t>d</w:t>
      </w:r>
      <w:r>
        <w:rPr>
          <w:rFonts w:ascii="Times New Roman" w:hAnsi="Times New Roman" w:cs="Times New Roman"/>
          <w:spacing w:val="-1"/>
        </w:rPr>
        <w:t>ere</w:t>
      </w:r>
      <w:r>
        <w:rPr>
          <w:rFonts w:ascii="Times New Roman" w:hAnsi="Times New Roman" w:cs="Times New Roman"/>
        </w:rPr>
        <w:t>d</w:t>
      </w:r>
      <w:r>
        <w:rPr>
          <w:rFonts w:ascii="Times New Roman" w:hAnsi="Times New Roman" w:cs="Times New Roman"/>
          <w:spacing w:val="50"/>
        </w:rPr>
        <w:t xml:space="preserve"> </w:t>
      </w:r>
      <w:r>
        <w:rPr>
          <w:rFonts w:ascii="Times New Roman" w:hAnsi="Times New Roman" w:cs="Times New Roman"/>
        </w:rPr>
        <w:t>a</w:t>
      </w:r>
      <w:r>
        <w:rPr>
          <w:rFonts w:ascii="Times New Roman" w:hAnsi="Times New Roman" w:cs="Times New Roman"/>
          <w:spacing w:val="49"/>
        </w:rPr>
        <w:t xml:space="preserve"> </w:t>
      </w:r>
      <w:r>
        <w:rPr>
          <w:rFonts w:ascii="Times New Roman" w:hAnsi="Times New Roman" w:cs="Times New Roman"/>
        </w:rPr>
        <w:t>po</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ti</w:t>
      </w:r>
      <w:r>
        <w:rPr>
          <w:rFonts w:ascii="Times New Roman" w:hAnsi="Times New Roman" w:cs="Times New Roman"/>
          <w:spacing w:val="-1"/>
        </w:rPr>
        <w:t>a</w:t>
      </w:r>
      <w:r>
        <w:rPr>
          <w:rFonts w:ascii="Times New Roman" w:hAnsi="Times New Roman" w:cs="Times New Roman"/>
        </w:rPr>
        <w:t>l</w:t>
      </w:r>
    </w:p>
    <w:p w14:paraId="460B5013"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B0BBF98" w14:textId="6BBBCF6A"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57             </w:t>
      </w:r>
      <w:r>
        <w:rPr>
          <w:rFonts w:ascii="Times New Roman" w:hAnsi="Times New Roman" w:cs="Times New Roman"/>
          <w:spacing w:val="12"/>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o</w:t>
      </w:r>
      <w:r>
        <w:rPr>
          <w:rFonts w:ascii="Times New Roman" w:hAnsi="Times New Roman" w:cs="Times New Roman"/>
          <w:spacing w:val="-1"/>
        </w:rPr>
        <w:t>c</w:t>
      </w:r>
      <w:r>
        <w:rPr>
          <w:rFonts w:ascii="Times New Roman" w:hAnsi="Times New Roman" w:cs="Times New Roman"/>
          <w:spacing w:val="1"/>
        </w:rPr>
        <w:t>lim</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c</w:t>
      </w:r>
      <w:r>
        <w:rPr>
          <w:rFonts w:ascii="Times New Roman" w:hAnsi="Times New Roman" w:cs="Times New Roman"/>
          <w:spacing w:val="33"/>
        </w:rPr>
        <w:t xml:space="preserve"> </w:t>
      </w:r>
      <w:r>
        <w:rPr>
          <w:rFonts w:ascii="Times New Roman" w:hAnsi="Times New Roman" w:cs="Times New Roman"/>
          <w:spacing w:val="1"/>
        </w:rPr>
        <w:t>i</w:t>
      </w:r>
      <w:r>
        <w:rPr>
          <w:rFonts w:ascii="Times New Roman" w:hAnsi="Times New Roman" w:cs="Times New Roman"/>
        </w:rPr>
        <w:t>nd</w:t>
      </w:r>
      <w:r>
        <w:rPr>
          <w:rFonts w:ascii="Times New Roman" w:hAnsi="Times New Roman" w:cs="Times New Roman"/>
          <w:spacing w:val="1"/>
        </w:rPr>
        <w:t>i</w:t>
      </w:r>
      <w:r>
        <w:rPr>
          <w:rFonts w:ascii="Times New Roman" w:hAnsi="Times New Roman" w:cs="Times New Roman"/>
          <w:spacing w:val="-1"/>
        </w:rPr>
        <w:t>ca</w:t>
      </w:r>
      <w:r>
        <w:rPr>
          <w:rFonts w:ascii="Times New Roman" w:hAnsi="Times New Roman" w:cs="Times New Roman"/>
          <w:spacing w:val="1"/>
        </w:rPr>
        <w:t>t</w:t>
      </w:r>
      <w:r>
        <w:rPr>
          <w:rFonts w:ascii="Times New Roman" w:hAnsi="Times New Roman" w:cs="Times New Roman"/>
        </w:rPr>
        <w:t>or</w:t>
      </w:r>
      <w:r>
        <w:rPr>
          <w:rFonts w:ascii="Times New Roman" w:hAnsi="Times New Roman" w:cs="Times New Roman"/>
          <w:spacing w:val="33"/>
        </w:rPr>
        <w:t xml:space="preserve"> </w:t>
      </w:r>
      <w:r>
        <w:rPr>
          <w:rFonts w:ascii="Times New Roman" w:hAnsi="Times New Roman" w:cs="Times New Roman"/>
          <w:spacing w:val="2"/>
        </w:rPr>
        <w:t>b</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4"/>
        </w:rPr>
        <w:t xml:space="preserve"> </w:t>
      </w:r>
      <w:r>
        <w:rPr>
          <w:rFonts w:ascii="Times New Roman" w:hAnsi="Times New Roman" w:cs="Times New Roman"/>
        </w:rPr>
        <w:t>on</w:t>
      </w:r>
      <w:r>
        <w:rPr>
          <w:rFonts w:ascii="Times New Roman" w:hAnsi="Times New Roman" w:cs="Times New Roman"/>
          <w:spacing w:val="34"/>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5"/>
        </w:rPr>
        <w:t xml:space="preserve"> </w:t>
      </w:r>
      <w:del w:id="63" w:author="Bernard Hallet" w:date="2013-12-15T13:22:00Z">
        <w:r w:rsidDel="00895B30">
          <w:rPr>
            <w:rFonts w:ascii="Times New Roman" w:hAnsi="Times New Roman" w:cs="Times New Roman"/>
            <w:spacing w:val="-1"/>
          </w:rPr>
          <w:delText>e</w:delText>
        </w:r>
        <w:r w:rsidDel="00895B30">
          <w:rPr>
            <w:rFonts w:ascii="Times New Roman" w:hAnsi="Times New Roman" w:cs="Times New Roman"/>
            <w:spacing w:val="2"/>
          </w:rPr>
          <w:delText>x</w:delText>
        </w:r>
        <w:r w:rsidDel="00895B30">
          <w:rPr>
            <w:rFonts w:ascii="Times New Roman" w:hAnsi="Times New Roman" w:cs="Times New Roman"/>
          </w:rPr>
          <w:delText>p</w:delText>
        </w:r>
        <w:r w:rsidDel="00895B30">
          <w:rPr>
            <w:rFonts w:ascii="Times New Roman" w:hAnsi="Times New Roman" w:cs="Times New Roman"/>
            <w:spacing w:val="-1"/>
          </w:rPr>
          <w:delText>ec</w:delText>
        </w:r>
        <w:r w:rsidDel="00895B30">
          <w:rPr>
            <w:rFonts w:ascii="Times New Roman" w:hAnsi="Times New Roman" w:cs="Times New Roman"/>
            <w:spacing w:val="1"/>
          </w:rPr>
          <w:delText>t</w:delText>
        </w:r>
        <w:r w:rsidDel="00895B30">
          <w:rPr>
            <w:rFonts w:ascii="Times New Roman" w:hAnsi="Times New Roman" w:cs="Times New Roman"/>
            <w:spacing w:val="-1"/>
          </w:rPr>
          <w:delText>e</w:delText>
        </w:r>
        <w:r w:rsidDel="00895B30">
          <w:rPr>
            <w:rFonts w:ascii="Times New Roman" w:hAnsi="Times New Roman" w:cs="Times New Roman"/>
          </w:rPr>
          <w:delText>d</w:delText>
        </w:r>
        <w:r w:rsidDel="00895B30">
          <w:rPr>
            <w:rFonts w:ascii="Times New Roman" w:hAnsi="Times New Roman" w:cs="Times New Roman"/>
            <w:spacing w:val="34"/>
          </w:rPr>
          <w:delText xml:space="preserve"> </w:delText>
        </w:r>
      </w:del>
      <w:ins w:id="64" w:author="Bernard Hallet" w:date="2013-12-15T13:22:00Z">
        <w:r w:rsidR="00895B30">
          <w:rPr>
            <w:rFonts w:ascii="Times New Roman" w:hAnsi="Times New Roman" w:cs="Times New Roman"/>
            <w:spacing w:val="-1"/>
          </w:rPr>
          <w:t xml:space="preserve">general </w:t>
        </w:r>
      </w:ins>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34"/>
        </w:rPr>
        <w:t xml:space="preserve"> </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spacing w:val="-1"/>
        </w:rPr>
        <w:t>wee</w:t>
      </w:r>
      <w:r>
        <w:rPr>
          <w:rFonts w:ascii="Times New Roman" w:hAnsi="Times New Roman" w:cs="Times New Roman"/>
        </w:rPr>
        <w:t>n</w:t>
      </w:r>
      <w:r>
        <w:rPr>
          <w:rFonts w:ascii="Times New Roman" w:hAnsi="Times New Roman" w:cs="Times New Roman"/>
          <w:spacing w:val="34"/>
        </w:rPr>
        <w:t xml:space="preserve"> </w:t>
      </w:r>
      <w:r>
        <w:rPr>
          <w:rFonts w:ascii="Times New Roman" w:hAnsi="Times New Roman" w:cs="Times New Roman"/>
          <w:spacing w:val="2"/>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34"/>
        </w:rPr>
        <w:t xml:space="preserve"> </w:t>
      </w:r>
      <w:r>
        <w:rPr>
          <w:rFonts w:ascii="Times New Roman" w:hAnsi="Times New Roman" w:cs="Times New Roman"/>
        </w:rPr>
        <w:t>s</w:t>
      </w:r>
      <w:r>
        <w:rPr>
          <w:rFonts w:ascii="Times New Roman" w:hAnsi="Times New Roman" w:cs="Times New Roman"/>
          <w:spacing w:val="3"/>
        </w:rPr>
        <w:t>i</w:t>
      </w:r>
      <w:r>
        <w:rPr>
          <w:rFonts w:ascii="Times New Roman" w:hAnsi="Times New Roman" w:cs="Times New Roman"/>
          <w:spacing w:val="1"/>
        </w:rPr>
        <w:t>z</w:t>
      </w:r>
      <w:r>
        <w:rPr>
          <w:rFonts w:ascii="Times New Roman" w:hAnsi="Times New Roman" w:cs="Times New Roman"/>
        </w:rPr>
        <w:t>e</w:t>
      </w:r>
      <w:r>
        <w:rPr>
          <w:rFonts w:ascii="Times New Roman" w:hAnsi="Times New Roman" w:cs="Times New Roman"/>
          <w:spacing w:val="33"/>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34"/>
        </w:rPr>
        <w:t xml:space="preserve"> </w:t>
      </w:r>
      <w:r>
        <w:rPr>
          <w:rFonts w:ascii="Times New Roman" w:hAnsi="Times New Roman" w:cs="Times New Roman"/>
        </w:rPr>
        <w:t>p</w:t>
      </w:r>
      <w:r>
        <w:rPr>
          <w:rFonts w:ascii="Times New Roman" w:hAnsi="Times New Roman" w:cs="Times New Roman"/>
          <w:spacing w:val="-1"/>
        </w:rPr>
        <w:t>er</w:t>
      </w:r>
      <w:r>
        <w:rPr>
          <w:rFonts w:ascii="Times New Roman" w:hAnsi="Times New Roman" w:cs="Times New Roman"/>
          <w:spacing w:val="1"/>
        </w:rPr>
        <w:t>ma</w:t>
      </w:r>
      <w:r>
        <w:rPr>
          <w:rFonts w:ascii="Times New Roman" w:hAnsi="Times New Roman" w:cs="Times New Roman"/>
          <w:spacing w:val="-1"/>
        </w:rPr>
        <w:t>fr</w:t>
      </w:r>
      <w:r>
        <w:rPr>
          <w:rFonts w:ascii="Times New Roman" w:hAnsi="Times New Roman" w:cs="Times New Roman"/>
        </w:rPr>
        <w:t>ost</w:t>
      </w:r>
    </w:p>
    <w:p w14:paraId="4CC20A20"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4B0B5AA5" w14:textId="77777777" w:rsidR="00946758" w:rsidRDefault="00946758" w:rsidP="00946758">
      <w:pPr>
        <w:widowControl w:val="0"/>
        <w:autoSpaceDE w:val="0"/>
        <w:autoSpaceDN w:val="0"/>
        <w:adjustRightInd w:val="0"/>
        <w:spacing w:line="271" w:lineRule="exact"/>
        <w:ind w:left="106" w:right="-20"/>
        <w:rPr>
          <w:rFonts w:ascii="Times New Roman" w:hAnsi="Times New Roman" w:cs="Times New Roman"/>
        </w:rPr>
      </w:pPr>
      <w:r>
        <w:rPr>
          <w:rFonts w:ascii="Times New Roman" w:hAnsi="Times New Roman" w:cs="Times New Roman"/>
          <w:position w:val="-1"/>
        </w:rPr>
        <w:t xml:space="preserve">58             </w:t>
      </w:r>
      <w:r>
        <w:rPr>
          <w:rFonts w:ascii="Times New Roman" w:hAnsi="Times New Roman" w:cs="Times New Roman"/>
          <w:spacing w:val="12"/>
          <w:position w:val="-1"/>
        </w:rPr>
        <w:t xml:space="preserve"> </w:t>
      </w:r>
      <w:r>
        <w:rPr>
          <w:rFonts w:ascii="Times New Roman" w:hAnsi="Times New Roman" w:cs="Times New Roman"/>
          <w:spacing w:val="-1"/>
          <w:position w:val="-1"/>
        </w:rPr>
        <w:t>c</w:t>
      </w:r>
      <w:r>
        <w:rPr>
          <w:rFonts w:ascii="Times New Roman" w:hAnsi="Times New Roman" w:cs="Times New Roman"/>
          <w:position w:val="-1"/>
        </w:rPr>
        <w:t>ond</w:t>
      </w:r>
      <w:r>
        <w:rPr>
          <w:rFonts w:ascii="Times New Roman" w:hAnsi="Times New Roman" w:cs="Times New Roman"/>
          <w:spacing w:val="1"/>
          <w:position w:val="-1"/>
        </w:rPr>
        <w:t>iti</w:t>
      </w:r>
      <w:r>
        <w:rPr>
          <w:rFonts w:ascii="Times New Roman" w:hAnsi="Times New Roman" w:cs="Times New Roman"/>
          <w:position w:val="-1"/>
        </w:rPr>
        <w:t>ons su</w:t>
      </w:r>
      <w:r>
        <w:rPr>
          <w:rFonts w:ascii="Times New Roman" w:hAnsi="Times New Roman" w:cs="Times New Roman"/>
          <w:spacing w:val="-1"/>
          <w:position w:val="-1"/>
        </w:rPr>
        <w:t>c</w:t>
      </w:r>
      <w:r>
        <w:rPr>
          <w:rFonts w:ascii="Times New Roman" w:hAnsi="Times New Roman" w:cs="Times New Roman"/>
          <w:position w:val="-1"/>
        </w:rPr>
        <w:t xml:space="preserve">h </w:t>
      </w:r>
      <w:r>
        <w:rPr>
          <w:rFonts w:ascii="Times New Roman" w:hAnsi="Times New Roman" w:cs="Times New Roman"/>
          <w:spacing w:val="-1"/>
          <w:position w:val="-1"/>
        </w:rPr>
        <w:t>a</w:t>
      </w:r>
      <w:r>
        <w:rPr>
          <w:rFonts w:ascii="Times New Roman" w:hAnsi="Times New Roman" w:cs="Times New Roman"/>
          <w:position w:val="-1"/>
        </w:rPr>
        <w:t xml:space="preserve">s </w:t>
      </w:r>
      <w:r>
        <w:rPr>
          <w:rFonts w:ascii="Times New Roman" w:hAnsi="Times New Roman" w:cs="Times New Roman"/>
          <w:spacing w:val="-1"/>
          <w:position w:val="-1"/>
        </w:rPr>
        <w:t>ac</w:t>
      </w:r>
      <w:r>
        <w:rPr>
          <w:rFonts w:ascii="Times New Roman" w:hAnsi="Times New Roman" w:cs="Times New Roman"/>
          <w:spacing w:val="1"/>
          <w:position w:val="-1"/>
        </w:rPr>
        <w:t>ti</w:t>
      </w:r>
      <w:r>
        <w:rPr>
          <w:rFonts w:ascii="Times New Roman" w:hAnsi="Times New Roman" w:cs="Times New Roman"/>
          <w:position w:val="-1"/>
        </w:rPr>
        <w:t>ve</w:t>
      </w:r>
      <w:r>
        <w:rPr>
          <w:rFonts w:ascii="Times New Roman" w:hAnsi="Times New Roman" w:cs="Times New Roman"/>
          <w:spacing w:val="1"/>
          <w:position w:val="-1"/>
        </w:rPr>
        <w:t xml:space="preserve"> la</w:t>
      </w:r>
      <w:r>
        <w:rPr>
          <w:rFonts w:ascii="Times New Roman" w:hAnsi="Times New Roman" w:cs="Times New Roman"/>
          <w:spacing w:val="-5"/>
          <w:position w:val="-1"/>
        </w:rPr>
        <w:t>y</w:t>
      </w:r>
      <w:r>
        <w:rPr>
          <w:rFonts w:ascii="Times New Roman" w:hAnsi="Times New Roman" w:cs="Times New Roman"/>
          <w:spacing w:val="1"/>
          <w:position w:val="-1"/>
        </w:rPr>
        <w:t>e</w:t>
      </w:r>
      <w:r>
        <w:rPr>
          <w:rFonts w:ascii="Times New Roman" w:hAnsi="Times New Roman" w:cs="Times New Roman"/>
          <w:position w:val="-1"/>
        </w:rPr>
        <w:t>r</w:t>
      </w:r>
      <w:r>
        <w:rPr>
          <w:rFonts w:ascii="Times New Roman" w:hAnsi="Times New Roman" w:cs="Times New Roman"/>
          <w:spacing w:val="-1"/>
          <w:position w:val="-1"/>
        </w:rPr>
        <w:t xml:space="preserve"> </w:t>
      </w:r>
      <w:r>
        <w:rPr>
          <w:rFonts w:ascii="Times New Roman" w:hAnsi="Times New Roman" w:cs="Times New Roman"/>
          <w:position w:val="-1"/>
        </w:rPr>
        <w:t>d</w:t>
      </w:r>
      <w:r>
        <w:rPr>
          <w:rFonts w:ascii="Times New Roman" w:hAnsi="Times New Roman" w:cs="Times New Roman"/>
          <w:spacing w:val="-1"/>
          <w:position w:val="-1"/>
        </w:rPr>
        <w:t>e</w:t>
      </w:r>
      <w:r>
        <w:rPr>
          <w:rFonts w:ascii="Times New Roman" w:hAnsi="Times New Roman" w:cs="Times New Roman"/>
          <w:position w:val="-1"/>
        </w:rPr>
        <w:t>p</w:t>
      </w:r>
      <w:r>
        <w:rPr>
          <w:rFonts w:ascii="Times New Roman" w:hAnsi="Times New Roman" w:cs="Times New Roman"/>
          <w:spacing w:val="1"/>
          <w:position w:val="-1"/>
        </w:rPr>
        <w:t>t</w:t>
      </w:r>
      <w:r>
        <w:rPr>
          <w:rFonts w:ascii="Times New Roman" w:hAnsi="Times New Roman" w:cs="Times New Roman"/>
          <w:position w:val="-1"/>
        </w:rPr>
        <w:t xml:space="preserve">h </w:t>
      </w:r>
      <w:r>
        <w:rPr>
          <w:rFonts w:ascii="Times New Roman" w:hAnsi="Times New Roman" w:cs="Times New Roman"/>
          <w:spacing w:val="2"/>
          <w:position w:val="-1"/>
        </w:rPr>
        <w:t>(</w:t>
      </w:r>
      <w:r>
        <w:rPr>
          <w:rFonts w:ascii="Times New Roman" w:hAnsi="Times New Roman" w:cs="Times New Roman"/>
          <w:spacing w:val="-1"/>
          <w:position w:val="-1"/>
        </w:rPr>
        <w:t>Ha</w:t>
      </w:r>
      <w:r>
        <w:rPr>
          <w:rFonts w:ascii="Times New Roman" w:hAnsi="Times New Roman" w:cs="Times New Roman"/>
          <w:spacing w:val="1"/>
          <w:position w:val="-1"/>
        </w:rPr>
        <w:t>ll</w:t>
      </w:r>
      <w:r>
        <w:rPr>
          <w:rFonts w:ascii="Times New Roman" w:hAnsi="Times New Roman" w:cs="Times New Roman"/>
          <w:spacing w:val="-1"/>
          <w:position w:val="-1"/>
        </w:rPr>
        <w:t>e</w:t>
      </w:r>
      <w:r>
        <w:rPr>
          <w:rFonts w:ascii="Times New Roman" w:hAnsi="Times New Roman" w:cs="Times New Roman"/>
          <w:position w:val="-1"/>
        </w:rPr>
        <w:t xml:space="preserve">t </w:t>
      </w:r>
      <w:r>
        <w:rPr>
          <w:rFonts w:ascii="Times New Roman" w:hAnsi="Times New Roman" w:cs="Times New Roman"/>
          <w:spacing w:val="-1"/>
          <w:position w:val="-1"/>
        </w:rPr>
        <w:t>a</w:t>
      </w:r>
      <w:r>
        <w:rPr>
          <w:rFonts w:ascii="Times New Roman" w:hAnsi="Times New Roman" w:cs="Times New Roman"/>
          <w:position w:val="-1"/>
        </w:rPr>
        <w:t xml:space="preserve">nd </w:t>
      </w:r>
      <w:r>
        <w:rPr>
          <w:rFonts w:ascii="Times New Roman" w:hAnsi="Times New Roman" w:cs="Times New Roman"/>
          <w:spacing w:val="3"/>
          <w:position w:val="-1"/>
        </w:rPr>
        <w:t>P</w:t>
      </w:r>
      <w:r>
        <w:rPr>
          <w:rFonts w:ascii="Times New Roman" w:hAnsi="Times New Roman" w:cs="Times New Roman"/>
          <w:spacing w:val="-1"/>
          <w:position w:val="-1"/>
        </w:rPr>
        <w:t>re</w:t>
      </w:r>
      <w:r>
        <w:rPr>
          <w:rFonts w:ascii="Times New Roman" w:hAnsi="Times New Roman" w:cs="Times New Roman"/>
          <w:position w:val="-1"/>
        </w:rPr>
        <w:t>s</w:t>
      </w:r>
      <w:r>
        <w:rPr>
          <w:rFonts w:ascii="Times New Roman" w:hAnsi="Times New Roman" w:cs="Times New Roman"/>
          <w:spacing w:val="1"/>
          <w:position w:val="-1"/>
        </w:rPr>
        <w:t>t</w:t>
      </w:r>
      <w:r>
        <w:rPr>
          <w:rFonts w:ascii="Times New Roman" w:hAnsi="Times New Roman" w:cs="Times New Roman"/>
          <w:spacing w:val="-1"/>
          <w:position w:val="-1"/>
        </w:rPr>
        <w:t>r</w:t>
      </w:r>
      <w:r>
        <w:rPr>
          <w:rFonts w:ascii="Times New Roman" w:hAnsi="Times New Roman" w:cs="Times New Roman"/>
          <w:position w:val="-1"/>
        </w:rPr>
        <w:t>ud, 1986</w:t>
      </w:r>
      <w:r>
        <w:rPr>
          <w:rFonts w:ascii="Times New Roman" w:hAnsi="Times New Roman" w:cs="Times New Roman"/>
          <w:spacing w:val="-1"/>
          <w:position w:val="-1"/>
        </w:rPr>
        <w:t>)</w:t>
      </w:r>
      <w:r>
        <w:rPr>
          <w:rFonts w:ascii="Times New Roman" w:hAnsi="Times New Roman" w:cs="Times New Roman"/>
          <w:position w:val="-1"/>
        </w:rPr>
        <w:t>.</w:t>
      </w:r>
    </w:p>
    <w:p w14:paraId="0DA150CC" w14:textId="77777777" w:rsidR="00946758" w:rsidRDefault="00946758" w:rsidP="00946758">
      <w:pPr>
        <w:widowControl w:val="0"/>
        <w:autoSpaceDE w:val="0"/>
        <w:autoSpaceDN w:val="0"/>
        <w:adjustRightInd w:val="0"/>
        <w:spacing w:before="13" w:line="220" w:lineRule="exact"/>
        <w:rPr>
          <w:rFonts w:ascii="Times New Roman" w:hAnsi="Times New Roman" w:cs="Times New Roman"/>
          <w:sz w:val="22"/>
          <w:szCs w:val="22"/>
        </w:rPr>
      </w:pPr>
    </w:p>
    <w:p w14:paraId="00A56852" w14:textId="77777777" w:rsidR="00946758" w:rsidRDefault="00946758" w:rsidP="00946758">
      <w:pPr>
        <w:widowControl w:val="0"/>
        <w:autoSpaceDE w:val="0"/>
        <w:autoSpaceDN w:val="0"/>
        <w:adjustRightInd w:val="0"/>
        <w:spacing w:before="29"/>
        <w:ind w:left="106" w:right="-20"/>
        <w:rPr>
          <w:rFonts w:ascii="Times New Roman" w:hAnsi="Times New Roman" w:cs="Times New Roman"/>
        </w:rPr>
      </w:pPr>
      <w:r>
        <w:rPr>
          <w:rFonts w:ascii="Times New Roman" w:hAnsi="Times New Roman" w:cs="Times New Roman"/>
        </w:rPr>
        <w:t xml:space="preserve">59             </w:t>
      </w:r>
      <w:r>
        <w:rPr>
          <w:rFonts w:ascii="Times New Roman" w:hAnsi="Times New Roman" w:cs="Times New Roman"/>
          <w:spacing w:val="12"/>
        </w:rPr>
        <w:t xml:space="preserve"> </w:t>
      </w:r>
      <w:r>
        <w:rPr>
          <w:rFonts w:ascii="Times New Roman" w:hAnsi="Times New Roman" w:cs="Times New Roman"/>
        </w:rPr>
        <w:t>A</w:t>
      </w:r>
      <w:r>
        <w:rPr>
          <w:rFonts w:ascii="Times New Roman" w:hAnsi="Times New Roman" w:cs="Times New Roman"/>
          <w:spacing w:val="52"/>
        </w:rPr>
        <w:t xml:space="preserve"> </w:t>
      </w:r>
      <w:r>
        <w:rPr>
          <w:rFonts w:ascii="Times New Roman" w:hAnsi="Times New Roman" w:cs="Times New Roman"/>
        </w:rPr>
        <w:t>v</w:t>
      </w:r>
      <w:r>
        <w:rPr>
          <w:rFonts w:ascii="Times New Roman" w:hAnsi="Times New Roman" w:cs="Times New Roman"/>
          <w:spacing w:val="-1"/>
        </w:rPr>
        <w:t>ar</w:t>
      </w:r>
      <w:r>
        <w:rPr>
          <w:rFonts w:ascii="Times New Roman" w:hAnsi="Times New Roman" w:cs="Times New Roman"/>
          <w:spacing w:val="1"/>
        </w:rPr>
        <w:t>i</w:t>
      </w:r>
      <w:r>
        <w:rPr>
          <w:rFonts w:ascii="Times New Roman" w:hAnsi="Times New Roman" w:cs="Times New Roman"/>
          <w:spacing w:val="-1"/>
        </w:rPr>
        <w:t>e</w:t>
      </w:r>
      <w:r>
        <w:rPr>
          <w:rFonts w:ascii="Times New Roman" w:hAnsi="Times New Roman" w:cs="Times New Roman"/>
          <w:spacing w:val="5"/>
        </w:rPr>
        <w:t>t</w:t>
      </w:r>
      <w:r>
        <w:rPr>
          <w:rFonts w:ascii="Times New Roman" w:hAnsi="Times New Roman" w:cs="Times New Roman"/>
        </w:rPr>
        <w:t>y</w:t>
      </w:r>
      <w:r>
        <w:rPr>
          <w:rFonts w:ascii="Times New Roman" w:hAnsi="Times New Roman" w:cs="Times New Roman"/>
          <w:spacing w:val="50"/>
        </w:rPr>
        <w:t xml:space="preserve"> </w:t>
      </w:r>
      <w:r>
        <w:rPr>
          <w:rFonts w:ascii="Times New Roman" w:hAnsi="Times New Roman" w:cs="Times New Roman"/>
        </w:rPr>
        <w:t>of</w:t>
      </w:r>
      <w:r>
        <w:rPr>
          <w:rFonts w:ascii="Times New Roman" w:hAnsi="Times New Roman" w:cs="Times New Roman"/>
          <w:spacing w:val="52"/>
        </w:rPr>
        <w:t xml:space="preserve"> </w:t>
      </w:r>
      <w:r>
        <w:rPr>
          <w:rFonts w:ascii="Times New Roman" w:hAnsi="Times New Roman" w:cs="Times New Roman"/>
          <w:spacing w:val="3"/>
        </w:rPr>
        <w:t>m</w:t>
      </w:r>
      <w:r>
        <w:rPr>
          <w:rFonts w:ascii="Times New Roman" w:hAnsi="Times New Roman" w:cs="Times New Roman"/>
          <w:spacing w:val="-1"/>
        </w:rPr>
        <w:t>ec</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
        </w:rPr>
        <w:t>i</w:t>
      </w:r>
      <w:r>
        <w:rPr>
          <w:rFonts w:ascii="Times New Roman" w:hAnsi="Times New Roman" w:cs="Times New Roman"/>
          <w:spacing w:val="3"/>
        </w:rPr>
        <w:t>s</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53"/>
        </w:rPr>
        <w:t xml:space="preserve"> </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ve</w:t>
      </w:r>
      <w:r>
        <w:rPr>
          <w:rFonts w:ascii="Times New Roman" w:hAnsi="Times New Roman" w:cs="Times New Roman"/>
          <w:spacing w:val="52"/>
        </w:rPr>
        <w:t xml:space="preserve"> </w:t>
      </w:r>
      <w:r>
        <w:rPr>
          <w:rFonts w:ascii="Times New Roman" w:hAnsi="Times New Roman" w:cs="Times New Roman"/>
          <w:spacing w:val="2"/>
        </w:rPr>
        <w:t>b</w:t>
      </w:r>
      <w:r>
        <w:rPr>
          <w:rFonts w:ascii="Times New Roman" w:hAnsi="Times New Roman" w:cs="Times New Roman"/>
          <w:spacing w:val="-1"/>
        </w:rPr>
        <w:t>ee</w:t>
      </w:r>
      <w:r>
        <w:rPr>
          <w:rFonts w:ascii="Times New Roman" w:hAnsi="Times New Roman" w:cs="Times New Roman"/>
        </w:rPr>
        <w:t>n</w:t>
      </w:r>
      <w:r>
        <w:rPr>
          <w:rFonts w:ascii="Times New Roman" w:hAnsi="Times New Roman" w:cs="Times New Roman"/>
          <w:spacing w:val="53"/>
        </w:rPr>
        <w:t xml:space="preserve"> </w:t>
      </w:r>
      <w:r>
        <w:rPr>
          <w:rFonts w:ascii="Times New Roman" w:hAnsi="Times New Roman" w:cs="Times New Roman"/>
        </w:rPr>
        <w:t>s</w:t>
      </w:r>
      <w:r>
        <w:rPr>
          <w:rFonts w:ascii="Times New Roman" w:hAnsi="Times New Roman" w:cs="Times New Roman"/>
          <w:spacing w:val="2"/>
        </w:rPr>
        <w:t>u</w:t>
      </w:r>
      <w:r>
        <w:rPr>
          <w:rFonts w:ascii="Times New Roman" w:hAnsi="Times New Roman" w:cs="Times New Roman"/>
        </w:rPr>
        <w:t>gg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te</w:t>
      </w:r>
      <w:r>
        <w:rPr>
          <w:rFonts w:ascii="Times New Roman" w:hAnsi="Times New Roman" w:cs="Times New Roman"/>
        </w:rPr>
        <w:t>d</w:t>
      </w:r>
      <w:r>
        <w:rPr>
          <w:rFonts w:ascii="Times New Roman" w:hAnsi="Times New Roman" w:cs="Times New Roman"/>
          <w:spacing w:val="53"/>
        </w:rPr>
        <w:t xml:space="preserve"> </w:t>
      </w: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52"/>
        </w:rPr>
        <w:t xml:space="preserve"> </w:t>
      </w:r>
      <w:r>
        <w:rPr>
          <w:rFonts w:ascii="Times New Roman" w:hAnsi="Times New Roman" w:cs="Times New Roman"/>
          <w:spacing w:val="1"/>
        </w:rPr>
        <w:t>t</w:t>
      </w:r>
      <w:r>
        <w:rPr>
          <w:rFonts w:ascii="Times New Roman" w:hAnsi="Times New Roman" w:cs="Times New Roman"/>
          <w:spacing w:val="2"/>
        </w:rPr>
        <w:t>h</w:t>
      </w:r>
      <w:r>
        <w:rPr>
          <w:rFonts w:ascii="Times New Roman" w:hAnsi="Times New Roman" w:cs="Times New Roman"/>
        </w:rPr>
        <w:t>e</w:t>
      </w:r>
      <w:r>
        <w:rPr>
          <w:rFonts w:ascii="Times New Roman" w:hAnsi="Times New Roman" w:cs="Times New Roman"/>
          <w:spacing w:val="52"/>
        </w:rPr>
        <w:t xml:space="preserve"> </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53"/>
        </w:rPr>
        <w:t xml:space="preserve"> </w:t>
      </w:r>
      <w:r>
        <w:rPr>
          <w:rFonts w:ascii="Times New Roman" w:hAnsi="Times New Roman" w:cs="Times New Roman"/>
          <w:spacing w:val="2"/>
        </w:rPr>
        <w:t>o</w:t>
      </w:r>
      <w:r>
        <w:rPr>
          <w:rFonts w:ascii="Times New Roman" w:hAnsi="Times New Roman" w:cs="Times New Roman"/>
        </w:rPr>
        <w:t>f</w:t>
      </w:r>
      <w:r>
        <w:rPr>
          <w:rFonts w:ascii="Times New Roman" w:hAnsi="Times New Roman" w:cs="Times New Roman"/>
          <w:spacing w:val="52"/>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3"/>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53"/>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2"/>
        </w:rPr>
        <w:t>r</w:t>
      </w:r>
      <w:r>
        <w:rPr>
          <w:rFonts w:ascii="Times New Roman" w:hAnsi="Times New Roman" w:cs="Times New Roman"/>
          <w:spacing w:val="-1"/>
        </w:rPr>
        <w:t>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55"/>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53"/>
        </w:rPr>
        <w:t xml:space="preserve"> </w:t>
      </w:r>
      <w:r>
        <w:rPr>
          <w:rFonts w:ascii="Times New Roman" w:hAnsi="Times New Roman" w:cs="Times New Roman"/>
        </w:rPr>
        <w:t>o</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er</w:t>
      </w:r>
    </w:p>
    <w:p w14:paraId="649FCCD5"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6181E650"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60             </w:t>
      </w:r>
      <w:r>
        <w:rPr>
          <w:rFonts w:ascii="Times New Roman" w:hAnsi="Times New Roman" w:cs="Times New Roman"/>
          <w:spacing w:val="12"/>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
        </w:rPr>
        <w:t>-</w:t>
      </w:r>
      <w:r>
        <w:rPr>
          <w:rFonts w:ascii="Times New Roman" w:hAnsi="Times New Roman" w:cs="Times New Roman"/>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34"/>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2"/>
        </w:rPr>
        <w:t>d</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2"/>
        </w:rPr>
        <w:t>r</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34"/>
        </w:rPr>
        <w:t xml:space="preserve"> </w:t>
      </w:r>
      <w:r>
        <w:rPr>
          <w:rFonts w:ascii="Times New Roman" w:hAnsi="Times New Roman" w:cs="Times New Roman"/>
          <w:spacing w:val="-1"/>
        </w:rPr>
        <w:t>(cf</w:t>
      </w:r>
      <w:r>
        <w:rPr>
          <w:rFonts w:ascii="Times New Roman" w:hAnsi="Times New Roman" w:cs="Times New Roman"/>
        </w:rPr>
        <w:t>.</w:t>
      </w:r>
      <w:r>
        <w:rPr>
          <w:rFonts w:ascii="Times New Roman" w:hAnsi="Times New Roman" w:cs="Times New Roman"/>
          <w:spacing w:val="36"/>
        </w:rPr>
        <w:t xml:space="preserve"> </w:t>
      </w:r>
      <w:r>
        <w:rPr>
          <w:rFonts w:ascii="Times New Roman" w:hAnsi="Times New Roman" w:cs="Times New Roman"/>
          <w:spacing w:val="1"/>
        </w:rPr>
        <w:t>W</w:t>
      </w:r>
      <w:r>
        <w:rPr>
          <w:rFonts w:ascii="Times New Roman" w:hAnsi="Times New Roman" w:cs="Times New Roman"/>
          <w:spacing w:val="-1"/>
        </w:rPr>
        <w:t>a</w:t>
      </w:r>
      <w:r>
        <w:rPr>
          <w:rFonts w:ascii="Times New Roman" w:hAnsi="Times New Roman" w:cs="Times New Roman"/>
        </w:rPr>
        <w:t>shbu</w:t>
      </w:r>
      <w:r>
        <w:rPr>
          <w:rFonts w:ascii="Times New Roman" w:hAnsi="Times New Roman" w:cs="Times New Roman"/>
          <w:spacing w:val="-1"/>
        </w:rPr>
        <w:t>r</w:t>
      </w:r>
      <w:r>
        <w:rPr>
          <w:rFonts w:ascii="Times New Roman" w:hAnsi="Times New Roman" w:cs="Times New Roman"/>
        </w:rPr>
        <w:t>n,</w:t>
      </w:r>
      <w:r>
        <w:rPr>
          <w:rFonts w:ascii="Times New Roman" w:hAnsi="Times New Roman" w:cs="Times New Roman"/>
          <w:spacing w:val="34"/>
        </w:rPr>
        <w:t xml:space="preserve"> </w:t>
      </w:r>
      <w:r>
        <w:rPr>
          <w:rFonts w:ascii="Times New Roman" w:hAnsi="Times New Roman" w:cs="Times New Roman"/>
        </w:rPr>
        <w:t>198</w:t>
      </w:r>
      <w:r>
        <w:rPr>
          <w:rFonts w:ascii="Times New Roman" w:hAnsi="Times New Roman" w:cs="Times New Roman"/>
          <w:spacing w:val="2"/>
        </w:rPr>
        <w:t>0</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34"/>
        </w:rPr>
        <w:t xml:space="preserve"> </w:t>
      </w:r>
      <w:r>
        <w:rPr>
          <w:rFonts w:ascii="Times New Roman" w:hAnsi="Times New Roman" w:cs="Times New Roman"/>
        </w:rPr>
        <w:t>but</w:t>
      </w:r>
      <w:r>
        <w:rPr>
          <w:rFonts w:ascii="Times New Roman" w:hAnsi="Times New Roman" w:cs="Times New Roman"/>
          <w:spacing w:val="34"/>
        </w:rPr>
        <w:t xml:space="preserve"> </w:t>
      </w:r>
      <w:r>
        <w:rPr>
          <w:rFonts w:ascii="Times New Roman" w:hAnsi="Times New Roman" w:cs="Times New Roman"/>
          <w:spacing w:val="2"/>
        </w:rPr>
        <w:t>r</w:t>
      </w:r>
      <w:r>
        <w:rPr>
          <w:rFonts w:ascii="Times New Roman" w:hAnsi="Times New Roman" w:cs="Times New Roman"/>
          <w:spacing w:val="-1"/>
        </w:rPr>
        <w:t>ece</w:t>
      </w:r>
      <w:r>
        <w:rPr>
          <w:rFonts w:ascii="Times New Roman" w:hAnsi="Times New Roman" w:cs="Times New Roman"/>
        </w:rPr>
        <w:t>nt</w:t>
      </w:r>
      <w:r>
        <w:rPr>
          <w:rFonts w:ascii="Times New Roman" w:hAnsi="Times New Roman" w:cs="Times New Roman"/>
          <w:spacing w:val="37"/>
        </w:rPr>
        <w:t xml:space="preserve"> </w:t>
      </w:r>
      <w:r>
        <w:rPr>
          <w:rFonts w:ascii="Times New Roman" w:hAnsi="Times New Roman" w:cs="Times New Roman"/>
          <w:spacing w:val="-1"/>
        </w:rPr>
        <w:t>w</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k</w:t>
      </w:r>
      <w:r>
        <w:rPr>
          <w:rFonts w:ascii="Times New Roman" w:hAnsi="Times New Roman" w:cs="Times New Roman"/>
          <w:spacing w:val="36"/>
        </w:rPr>
        <w:t xml:space="preserve"> </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c</w:t>
      </w:r>
      <w:r>
        <w:rPr>
          <w:rFonts w:ascii="Times New Roman" w:hAnsi="Times New Roman" w:cs="Times New Roman"/>
        </w:rPr>
        <w:t>u</w:t>
      </w:r>
      <w:r>
        <w:rPr>
          <w:rFonts w:ascii="Times New Roman" w:hAnsi="Times New Roman" w:cs="Times New Roman"/>
          <w:spacing w:val="3"/>
        </w:rPr>
        <w:t>s</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4"/>
        </w:rPr>
        <w:t xml:space="preserve"> </w:t>
      </w:r>
      <w:r>
        <w:rPr>
          <w:rFonts w:ascii="Times New Roman" w:hAnsi="Times New Roman" w:cs="Times New Roman"/>
        </w:rPr>
        <w:t>on</w:t>
      </w:r>
      <w:r>
        <w:rPr>
          <w:rFonts w:ascii="Times New Roman" w:hAnsi="Times New Roman" w:cs="Times New Roman"/>
          <w:spacing w:val="34"/>
        </w:rPr>
        <w:t xml:space="preserve"> </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spacing w:val="-1"/>
        </w:rPr>
        <w:t>f</w:t>
      </w:r>
      <w:r>
        <w:rPr>
          <w:rFonts w:ascii="Times New Roman" w:hAnsi="Times New Roman" w:cs="Times New Roman"/>
          <w:spacing w:val="2"/>
        </w:rPr>
        <w:t>f</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ti</w:t>
      </w:r>
      <w:r>
        <w:rPr>
          <w:rFonts w:ascii="Times New Roman" w:hAnsi="Times New Roman" w:cs="Times New Roman"/>
          <w:spacing w:val="-1"/>
        </w:rPr>
        <w:t>al</w:t>
      </w:r>
    </w:p>
    <w:p w14:paraId="4F6D75AF"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548A69F"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61             </w:t>
      </w:r>
      <w:r>
        <w:rPr>
          <w:rFonts w:ascii="Times New Roman" w:hAnsi="Times New Roman" w:cs="Times New Roman"/>
          <w:spacing w:val="12"/>
        </w:rPr>
        <w:t xml:space="preserve"> </w:t>
      </w:r>
      <w:r>
        <w:rPr>
          <w:rFonts w:ascii="Times New Roman" w:hAnsi="Times New Roman" w:cs="Times New Roman"/>
          <w:spacing w:val="-1"/>
        </w:rPr>
        <w:t>fr</w:t>
      </w:r>
      <w:r>
        <w:rPr>
          <w:rFonts w:ascii="Times New Roman" w:hAnsi="Times New Roman" w:cs="Times New Roman"/>
        </w:rPr>
        <w:t>ost</w:t>
      </w:r>
      <w:r>
        <w:rPr>
          <w:rFonts w:ascii="Times New Roman" w:hAnsi="Times New Roman" w:cs="Times New Roman"/>
          <w:spacing w:val="3"/>
        </w:rPr>
        <w:t xml:space="preserve"> </w:t>
      </w:r>
      <w:r>
        <w:rPr>
          <w:rFonts w:ascii="Times New Roman" w:hAnsi="Times New Roman" w:cs="Times New Roman"/>
        </w:rPr>
        <w:t>h</w:t>
      </w:r>
      <w:r>
        <w:rPr>
          <w:rFonts w:ascii="Times New Roman" w:hAnsi="Times New Roman" w:cs="Times New Roman"/>
          <w:spacing w:val="-1"/>
        </w:rPr>
        <w:t>ea</w:t>
      </w:r>
      <w:r>
        <w:rPr>
          <w:rFonts w:ascii="Times New Roman" w:hAnsi="Times New Roman" w:cs="Times New Roman"/>
          <w:spacing w:val="2"/>
        </w:rPr>
        <w:t>v</w:t>
      </w:r>
      <w:r>
        <w:rPr>
          <w:rFonts w:ascii="Times New Roman" w:hAnsi="Times New Roman" w:cs="Times New Roman"/>
        </w:rPr>
        <w:t>e</w:t>
      </w:r>
      <w:r>
        <w:rPr>
          <w:rFonts w:ascii="Times New Roman" w:hAnsi="Times New Roman" w:cs="Times New Roman"/>
          <w:spacing w:val="4"/>
        </w:rPr>
        <w:t xml:space="preserve"> </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spacing w:val="1"/>
        </w:rPr>
        <w:t>P</w:t>
      </w:r>
      <w:r>
        <w:rPr>
          <w:rFonts w:ascii="Times New Roman" w:hAnsi="Times New Roman" w:cs="Times New Roman"/>
          <w:spacing w:val="-1"/>
        </w:rPr>
        <w:t>e</w:t>
      </w:r>
      <w:r>
        <w:rPr>
          <w:rFonts w:ascii="Times New Roman" w:hAnsi="Times New Roman" w:cs="Times New Roman"/>
          <w:spacing w:val="1"/>
        </w:rPr>
        <w:t>te</w:t>
      </w:r>
      <w:r>
        <w:rPr>
          <w:rFonts w:ascii="Times New Roman" w:hAnsi="Times New Roman" w:cs="Times New Roman"/>
          <w:spacing w:val="-1"/>
        </w:rPr>
        <w:t>r</w:t>
      </w:r>
      <w:r>
        <w:rPr>
          <w:rFonts w:ascii="Times New Roman" w:hAnsi="Times New Roman" w:cs="Times New Roman"/>
        </w:rPr>
        <w:t>so</w:t>
      </w:r>
      <w:r>
        <w:rPr>
          <w:rFonts w:ascii="Times New Roman" w:hAnsi="Times New Roman" w:cs="Times New Roman"/>
          <w:spacing w:val="2"/>
        </w:rPr>
        <w:t>n</w:t>
      </w: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rPr>
        <w:t>2008</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5"/>
        </w:rPr>
        <w:t xml:space="preserve"> </w:t>
      </w:r>
      <w:r>
        <w:rPr>
          <w:rFonts w:ascii="Times New Roman" w:hAnsi="Times New Roman" w:cs="Times New Roman"/>
          <w:spacing w:val="1"/>
        </w:rPr>
        <w:t>it</w:t>
      </w:r>
      <w:r>
        <w:rPr>
          <w:rFonts w:ascii="Times New Roman" w:hAnsi="Times New Roman" w:cs="Times New Roman"/>
        </w:rPr>
        <w:t>s</w:t>
      </w:r>
      <w:r>
        <w:rPr>
          <w:rFonts w:ascii="Times New Roman" w:hAnsi="Times New Roman" w:cs="Times New Roman"/>
          <w:spacing w:val="3"/>
        </w:rPr>
        <w:t xml:space="preserve"> </w:t>
      </w:r>
      <w:r>
        <w:rPr>
          <w:rFonts w:ascii="Times New Roman" w:hAnsi="Times New Roman" w:cs="Times New Roman"/>
          <w:spacing w:val="-1"/>
        </w:rPr>
        <w:t>f</w:t>
      </w:r>
      <w:r>
        <w:rPr>
          <w:rFonts w:ascii="Times New Roman" w:hAnsi="Times New Roman" w:cs="Times New Roman"/>
          <w:spacing w:val="1"/>
        </w:rPr>
        <w:t>e</w:t>
      </w:r>
      <w:r>
        <w:rPr>
          <w:rFonts w:ascii="Times New Roman" w:hAnsi="Times New Roman" w:cs="Times New Roman"/>
          <w:spacing w:val="-1"/>
        </w:rPr>
        <w:t>e</w:t>
      </w:r>
      <w:r>
        <w:rPr>
          <w:rFonts w:ascii="Times New Roman" w:hAnsi="Times New Roman" w:cs="Times New Roman"/>
        </w:rPr>
        <w:t>db</w:t>
      </w:r>
      <w:r>
        <w:rPr>
          <w:rFonts w:ascii="Times New Roman" w:hAnsi="Times New Roman" w:cs="Times New Roman"/>
          <w:spacing w:val="1"/>
        </w:rPr>
        <w:t>a</w:t>
      </w:r>
      <w:r>
        <w:rPr>
          <w:rFonts w:ascii="Times New Roman" w:hAnsi="Times New Roman" w:cs="Times New Roman"/>
          <w:spacing w:val="-1"/>
        </w:rPr>
        <w:t>c</w:t>
      </w:r>
      <w:r>
        <w:rPr>
          <w:rFonts w:ascii="Times New Roman" w:hAnsi="Times New Roman" w:cs="Times New Roman"/>
        </w:rPr>
        <w:t>k</w:t>
      </w:r>
      <w:r>
        <w:rPr>
          <w:rFonts w:ascii="Times New Roman" w:hAnsi="Times New Roman" w:cs="Times New Roman"/>
          <w:spacing w:val="5"/>
        </w:rPr>
        <w:t xml:space="preserve"> </w:t>
      </w:r>
      <w:r>
        <w:rPr>
          <w:rFonts w:ascii="Times New Roman" w:hAnsi="Times New Roman" w:cs="Times New Roman"/>
          <w:spacing w:val="-1"/>
        </w:rPr>
        <w:t>w</w:t>
      </w:r>
      <w:r>
        <w:rPr>
          <w:rFonts w:ascii="Times New Roman" w:hAnsi="Times New Roman" w:cs="Times New Roman"/>
          <w:spacing w:val="1"/>
        </w:rPr>
        <w:t>it</w:t>
      </w:r>
      <w:r>
        <w:rPr>
          <w:rFonts w:ascii="Times New Roman" w:hAnsi="Times New Roman" w:cs="Times New Roman"/>
        </w:rPr>
        <w:t>h</w:t>
      </w:r>
      <w:r>
        <w:rPr>
          <w:rFonts w:ascii="Times New Roman" w:hAnsi="Times New Roman" w:cs="Times New Roman"/>
          <w:spacing w:val="2"/>
        </w:rPr>
        <w:t xml:space="preserve"> </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og</w:t>
      </w:r>
      <w:r>
        <w:rPr>
          <w:rFonts w:ascii="Times New Roman" w:hAnsi="Times New Roman" w:cs="Times New Roman"/>
          <w:spacing w:val="-1"/>
        </w:rPr>
        <w:t>re</w:t>
      </w:r>
      <w:r>
        <w:rPr>
          <w:rFonts w:ascii="Times New Roman" w:hAnsi="Times New Roman" w:cs="Times New Roman"/>
        </w:rPr>
        <w:t>ss</w:t>
      </w:r>
      <w:r>
        <w:rPr>
          <w:rFonts w:ascii="Times New Roman" w:hAnsi="Times New Roman" w:cs="Times New Roman"/>
          <w:spacing w:val="1"/>
        </w:rPr>
        <w:t>i</w:t>
      </w:r>
      <w:r>
        <w:rPr>
          <w:rFonts w:ascii="Times New Roman" w:hAnsi="Times New Roman" w:cs="Times New Roman"/>
        </w:rPr>
        <w:t>ve</w:t>
      </w:r>
      <w:r>
        <w:rPr>
          <w:rFonts w:ascii="Times New Roman" w:hAnsi="Times New Roman" w:cs="Times New Roman"/>
          <w:spacing w:val="4"/>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ti</w:t>
      </w:r>
      <w:r>
        <w:rPr>
          <w:rFonts w:ascii="Times New Roman" w:hAnsi="Times New Roman" w:cs="Times New Roman"/>
        </w:rPr>
        <w:t>ng</w:t>
      </w:r>
      <w:r>
        <w:rPr>
          <w:rFonts w:ascii="Times New Roman" w:hAnsi="Times New Roman" w:cs="Times New Roman"/>
          <w:spacing w:val="5"/>
        </w:rPr>
        <w:t xml:space="preserve"> </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2"/>
        </w:rPr>
        <w:t xml:space="preserve"> K</w:t>
      </w:r>
      <w:r>
        <w:rPr>
          <w:rFonts w:ascii="Times New Roman" w:hAnsi="Times New Roman" w:cs="Times New Roman"/>
          <w:spacing w:val="-1"/>
        </w:rPr>
        <w:t>e</w:t>
      </w:r>
      <w:r>
        <w:rPr>
          <w:rFonts w:ascii="Times New Roman" w:hAnsi="Times New Roman" w:cs="Times New Roman"/>
        </w:rPr>
        <w:t>ss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4"/>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3"/>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p>
    <w:p w14:paraId="3F2CF8C1"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3B4FD988" w14:textId="23E8E49C" w:rsidR="00946758" w:rsidDel="000C244A" w:rsidRDefault="00946758">
      <w:pPr>
        <w:widowControl w:val="0"/>
        <w:autoSpaceDE w:val="0"/>
        <w:autoSpaceDN w:val="0"/>
        <w:adjustRightInd w:val="0"/>
        <w:spacing w:line="271" w:lineRule="exact"/>
        <w:ind w:left="106" w:right="-20"/>
        <w:rPr>
          <w:del w:id="65" w:author="Bernard Hallet" w:date="2013-12-15T13:23:00Z"/>
          <w:rFonts w:ascii="Times New Roman" w:hAnsi="Times New Roman" w:cs="Times New Roman"/>
        </w:rPr>
      </w:pPr>
      <w:r>
        <w:rPr>
          <w:rFonts w:ascii="Times New Roman" w:hAnsi="Times New Roman" w:cs="Times New Roman"/>
          <w:position w:val="-1"/>
        </w:rPr>
        <w:t xml:space="preserve">62             </w:t>
      </w:r>
      <w:r>
        <w:rPr>
          <w:rFonts w:ascii="Times New Roman" w:hAnsi="Times New Roman" w:cs="Times New Roman"/>
          <w:spacing w:val="12"/>
          <w:position w:val="-1"/>
        </w:rPr>
        <w:t xml:space="preserve"> </w:t>
      </w:r>
      <w:r>
        <w:rPr>
          <w:rFonts w:ascii="Times New Roman" w:hAnsi="Times New Roman" w:cs="Times New Roman"/>
          <w:position w:val="-1"/>
        </w:rPr>
        <w:t>2001;</w:t>
      </w:r>
      <w:r>
        <w:rPr>
          <w:rFonts w:ascii="Times New Roman" w:hAnsi="Times New Roman" w:cs="Times New Roman"/>
          <w:spacing w:val="8"/>
          <w:position w:val="-1"/>
        </w:rPr>
        <w:t xml:space="preserve"> </w:t>
      </w:r>
      <w:r>
        <w:rPr>
          <w:rFonts w:ascii="Times New Roman" w:hAnsi="Times New Roman" w:cs="Times New Roman"/>
          <w:spacing w:val="-1"/>
          <w:position w:val="-1"/>
        </w:rPr>
        <w:t>Ke</w:t>
      </w:r>
      <w:r>
        <w:rPr>
          <w:rFonts w:ascii="Times New Roman" w:hAnsi="Times New Roman" w:cs="Times New Roman"/>
          <w:position w:val="-1"/>
        </w:rPr>
        <w:t>ss</w:t>
      </w:r>
      <w:r>
        <w:rPr>
          <w:rFonts w:ascii="Times New Roman" w:hAnsi="Times New Roman" w:cs="Times New Roman"/>
          <w:spacing w:val="1"/>
          <w:position w:val="-1"/>
        </w:rPr>
        <w:t>l</w:t>
      </w:r>
      <w:r>
        <w:rPr>
          <w:rFonts w:ascii="Times New Roman" w:hAnsi="Times New Roman" w:cs="Times New Roman"/>
          <w:spacing w:val="-1"/>
          <w:position w:val="-1"/>
        </w:rPr>
        <w:t>e</w:t>
      </w:r>
      <w:r>
        <w:rPr>
          <w:rFonts w:ascii="Times New Roman" w:hAnsi="Times New Roman" w:cs="Times New Roman"/>
          <w:position w:val="-1"/>
        </w:rPr>
        <w:t>r</w:t>
      </w:r>
      <w:r>
        <w:rPr>
          <w:rFonts w:ascii="Times New Roman" w:hAnsi="Times New Roman" w:cs="Times New Roman"/>
          <w:spacing w:val="6"/>
          <w:position w:val="-1"/>
        </w:rPr>
        <w:t xml:space="preserve"> </w:t>
      </w:r>
      <w:r>
        <w:rPr>
          <w:rFonts w:ascii="Times New Roman" w:hAnsi="Times New Roman" w:cs="Times New Roman"/>
          <w:spacing w:val="-1"/>
          <w:position w:val="-1"/>
        </w:rPr>
        <w:t>a</w:t>
      </w:r>
      <w:r>
        <w:rPr>
          <w:rFonts w:ascii="Times New Roman" w:hAnsi="Times New Roman" w:cs="Times New Roman"/>
          <w:position w:val="-1"/>
        </w:rPr>
        <w:t>nd</w:t>
      </w:r>
      <w:r>
        <w:rPr>
          <w:rFonts w:ascii="Times New Roman" w:hAnsi="Times New Roman" w:cs="Times New Roman"/>
          <w:spacing w:val="7"/>
          <w:position w:val="-1"/>
        </w:rPr>
        <w:t xml:space="preserve"> </w:t>
      </w:r>
      <w:r>
        <w:rPr>
          <w:rFonts w:ascii="Times New Roman" w:hAnsi="Times New Roman" w:cs="Times New Roman"/>
          <w:spacing w:val="1"/>
          <w:position w:val="-1"/>
        </w:rPr>
        <w:t>W</w:t>
      </w:r>
      <w:r>
        <w:rPr>
          <w:rFonts w:ascii="Times New Roman" w:hAnsi="Times New Roman" w:cs="Times New Roman"/>
          <w:spacing w:val="-1"/>
          <w:position w:val="-1"/>
        </w:rPr>
        <w:t>er</w:t>
      </w:r>
      <w:r>
        <w:rPr>
          <w:rFonts w:ascii="Times New Roman" w:hAnsi="Times New Roman" w:cs="Times New Roman"/>
          <w:position w:val="-1"/>
        </w:rPr>
        <w:t>n</w:t>
      </w:r>
      <w:r>
        <w:rPr>
          <w:rFonts w:ascii="Times New Roman" w:hAnsi="Times New Roman" w:cs="Times New Roman"/>
          <w:spacing w:val="-1"/>
          <w:position w:val="-1"/>
        </w:rPr>
        <w:t>er</w:t>
      </w:r>
      <w:r>
        <w:rPr>
          <w:rFonts w:ascii="Times New Roman" w:hAnsi="Times New Roman" w:cs="Times New Roman"/>
          <w:position w:val="-1"/>
        </w:rPr>
        <w:t>,</w:t>
      </w:r>
      <w:r>
        <w:rPr>
          <w:rFonts w:ascii="Times New Roman" w:hAnsi="Times New Roman" w:cs="Times New Roman"/>
          <w:spacing w:val="7"/>
          <w:position w:val="-1"/>
        </w:rPr>
        <w:t xml:space="preserve"> </w:t>
      </w:r>
      <w:r>
        <w:rPr>
          <w:rFonts w:ascii="Times New Roman" w:hAnsi="Times New Roman" w:cs="Times New Roman"/>
          <w:position w:val="-1"/>
        </w:rPr>
        <w:t>2003</w:t>
      </w:r>
      <w:r>
        <w:rPr>
          <w:rFonts w:ascii="Times New Roman" w:hAnsi="Times New Roman" w:cs="Times New Roman"/>
          <w:spacing w:val="-1"/>
          <w:position w:val="-1"/>
        </w:rPr>
        <w:t>)</w:t>
      </w:r>
      <w:r>
        <w:rPr>
          <w:rFonts w:ascii="Times New Roman" w:hAnsi="Times New Roman" w:cs="Times New Roman"/>
          <w:position w:val="-1"/>
        </w:rPr>
        <w:t>.</w:t>
      </w:r>
      <w:r>
        <w:rPr>
          <w:rFonts w:ascii="Times New Roman" w:hAnsi="Times New Roman" w:cs="Times New Roman"/>
          <w:spacing w:val="7"/>
          <w:position w:val="-1"/>
        </w:rPr>
        <w:t xml:space="preserve"> </w:t>
      </w:r>
      <w:r>
        <w:rPr>
          <w:rFonts w:ascii="Times New Roman" w:hAnsi="Times New Roman" w:cs="Times New Roman"/>
          <w:spacing w:val="1"/>
          <w:position w:val="-1"/>
        </w:rPr>
        <w:t>S</w:t>
      </w:r>
      <w:r>
        <w:rPr>
          <w:rFonts w:ascii="Times New Roman" w:hAnsi="Times New Roman" w:cs="Times New Roman"/>
          <w:spacing w:val="-1"/>
          <w:position w:val="-1"/>
        </w:rPr>
        <w:t>c</w:t>
      </w:r>
      <w:r>
        <w:rPr>
          <w:rFonts w:ascii="Times New Roman" w:hAnsi="Times New Roman" w:cs="Times New Roman"/>
          <w:position w:val="-1"/>
        </w:rPr>
        <w:t>i</w:t>
      </w:r>
      <w:r>
        <w:rPr>
          <w:rFonts w:ascii="Times New Roman" w:hAnsi="Times New Roman" w:cs="Times New Roman"/>
          <w:spacing w:val="-1"/>
          <w:position w:val="-1"/>
        </w:rPr>
        <w:t>e</w:t>
      </w:r>
      <w:r>
        <w:rPr>
          <w:rFonts w:ascii="Times New Roman" w:hAnsi="Times New Roman" w:cs="Times New Roman"/>
          <w:position w:val="-1"/>
        </w:rPr>
        <w:t>nti</w:t>
      </w:r>
      <w:r>
        <w:rPr>
          <w:rFonts w:ascii="Times New Roman" w:hAnsi="Times New Roman" w:cs="Times New Roman"/>
          <w:spacing w:val="-1"/>
          <w:position w:val="-1"/>
        </w:rPr>
        <w:t>f</w:t>
      </w:r>
      <w:r>
        <w:rPr>
          <w:rFonts w:ascii="Times New Roman" w:hAnsi="Times New Roman" w:cs="Times New Roman"/>
          <w:position w:val="-1"/>
        </w:rPr>
        <w:t>ic</w:t>
      </w:r>
      <w:r>
        <w:rPr>
          <w:rFonts w:ascii="Times New Roman" w:hAnsi="Times New Roman" w:cs="Times New Roman"/>
          <w:spacing w:val="6"/>
          <w:position w:val="-1"/>
        </w:rPr>
        <w:t xml:space="preserve"> </w:t>
      </w:r>
      <w:r>
        <w:rPr>
          <w:rFonts w:ascii="Times New Roman" w:hAnsi="Times New Roman" w:cs="Times New Roman"/>
          <w:position w:val="-1"/>
        </w:rPr>
        <w:t>p</w:t>
      </w:r>
      <w:r>
        <w:rPr>
          <w:rFonts w:ascii="Times New Roman" w:hAnsi="Times New Roman" w:cs="Times New Roman"/>
          <w:spacing w:val="-1"/>
          <w:position w:val="-1"/>
        </w:rPr>
        <w:t>r</w:t>
      </w:r>
      <w:r>
        <w:rPr>
          <w:rFonts w:ascii="Times New Roman" w:hAnsi="Times New Roman" w:cs="Times New Roman"/>
          <w:position w:val="-1"/>
        </w:rPr>
        <w:t>o</w:t>
      </w:r>
      <w:r>
        <w:rPr>
          <w:rFonts w:ascii="Times New Roman" w:hAnsi="Times New Roman" w:cs="Times New Roman"/>
          <w:spacing w:val="-2"/>
          <w:position w:val="-1"/>
        </w:rPr>
        <w:t>g</w:t>
      </w:r>
      <w:r>
        <w:rPr>
          <w:rFonts w:ascii="Times New Roman" w:hAnsi="Times New Roman" w:cs="Times New Roman"/>
          <w:spacing w:val="2"/>
          <w:position w:val="-1"/>
        </w:rPr>
        <w:t>r</w:t>
      </w:r>
      <w:r>
        <w:rPr>
          <w:rFonts w:ascii="Times New Roman" w:hAnsi="Times New Roman" w:cs="Times New Roman"/>
          <w:spacing w:val="-1"/>
          <w:position w:val="-1"/>
        </w:rPr>
        <w:t>e</w:t>
      </w:r>
      <w:r>
        <w:rPr>
          <w:rFonts w:ascii="Times New Roman" w:hAnsi="Times New Roman" w:cs="Times New Roman"/>
          <w:position w:val="-1"/>
        </w:rPr>
        <w:t>ss</w:t>
      </w:r>
      <w:r>
        <w:rPr>
          <w:rFonts w:ascii="Times New Roman" w:hAnsi="Times New Roman" w:cs="Times New Roman"/>
          <w:spacing w:val="7"/>
          <w:position w:val="-1"/>
        </w:rPr>
        <w:t xml:space="preserve"> </w:t>
      </w:r>
      <w:r>
        <w:rPr>
          <w:rFonts w:ascii="Times New Roman" w:hAnsi="Times New Roman" w:cs="Times New Roman"/>
          <w:spacing w:val="-1"/>
          <w:position w:val="-1"/>
        </w:rPr>
        <w:t>w</w:t>
      </w:r>
      <w:r>
        <w:rPr>
          <w:rFonts w:ascii="Times New Roman" w:hAnsi="Times New Roman" w:cs="Times New Roman"/>
          <w:position w:val="-1"/>
        </w:rPr>
        <w:t>ithin</w:t>
      </w:r>
      <w:r>
        <w:rPr>
          <w:rFonts w:ascii="Times New Roman" w:hAnsi="Times New Roman" w:cs="Times New Roman"/>
          <w:spacing w:val="7"/>
          <w:position w:val="-1"/>
        </w:rPr>
        <w:t xml:space="preserve"> </w:t>
      </w:r>
      <w:r>
        <w:rPr>
          <w:rFonts w:ascii="Times New Roman" w:hAnsi="Times New Roman" w:cs="Times New Roman"/>
          <w:position w:val="-1"/>
        </w:rPr>
        <w:t>t</w:t>
      </w:r>
      <w:r>
        <w:rPr>
          <w:rFonts w:ascii="Times New Roman" w:hAnsi="Times New Roman" w:cs="Times New Roman"/>
          <w:spacing w:val="-2"/>
          <w:position w:val="-1"/>
        </w:rPr>
        <w:t>h</w:t>
      </w:r>
      <w:r>
        <w:rPr>
          <w:rFonts w:ascii="Times New Roman" w:hAnsi="Times New Roman" w:cs="Times New Roman"/>
          <w:position w:val="-1"/>
        </w:rPr>
        <w:t>is</w:t>
      </w:r>
      <w:r>
        <w:rPr>
          <w:rFonts w:ascii="Times New Roman" w:hAnsi="Times New Roman" w:cs="Times New Roman"/>
          <w:spacing w:val="7"/>
          <w:position w:val="-1"/>
        </w:rPr>
        <w:t xml:space="preserve"> </w:t>
      </w:r>
      <w:r>
        <w:rPr>
          <w:rFonts w:ascii="Times New Roman" w:hAnsi="Times New Roman" w:cs="Times New Roman"/>
          <w:spacing w:val="-1"/>
          <w:position w:val="-1"/>
        </w:rPr>
        <w:t>f</w:t>
      </w:r>
      <w:r>
        <w:rPr>
          <w:rFonts w:ascii="Times New Roman" w:hAnsi="Times New Roman" w:cs="Times New Roman"/>
          <w:position w:val="-1"/>
        </w:rPr>
        <w:t>i</w:t>
      </w:r>
      <w:r>
        <w:rPr>
          <w:rFonts w:ascii="Times New Roman" w:hAnsi="Times New Roman" w:cs="Times New Roman"/>
          <w:spacing w:val="-1"/>
          <w:position w:val="-1"/>
        </w:rPr>
        <w:t>e</w:t>
      </w:r>
      <w:r>
        <w:rPr>
          <w:rFonts w:ascii="Times New Roman" w:hAnsi="Times New Roman" w:cs="Times New Roman"/>
          <w:position w:val="-1"/>
        </w:rPr>
        <w:t>ld</w:t>
      </w:r>
      <w:r>
        <w:rPr>
          <w:rFonts w:ascii="Times New Roman" w:hAnsi="Times New Roman" w:cs="Times New Roman"/>
          <w:spacing w:val="7"/>
          <w:position w:val="-1"/>
        </w:rPr>
        <w:t xml:space="preserve"> </w:t>
      </w:r>
      <w:del w:id="66" w:author="Bernard Hallet" w:date="2013-12-15T13:23:00Z">
        <w:r w:rsidDel="000C244A">
          <w:rPr>
            <w:rFonts w:ascii="Times New Roman" w:hAnsi="Times New Roman" w:cs="Times New Roman"/>
            <w:spacing w:val="-2"/>
            <w:position w:val="-1"/>
          </w:rPr>
          <w:delText>i</w:delText>
        </w:r>
        <w:r w:rsidDel="000C244A">
          <w:rPr>
            <w:rFonts w:ascii="Times New Roman" w:hAnsi="Times New Roman" w:cs="Times New Roman"/>
            <w:position w:val="-1"/>
          </w:rPr>
          <w:delText>s</w:delText>
        </w:r>
        <w:r w:rsidDel="000C244A">
          <w:rPr>
            <w:rFonts w:ascii="Times New Roman" w:hAnsi="Times New Roman" w:cs="Times New Roman"/>
            <w:spacing w:val="7"/>
            <w:position w:val="-1"/>
          </w:rPr>
          <w:delText xml:space="preserve"> </w:delText>
        </w:r>
        <w:r w:rsidDel="000C244A">
          <w:rPr>
            <w:rFonts w:ascii="Times New Roman" w:hAnsi="Times New Roman" w:cs="Times New Roman"/>
            <w:position w:val="-1"/>
          </w:rPr>
          <w:delText>d</w:delText>
        </w:r>
        <w:r w:rsidDel="000C244A">
          <w:rPr>
            <w:rFonts w:ascii="Times New Roman" w:hAnsi="Times New Roman" w:cs="Times New Roman"/>
            <w:spacing w:val="-2"/>
            <w:position w:val="-1"/>
          </w:rPr>
          <w:delText>u</w:delText>
        </w:r>
        <w:r w:rsidDel="000C244A">
          <w:rPr>
            <w:rFonts w:ascii="Times New Roman" w:hAnsi="Times New Roman" w:cs="Times New Roman"/>
            <w:position w:val="-1"/>
          </w:rPr>
          <w:delText>e</w:delText>
        </w:r>
        <w:r w:rsidDel="000C244A">
          <w:rPr>
            <w:rFonts w:ascii="Times New Roman" w:hAnsi="Times New Roman" w:cs="Times New Roman"/>
            <w:spacing w:val="6"/>
            <w:position w:val="-1"/>
          </w:rPr>
          <w:delText xml:space="preserve"> </w:delText>
        </w:r>
        <w:r w:rsidDel="000C244A">
          <w:rPr>
            <w:rFonts w:ascii="Times New Roman" w:hAnsi="Times New Roman" w:cs="Times New Roman"/>
            <w:spacing w:val="1"/>
            <w:position w:val="-1"/>
          </w:rPr>
          <w:delText>t</w:delText>
        </w:r>
        <w:r w:rsidDel="000C244A">
          <w:rPr>
            <w:rFonts w:ascii="Times New Roman" w:hAnsi="Times New Roman" w:cs="Times New Roman"/>
            <w:position w:val="-1"/>
          </w:rPr>
          <w:delText>o</w:delText>
        </w:r>
      </w:del>
      <w:ins w:id="67" w:author="Bernard Hallet" w:date="2013-12-15T13:23:00Z">
        <w:r w:rsidR="000C244A">
          <w:rPr>
            <w:rFonts w:ascii="Times New Roman" w:hAnsi="Times New Roman" w:cs="Times New Roman"/>
            <w:spacing w:val="-2"/>
            <w:position w:val="-1"/>
          </w:rPr>
          <w:t xml:space="preserve">comprises </w:t>
        </w:r>
      </w:ins>
      <w:del w:id="68" w:author="Bernard Hallet" w:date="2013-12-15T13:23:00Z">
        <w:r w:rsidDel="000C244A">
          <w:rPr>
            <w:rFonts w:ascii="Times New Roman" w:hAnsi="Times New Roman" w:cs="Times New Roman"/>
            <w:spacing w:val="7"/>
            <w:position w:val="-1"/>
          </w:rPr>
          <w:delText xml:space="preserve"> </w:delText>
        </w:r>
        <w:r w:rsidDel="000C244A">
          <w:rPr>
            <w:rFonts w:ascii="Times New Roman" w:hAnsi="Times New Roman" w:cs="Times New Roman"/>
            <w:position w:val="-1"/>
          </w:rPr>
          <w:delText>a</w:delText>
        </w:r>
        <w:r w:rsidDel="000C244A">
          <w:rPr>
            <w:rFonts w:ascii="Times New Roman" w:hAnsi="Times New Roman" w:cs="Times New Roman"/>
            <w:spacing w:val="6"/>
            <w:position w:val="-1"/>
          </w:rPr>
          <w:delText xml:space="preserve"> </w:delText>
        </w:r>
        <w:r w:rsidDel="000C244A">
          <w:rPr>
            <w:rFonts w:ascii="Times New Roman" w:hAnsi="Times New Roman" w:cs="Times New Roman"/>
            <w:spacing w:val="-1"/>
            <w:position w:val="-1"/>
          </w:rPr>
          <w:delText>c</w:delText>
        </w:r>
        <w:r w:rsidDel="000C244A">
          <w:rPr>
            <w:rFonts w:ascii="Times New Roman" w:hAnsi="Times New Roman" w:cs="Times New Roman"/>
            <w:position w:val="-1"/>
          </w:rPr>
          <w:delText>o</w:delText>
        </w:r>
        <w:r w:rsidDel="000C244A">
          <w:rPr>
            <w:rFonts w:ascii="Times New Roman" w:hAnsi="Times New Roman" w:cs="Times New Roman"/>
            <w:spacing w:val="1"/>
            <w:position w:val="-1"/>
          </w:rPr>
          <w:delText>m</w:delText>
        </w:r>
        <w:r w:rsidDel="000C244A">
          <w:rPr>
            <w:rFonts w:ascii="Times New Roman" w:hAnsi="Times New Roman" w:cs="Times New Roman"/>
            <w:position w:val="-1"/>
          </w:rPr>
          <w:delText>b</w:delText>
        </w:r>
        <w:r w:rsidDel="000C244A">
          <w:rPr>
            <w:rFonts w:ascii="Times New Roman" w:hAnsi="Times New Roman" w:cs="Times New Roman"/>
            <w:spacing w:val="1"/>
            <w:position w:val="-1"/>
          </w:rPr>
          <w:delText>i</w:delText>
        </w:r>
        <w:r w:rsidDel="000C244A">
          <w:rPr>
            <w:rFonts w:ascii="Times New Roman" w:hAnsi="Times New Roman" w:cs="Times New Roman"/>
            <w:position w:val="-1"/>
          </w:rPr>
          <w:delText>n</w:delText>
        </w:r>
        <w:r w:rsidDel="000C244A">
          <w:rPr>
            <w:rFonts w:ascii="Times New Roman" w:hAnsi="Times New Roman" w:cs="Times New Roman"/>
            <w:spacing w:val="-1"/>
            <w:position w:val="-1"/>
          </w:rPr>
          <w:delText>a</w:delText>
        </w:r>
        <w:r w:rsidDel="000C244A">
          <w:rPr>
            <w:rFonts w:ascii="Times New Roman" w:hAnsi="Times New Roman" w:cs="Times New Roman"/>
            <w:spacing w:val="1"/>
            <w:position w:val="-1"/>
          </w:rPr>
          <w:delText>ti</w:delText>
        </w:r>
        <w:r w:rsidDel="000C244A">
          <w:rPr>
            <w:rFonts w:ascii="Times New Roman" w:hAnsi="Times New Roman" w:cs="Times New Roman"/>
            <w:position w:val="-1"/>
          </w:rPr>
          <w:delText>on</w:delText>
        </w:r>
      </w:del>
    </w:p>
    <w:p w14:paraId="015912F2" w14:textId="26BAB41F" w:rsidR="00946758" w:rsidDel="000C244A" w:rsidRDefault="00946758">
      <w:pPr>
        <w:widowControl w:val="0"/>
        <w:autoSpaceDE w:val="0"/>
        <w:autoSpaceDN w:val="0"/>
        <w:adjustRightInd w:val="0"/>
        <w:spacing w:line="271" w:lineRule="exact"/>
        <w:ind w:left="106" w:right="-20"/>
        <w:rPr>
          <w:del w:id="69" w:author="Bernard Hallet" w:date="2013-12-15T13:23:00Z"/>
          <w:rFonts w:ascii="Times New Roman" w:hAnsi="Times New Roman" w:cs="Times New Roman"/>
          <w:sz w:val="20"/>
          <w:szCs w:val="20"/>
        </w:rPr>
        <w:pPrChange w:id="70" w:author="Bernard Hallet" w:date="2013-12-15T13:23:00Z">
          <w:pPr>
            <w:widowControl w:val="0"/>
            <w:autoSpaceDE w:val="0"/>
            <w:autoSpaceDN w:val="0"/>
            <w:adjustRightInd w:val="0"/>
            <w:spacing w:line="200" w:lineRule="exact"/>
          </w:pPr>
        </w:pPrChange>
      </w:pPr>
    </w:p>
    <w:p w14:paraId="51388DE7" w14:textId="639CBF6F" w:rsidR="00946758" w:rsidDel="000C244A" w:rsidRDefault="00946758">
      <w:pPr>
        <w:widowControl w:val="0"/>
        <w:autoSpaceDE w:val="0"/>
        <w:autoSpaceDN w:val="0"/>
        <w:adjustRightInd w:val="0"/>
        <w:spacing w:line="271" w:lineRule="exact"/>
        <w:ind w:left="106" w:right="-20"/>
        <w:rPr>
          <w:del w:id="71" w:author="Bernard Hallet" w:date="2013-12-15T13:23:00Z"/>
          <w:rFonts w:ascii="Times New Roman" w:hAnsi="Times New Roman" w:cs="Times New Roman"/>
        </w:rPr>
        <w:pPrChange w:id="72" w:author="Bernard Hallet" w:date="2013-12-15T13:23:00Z">
          <w:pPr>
            <w:widowControl w:val="0"/>
            <w:autoSpaceDE w:val="0"/>
            <w:autoSpaceDN w:val="0"/>
            <w:adjustRightInd w:val="0"/>
            <w:spacing w:before="29"/>
            <w:ind w:left="5634" w:right="4536"/>
          </w:pPr>
        </w:pPrChange>
      </w:pPr>
      <w:del w:id="73" w:author="Bernard Hallet" w:date="2013-12-15T13:23:00Z">
        <w:r w:rsidDel="000C244A">
          <w:rPr>
            <w:rFonts w:ascii="Times New Roman" w:hAnsi="Times New Roman" w:cs="Times New Roman"/>
          </w:rPr>
          <w:delText>2</w:delText>
        </w:r>
      </w:del>
    </w:p>
    <w:p w14:paraId="01A8B568" w14:textId="0F68EBAE" w:rsidR="00946758" w:rsidDel="000C244A" w:rsidRDefault="00946758">
      <w:pPr>
        <w:widowControl w:val="0"/>
        <w:autoSpaceDE w:val="0"/>
        <w:autoSpaceDN w:val="0"/>
        <w:adjustRightInd w:val="0"/>
        <w:spacing w:line="271" w:lineRule="exact"/>
        <w:ind w:left="106" w:right="-20"/>
        <w:rPr>
          <w:del w:id="74" w:author="Bernard Hallet" w:date="2013-12-15T13:23:00Z"/>
          <w:rFonts w:ascii="Times New Roman" w:hAnsi="Times New Roman" w:cs="Times New Roman"/>
        </w:rPr>
        <w:sectPr w:rsidR="00946758" w:rsidDel="000C244A">
          <w:type w:val="continuous"/>
          <w:pgSz w:w="11920" w:h="16840"/>
          <w:pgMar w:top="1560" w:right="1300" w:bottom="280" w:left="220" w:header="720" w:footer="720" w:gutter="0"/>
          <w:cols w:space="720"/>
          <w:noEndnote/>
        </w:sectPr>
        <w:pPrChange w:id="75" w:author="Bernard Hallet" w:date="2013-12-15T13:23:00Z">
          <w:pPr>
            <w:widowControl w:val="0"/>
            <w:autoSpaceDE w:val="0"/>
            <w:autoSpaceDN w:val="0"/>
            <w:adjustRightInd w:val="0"/>
            <w:spacing w:before="29"/>
            <w:ind w:left="5634" w:right="4536"/>
          </w:pPr>
        </w:pPrChange>
      </w:pPr>
    </w:p>
    <w:p w14:paraId="40441798" w14:textId="15BE4D25" w:rsidR="00946758" w:rsidDel="000C244A" w:rsidRDefault="00946758">
      <w:pPr>
        <w:widowControl w:val="0"/>
        <w:autoSpaceDE w:val="0"/>
        <w:autoSpaceDN w:val="0"/>
        <w:adjustRightInd w:val="0"/>
        <w:spacing w:line="271" w:lineRule="exact"/>
        <w:ind w:left="106" w:right="-20"/>
        <w:rPr>
          <w:del w:id="76" w:author="Bernard Hallet" w:date="2013-12-15T13:24:00Z"/>
          <w:rFonts w:ascii="Times New Roman" w:hAnsi="Times New Roman" w:cs="Times New Roman"/>
        </w:rPr>
        <w:pPrChange w:id="77" w:author="Bernard Hallet" w:date="2013-12-15T13:23:00Z">
          <w:pPr>
            <w:widowControl w:val="0"/>
            <w:autoSpaceDE w:val="0"/>
            <w:autoSpaceDN w:val="0"/>
            <w:adjustRightInd w:val="0"/>
            <w:spacing w:before="74"/>
            <w:ind w:left="106" w:right="-20"/>
          </w:pPr>
        </w:pPrChange>
      </w:pPr>
      <w:del w:id="78" w:author="Bernard Hallet" w:date="2013-12-15T13:23:00Z">
        <w:r w:rsidDel="000C244A">
          <w:rPr>
            <w:rFonts w:ascii="Times New Roman" w:hAnsi="Times New Roman" w:cs="Times New Roman"/>
          </w:rPr>
          <w:delText xml:space="preserve">63             </w:delText>
        </w:r>
        <w:r w:rsidDel="000C244A">
          <w:rPr>
            <w:rFonts w:ascii="Times New Roman" w:hAnsi="Times New Roman" w:cs="Times New Roman"/>
            <w:spacing w:val="12"/>
          </w:rPr>
          <w:delText xml:space="preserve"> </w:delText>
        </w:r>
        <w:r w:rsidDel="000C244A">
          <w:rPr>
            <w:rFonts w:ascii="Times New Roman" w:hAnsi="Times New Roman" w:cs="Times New Roman"/>
          </w:rPr>
          <w:delText>of</w:delText>
        </w:r>
        <w:r w:rsidDel="000C244A">
          <w:rPr>
            <w:rFonts w:ascii="Times New Roman" w:hAnsi="Times New Roman" w:cs="Times New Roman"/>
            <w:spacing w:val="28"/>
          </w:rPr>
          <w:delText xml:space="preserve"> </w:delText>
        </w:r>
      </w:del>
      <w:r>
        <w:rPr>
          <w:rFonts w:ascii="Times New Roman" w:hAnsi="Times New Roman" w:cs="Times New Roman"/>
          <w:spacing w:val="1"/>
        </w:rPr>
        <w:t>t</w:t>
      </w:r>
      <w:r>
        <w:rPr>
          <w:rFonts w:ascii="Times New Roman" w:hAnsi="Times New Roman" w:cs="Times New Roman"/>
        </w:rPr>
        <w:t>ho</w:t>
      </w:r>
      <w:r>
        <w:rPr>
          <w:rFonts w:ascii="Times New Roman" w:hAnsi="Times New Roman" w:cs="Times New Roman"/>
          <w:spacing w:val="-1"/>
        </w:rPr>
        <w:t>r</w:t>
      </w:r>
      <w:r>
        <w:rPr>
          <w:rFonts w:ascii="Times New Roman" w:hAnsi="Times New Roman" w:cs="Times New Roman"/>
        </w:rPr>
        <w:t>ou</w:t>
      </w:r>
      <w:r>
        <w:rPr>
          <w:rFonts w:ascii="Times New Roman" w:hAnsi="Times New Roman" w:cs="Times New Roman"/>
          <w:spacing w:val="-2"/>
        </w:rPr>
        <w:t>g</w:t>
      </w:r>
      <w:r>
        <w:rPr>
          <w:rFonts w:ascii="Times New Roman" w:hAnsi="Times New Roman" w:cs="Times New Roman"/>
        </w:rPr>
        <w:t>h</w:t>
      </w:r>
      <w:r>
        <w:rPr>
          <w:rFonts w:ascii="Times New Roman" w:hAnsi="Times New Roman" w:cs="Times New Roman"/>
          <w:spacing w:val="29"/>
        </w:rPr>
        <w:t xml:space="preserve"> </w:t>
      </w:r>
      <w:r>
        <w:rPr>
          <w:rFonts w:ascii="Times New Roman" w:hAnsi="Times New Roman" w:cs="Times New Roman"/>
          <w:spacing w:val="-1"/>
        </w:rPr>
        <w:t>f</w:t>
      </w:r>
      <w:r>
        <w:rPr>
          <w:rFonts w:ascii="Times New Roman" w:hAnsi="Times New Roman" w:cs="Times New Roman"/>
          <w:spacing w:val="3"/>
        </w:rPr>
        <w:t>i</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d</w:t>
      </w:r>
      <w:r>
        <w:rPr>
          <w:rFonts w:ascii="Times New Roman" w:hAnsi="Times New Roman" w:cs="Times New Roman"/>
          <w:spacing w:val="29"/>
        </w:rPr>
        <w:t xml:space="preserve"> </w:t>
      </w:r>
      <w:r>
        <w:rPr>
          <w:rFonts w:ascii="Times New Roman" w:hAnsi="Times New Roman" w:cs="Times New Roman"/>
          <w:spacing w:val="1"/>
        </w:rPr>
        <w:t>i</w:t>
      </w:r>
      <w:r>
        <w:rPr>
          <w:rFonts w:ascii="Times New Roman" w:hAnsi="Times New Roman" w:cs="Times New Roman"/>
        </w:rPr>
        <w:t>nv</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ti</w:t>
      </w:r>
      <w:r>
        <w:rPr>
          <w:rFonts w:ascii="Times New Roman" w:hAnsi="Times New Roman" w:cs="Times New Roman"/>
          <w:spacing w:val="-2"/>
        </w:rPr>
        <w:t>g</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ons,</w:t>
      </w:r>
      <w:r>
        <w:rPr>
          <w:rFonts w:ascii="Times New Roman" w:hAnsi="Times New Roman" w:cs="Times New Roman"/>
          <w:spacing w:val="29"/>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bo</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4"/>
        </w:rPr>
        <w:t>r</w:t>
      </w:r>
      <w:r>
        <w:rPr>
          <w:rFonts w:ascii="Times New Roman" w:hAnsi="Times New Roman" w:cs="Times New Roman"/>
        </w:rPr>
        <w:t>y</w:t>
      </w:r>
      <w:r>
        <w:rPr>
          <w:rFonts w:ascii="Times New Roman" w:hAnsi="Times New Roman" w:cs="Times New Roman"/>
          <w:spacing w:val="24"/>
        </w:rPr>
        <w:t xml:space="preserve"> </w:t>
      </w:r>
      <w:r>
        <w:rPr>
          <w:rFonts w:ascii="Times New Roman" w:hAnsi="Times New Roman" w:cs="Times New Roman"/>
          <w:spacing w:val="-1"/>
        </w:rPr>
        <w:t>w</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k</w:t>
      </w:r>
      <w:r>
        <w:rPr>
          <w:rFonts w:ascii="Times New Roman" w:hAnsi="Times New Roman" w:cs="Times New Roman"/>
          <w:spacing w:val="31"/>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9"/>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o</w:t>
      </w:r>
      <w:r>
        <w:rPr>
          <w:rFonts w:ascii="Times New Roman" w:hAnsi="Times New Roman" w:cs="Times New Roman"/>
          <w:spacing w:val="-1"/>
        </w:rPr>
        <w:t>re</w:t>
      </w:r>
      <w:r>
        <w:rPr>
          <w:rFonts w:ascii="Times New Roman" w:hAnsi="Times New Roman" w:cs="Times New Roman"/>
          <w:spacing w:val="1"/>
        </w:rPr>
        <w:t>ti</w:t>
      </w:r>
      <w:r>
        <w:rPr>
          <w:rFonts w:ascii="Times New Roman" w:hAnsi="Times New Roman" w:cs="Times New Roman"/>
          <w:spacing w:val="-1"/>
        </w:rPr>
        <w:t>ca</w:t>
      </w:r>
      <w:r>
        <w:rPr>
          <w:rFonts w:ascii="Times New Roman" w:hAnsi="Times New Roman" w:cs="Times New Roman"/>
        </w:rPr>
        <w:t>l</w:t>
      </w:r>
      <w:r>
        <w:rPr>
          <w:rFonts w:ascii="Times New Roman" w:hAnsi="Times New Roman" w:cs="Times New Roman"/>
          <w:spacing w:val="29"/>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ud</w:t>
      </w:r>
      <w:r>
        <w:rPr>
          <w:rFonts w:ascii="Times New Roman" w:hAnsi="Times New Roman" w:cs="Times New Roman"/>
          <w:spacing w:val="1"/>
        </w:rPr>
        <w:t>i</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1"/>
        </w:rPr>
        <w:t xml:space="preserve"> </w:t>
      </w:r>
      <w:r>
        <w:rPr>
          <w:rFonts w:ascii="Times New Roman" w:hAnsi="Times New Roman" w:cs="Times New Roman"/>
          <w:spacing w:val="-1"/>
        </w:rPr>
        <w:t>(Ha</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rPr>
        <w:t>,</w:t>
      </w:r>
      <w:r>
        <w:rPr>
          <w:rFonts w:ascii="Times New Roman" w:hAnsi="Times New Roman" w:cs="Times New Roman"/>
          <w:spacing w:val="29"/>
        </w:rPr>
        <w:t xml:space="preserve"> </w:t>
      </w:r>
      <w:r>
        <w:rPr>
          <w:rFonts w:ascii="Times New Roman" w:hAnsi="Times New Roman" w:cs="Times New Roman"/>
        </w:rPr>
        <w:t>1998</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29"/>
        </w:rPr>
        <w:t xml:space="preserve"> </w:t>
      </w:r>
      <w:del w:id="79" w:author="Bernard Hallet" w:date="2013-12-15T13:24:00Z">
        <w:r w:rsidDel="000C244A">
          <w:rPr>
            <w:rFonts w:ascii="Times New Roman" w:hAnsi="Times New Roman" w:cs="Times New Roman"/>
            <w:spacing w:val="-1"/>
          </w:rPr>
          <w:delText>a</w:delText>
        </w:r>
        <w:r w:rsidDel="000C244A">
          <w:rPr>
            <w:rFonts w:ascii="Times New Roman" w:hAnsi="Times New Roman" w:cs="Times New Roman"/>
          </w:rPr>
          <w:delText>nd</w:delText>
        </w:r>
      </w:del>
    </w:p>
    <w:p w14:paraId="0F4A00A2" w14:textId="40A24002" w:rsidR="00946758" w:rsidDel="000C244A" w:rsidRDefault="00946758" w:rsidP="00946758">
      <w:pPr>
        <w:widowControl w:val="0"/>
        <w:autoSpaceDE w:val="0"/>
        <w:autoSpaceDN w:val="0"/>
        <w:adjustRightInd w:val="0"/>
        <w:spacing w:before="7" w:line="130" w:lineRule="exact"/>
        <w:rPr>
          <w:del w:id="80" w:author="Bernard Hallet" w:date="2013-12-15T13:24:00Z"/>
          <w:rFonts w:ascii="Times New Roman" w:hAnsi="Times New Roman" w:cs="Times New Roman"/>
          <w:sz w:val="13"/>
          <w:szCs w:val="13"/>
        </w:rPr>
      </w:pPr>
    </w:p>
    <w:p w14:paraId="250700B3" w14:textId="67EAEF65" w:rsidR="00946758" w:rsidDel="000C244A" w:rsidRDefault="00946758">
      <w:pPr>
        <w:widowControl w:val="0"/>
        <w:autoSpaceDE w:val="0"/>
        <w:autoSpaceDN w:val="0"/>
        <w:adjustRightInd w:val="0"/>
        <w:spacing w:line="271" w:lineRule="exact"/>
        <w:ind w:left="106" w:right="-20"/>
        <w:rPr>
          <w:del w:id="81" w:author="Bernard Hallet" w:date="2013-12-15T13:24:00Z"/>
          <w:rFonts w:ascii="Times New Roman" w:hAnsi="Times New Roman" w:cs="Times New Roman"/>
        </w:rPr>
        <w:pPrChange w:id="82" w:author="Bernard Hallet" w:date="2013-12-15T13:24:00Z">
          <w:pPr>
            <w:widowControl w:val="0"/>
            <w:autoSpaceDE w:val="0"/>
            <w:autoSpaceDN w:val="0"/>
            <w:adjustRightInd w:val="0"/>
            <w:ind w:left="106" w:right="-20"/>
          </w:pPr>
        </w:pPrChange>
      </w:pPr>
      <w:del w:id="83" w:author="Bernard Hallet" w:date="2013-12-15T13:24:00Z">
        <w:r w:rsidDel="000C244A">
          <w:rPr>
            <w:rFonts w:ascii="Times New Roman" w:hAnsi="Times New Roman" w:cs="Times New Roman"/>
          </w:rPr>
          <w:delText xml:space="preserve">64             </w:delText>
        </w:r>
        <w:r w:rsidDel="000C244A">
          <w:rPr>
            <w:rFonts w:ascii="Times New Roman" w:hAnsi="Times New Roman" w:cs="Times New Roman"/>
            <w:spacing w:val="12"/>
          </w:rPr>
          <w:delText xml:space="preserve"> </w:delText>
        </w:r>
        <w:r w:rsidDel="000C244A">
          <w:rPr>
            <w:rFonts w:ascii="Times New Roman" w:hAnsi="Times New Roman" w:cs="Times New Roman"/>
          </w:rPr>
          <w:delText>h</w:delText>
        </w:r>
        <w:r w:rsidDel="000C244A">
          <w:rPr>
            <w:rFonts w:ascii="Times New Roman" w:hAnsi="Times New Roman" w:cs="Times New Roman"/>
            <w:spacing w:val="-1"/>
          </w:rPr>
          <w:delText>a</w:delText>
        </w:r>
        <w:r w:rsidDel="000C244A">
          <w:rPr>
            <w:rFonts w:ascii="Times New Roman" w:hAnsi="Times New Roman" w:cs="Times New Roman"/>
          </w:rPr>
          <w:delText>s</w:delText>
        </w:r>
        <w:r w:rsidDel="000C244A">
          <w:rPr>
            <w:rFonts w:ascii="Times New Roman" w:hAnsi="Times New Roman" w:cs="Times New Roman"/>
            <w:spacing w:val="39"/>
          </w:rPr>
          <w:delText xml:space="preserve"> </w:delText>
        </w:r>
        <w:r w:rsidDel="000C244A">
          <w:rPr>
            <w:rFonts w:ascii="Times New Roman" w:hAnsi="Times New Roman" w:cs="Times New Roman"/>
            <w:spacing w:val="1"/>
          </w:rPr>
          <w:delText>l</w:delText>
        </w:r>
        <w:r w:rsidDel="000C244A">
          <w:rPr>
            <w:rFonts w:ascii="Times New Roman" w:hAnsi="Times New Roman" w:cs="Times New Roman"/>
            <w:spacing w:val="-1"/>
          </w:rPr>
          <w:delText>e</w:delText>
        </w:r>
        <w:r w:rsidDel="000C244A">
          <w:rPr>
            <w:rFonts w:ascii="Times New Roman" w:hAnsi="Times New Roman" w:cs="Times New Roman"/>
          </w:rPr>
          <w:delText>d</w:delText>
        </w:r>
        <w:r w:rsidDel="000C244A">
          <w:rPr>
            <w:rFonts w:ascii="Times New Roman" w:hAnsi="Times New Roman" w:cs="Times New Roman"/>
            <w:spacing w:val="38"/>
          </w:rPr>
          <w:delText xml:space="preserve"> </w:delText>
        </w:r>
        <w:r w:rsidDel="000C244A">
          <w:rPr>
            <w:rFonts w:ascii="Times New Roman" w:hAnsi="Times New Roman" w:cs="Times New Roman"/>
            <w:spacing w:val="1"/>
          </w:rPr>
          <w:delText>t</w:delText>
        </w:r>
        <w:r w:rsidDel="000C244A">
          <w:rPr>
            <w:rFonts w:ascii="Times New Roman" w:hAnsi="Times New Roman" w:cs="Times New Roman"/>
          </w:rPr>
          <w:delText>o</w:delText>
        </w:r>
      </w:del>
      <w:ins w:id="84" w:author="Bernard Hallet" w:date="2013-12-15T13:24:00Z">
        <w:r w:rsidR="000C244A">
          <w:rPr>
            <w:rFonts w:ascii="Times New Roman" w:hAnsi="Times New Roman" w:cs="Times New Roman"/>
            <w:spacing w:val="-1"/>
          </w:rPr>
          <w:t>as well as</w:t>
        </w:r>
      </w:ins>
      <w:r>
        <w:rPr>
          <w:rFonts w:ascii="Times New Roman" w:hAnsi="Times New Roman" w:cs="Times New Roman"/>
          <w:spacing w:val="38"/>
        </w:rPr>
        <w:t xml:space="preserve"> </w:t>
      </w:r>
      <w:r>
        <w:rPr>
          <w:rFonts w:ascii="Times New Roman" w:hAnsi="Times New Roman" w:cs="Times New Roman"/>
        </w:rPr>
        <w:t>nu</w:t>
      </w:r>
      <w:r>
        <w:rPr>
          <w:rFonts w:ascii="Times New Roman" w:hAnsi="Times New Roman" w:cs="Times New Roman"/>
          <w:spacing w:val="1"/>
        </w:rPr>
        <w:t>m</w:t>
      </w:r>
      <w:r>
        <w:rPr>
          <w:rFonts w:ascii="Times New Roman" w:hAnsi="Times New Roman" w:cs="Times New Roman"/>
          <w:spacing w:val="-1"/>
        </w:rPr>
        <w:t>er</w:t>
      </w:r>
      <w:r>
        <w:rPr>
          <w:rFonts w:ascii="Times New Roman" w:hAnsi="Times New Roman" w:cs="Times New Roman"/>
          <w:spacing w:val="1"/>
        </w:rPr>
        <w:t>i</w:t>
      </w:r>
      <w:r>
        <w:rPr>
          <w:rFonts w:ascii="Times New Roman" w:hAnsi="Times New Roman" w:cs="Times New Roman"/>
          <w:spacing w:val="-1"/>
        </w:rPr>
        <w:t>ca</w:t>
      </w:r>
      <w:r>
        <w:rPr>
          <w:rFonts w:ascii="Times New Roman" w:hAnsi="Times New Roman" w:cs="Times New Roman"/>
        </w:rPr>
        <w:t>l</w:t>
      </w:r>
      <w:r>
        <w:rPr>
          <w:rFonts w:ascii="Times New Roman" w:hAnsi="Times New Roman" w:cs="Times New Roman"/>
          <w:spacing w:val="39"/>
        </w:rPr>
        <w:t xml:space="preserve"> </w:t>
      </w:r>
      <w:r>
        <w:rPr>
          <w:rFonts w:ascii="Times New Roman" w:hAnsi="Times New Roman" w:cs="Times New Roman"/>
          <w:spacing w:val="3"/>
        </w:rPr>
        <w:t>m</w:t>
      </w:r>
      <w:r>
        <w:rPr>
          <w:rFonts w:ascii="Times New Roman" w:hAnsi="Times New Roman" w:cs="Times New Roman"/>
        </w:rPr>
        <w:t>od</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s</w:t>
      </w:r>
      <w:r>
        <w:rPr>
          <w:rFonts w:ascii="Times New Roman" w:hAnsi="Times New Roman" w:cs="Times New Roman"/>
          <w:spacing w:val="39"/>
        </w:rPr>
        <w:t xml:space="preserve"> </w:t>
      </w:r>
      <w:del w:id="85" w:author="Bernard Hallet" w:date="2013-12-15T13:24:00Z">
        <w:r w:rsidDel="000C244A">
          <w:rPr>
            <w:rFonts w:ascii="Times New Roman" w:hAnsi="Times New Roman" w:cs="Times New Roman"/>
          </w:rPr>
          <w:delText>d</w:delText>
        </w:r>
        <w:r w:rsidDel="000C244A">
          <w:rPr>
            <w:rFonts w:ascii="Times New Roman" w:hAnsi="Times New Roman" w:cs="Times New Roman"/>
            <w:spacing w:val="-1"/>
          </w:rPr>
          <w:delText>e</w:delText>
        </w:r>
        <w:r w:rsidDel="000C244A">
          <w:rPr>
            <w:rFonts w:ascii="Times New Roman" w:hAnsi="Times New Roman" w:cs="Times New Roman"/>
          </w:rPr>
          <w:delText>s</w:delText>
        </w:r>
        <w:r w:rsidDel="000C244A">
          <w:rPr>
            <w:rFonts w:ascii="Times New Roman" w:hAnsi="Times New Roman" w:cs="Times New Roman"/>
            <w:spacing w:val="-1"/>
          </w:rPr>
          <w:delText>cr</w:delText>
        </w:r>
        <w:r w:rsidDel="000C244A">
          <w:rPr>
            <w:rFonts w:ascii="Times New Roman" w:hAnsi="Times New Roman" w:cs="Times New Roman"/>
            <w:spacing w:val="1"/>
          </w:rPr>
          <w:delText>i</w:delText>
        </w:r>
        <w:r w:rsidDel="000C244A">
          <w:rPr>
            <w:rFonts w:ascii="Times New Roman" w:hAnsi="Times New Roman" w:cs="Times New Roman"/>
          </w:rPr>
          <w:delText>b</w:delText>
        </w:r>
        <w:r w:rsidDel="000C244A">
          <w:rPr>
            <w:rFonts w:ascii="Times New Roman" w:hAnsi="Times New Roman" w:cs="Times New Roman"/>
            <w:spacing w:val="1"/>
          </w:rPr>
          <w:delText>i</w:delText>
        </w:r>
        <w:r w:rsidDel="000C244A">
          <w:rPr>
            <w:rFonts w:ascii="Times New Roman" w:hAnsi="Times New Roman" w:cs="Times New Roman"/>
            <w:spacing w:val="2"/>
          </w:rPr>
          <w:delText>n</w:delText>
        </w:r>
        <w:r w:rsidDel="000C244A">
          <w:rPr>
            <w:rFonts w:ascii="Times New Roman" w:hAnsi="Times New Roman" w:cs="Times New Roman"/>
          </w:rPr>
          <w:delText>g</w:delText>
        </w:r>
        <w:r w:rsidDel="000C244A">
          <w:rPr>
            <w:rFonts w:ascii="Times New Roman" w:hAnsi="Times New Roman" w:cs="Times New Roman"/>
            <w:spacing w:val="36"/>
          </w:rPr>
          <w:delText xml:space="preserve"> </w:delText>
        </w:r>
      </w:del>
      <w:ins w:id="86" w:author="Bernard Hallet" w:date="2013-12-15T13:24:00Z">
        <w:r w:rsidR="000C244A">
          <w:rPr>
            <w:rFonts w:ascii="Times New Roman" w:hAnsi="Times New Roman" w:cs="Times New Roman"/>
          </w:rPr>
          <w:t xml:space="preserve">of </w:t>
        </w:r>
      </w:ins>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7"/>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spacing w:val="2"/>
        </w:rPr>
        <w:t>v</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op</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39"/>
        </w:rPr>
        <w:t xml:space="preserve"> </w:t>
      </w:r>
      <w:r>
        <w:rPr>
          <w:rFonts w:ascii="Times New Roman" w:hAnsi="Times New Roman" w:cs="Times New Roman"/>
        </w:rPr>
        <w:t>of</w:t>
      </w:r>
      <w:r>
        <w:rPr>
          <w:rFonts w:ascii="Times New Roman" w:hAnsi="Times New Roman" w:cs="Times New Roman"/>
          <w:spacing w:val="38"/>
        </w:rPr>
        <w:t xml:space="preserve"> </w:t>
      </w:r>
      <w:r>
        <w:rPr>
          <w:rFonts w:ascii="Times New Roman" w:hAnsi="Times New Roman" w:cs="Times New Roman"/>
        </w:rPr>
        <w:t>unso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8"/>
        </w:rPr>
        <w:t xml:space="preserve"> </w:t>
      </w:r>
      <w:r>
        <w:rPr>
          <w:rFonts w:ascii="Times New Roman" w:hAnsi="Times New Roman" w:cs="Times New Roman"/>
          <w:spacing w:val="-1"/>
        </w:rPr>
        <w:t>c</w:t>
      </w:r>
      <w:r>
        <w:rPr>
          <w:rFonts w:ascii="Times New Roman" w:hAnsi="Times New Roman" w:cs="Times New Roman"/>
          <w:spacing w:val="3"/>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9"/>
        </w:rPr>
        <w:t xml:space="preserve"> </w:t>
      </w:r>
      <w:r>
        <w:rPr>
          <w:rFonts w:ascii="Times New Roman" w:hAnsi="Times New Roman" w:cs="Times New Roman"/>
          <w:spacing w:val="-1"/>
        </w:rPr>
        <w:t>(</w:t>
      </w:r>
      <w:r>
        <w:rPr>
          <w:rFonts w:ascii="Times New Roman" w:hAnsi="Times New Roman" w:cs="Times New Roman"/>
          <w:spacing w:val="1"/>
        </w:rPr>
        <w:t>P</w:t>
      </w:r>
      <w:r>
        <w:rPr>
          <w:rFonts w:ascii="Times New Roman" w:hAnsi="Times New Roman" w:cs="Times New Roman"/>
          <w:spacing w:val="-1"/>
        </w:rPr>
        <w:t>e</w:t>
      </w:r>
      <w:r>
        <w:rPr>
          <w:rFonts w:ascii="Times New Roman" w:hAnsi="Times New Roman" w:cs="Times New Roman"/>
          <w:spacing w:val="1"/>
        </w:rPr>
        <w:t>te</w:t>
      </w:r>
      <w:r>
        <w:rPr>
          <w:rFonts w:ascii="Times New Roman" w:hAnsi="Times New Roman" w:cs="Times New Roman"/>
          <w:spacing w:val="-1"/>
        </w:rPr>
        <w:t>r</w:t>
      </w:r>
      <w:r>
        <w:rPr>
          <w:rFonts w:ascii="Times New Roman" w:hAnsi="Times New Roman" w:cs="Times New Roman"/>
        </w:rPr>
        <w:t>son</w:t>
      </w:r>
      <w:r>
        <w:rPr>
          <w:rFonts w:ascii="Times New Roman" w:hAnsi="Times New Roman" w:cs="Times New Roman"/>
          <w:spacing w:val="38"/>
        </w:rPr>
        <w:t xml:space="preserve"> </w:t>
      </w:r>
      <w:r>
        <w:rPr>
          <w:rFonts w:ascii="Times New Roman" w:hAnsi="Times New Roman" w:cs="Times New Roman"/>
          <w:spacing w:val="-1"/>
        </w:rPr>
        <w:t>a</w:t>
      </w:r>
      <w:r>
        <w:rPr>
          <w:rFonts w:ascii="Times New Roman" w:hAnsi="Times New Roman" w:cs="Times New Roman"/>
        </w:rPr>
        <w:t>nd</w:t>
      </w:r>
    </w:p>
    <w:p w14:paraId="18B28F33" w14:textId="77777777" w:rsidR="00946758" w:rsidDel="000C244A" w:rsidRDefault="00946758" w:rsidP="00946758">
      <w:pPr>
        <w:widowControl w:val="0"/>
        <w:autoSpaceDE w:val="0"/>
        <w:autoSpaceDN w:val="0"/>
        <w:adjustRightInd w:val="0"/>
        <w:spacing w:before="9" w:line="130" w:lineRule="exact"/>
        <w:rPr>
          <w:del w:id="87" w:author="Bernard Hallet" w:date="2013-12-15T13:24:00Z"/>
          <w:rFonts w:ascii="Times New Roman" w:hAnsi="Times New Roman" w:cs="Times New Roman"/>
          <w:sz w:val="13"/>
          <w:szCs w:val="13"/>
        </w:rPr>
      </w:pPr>
    </w:p>
    <w:p w14:paraId="152C4589" w14:textId="77777777" w:rsidR="00946758" w:rsidRDefault="00946758">
      <w:pPr>
        <w:widowControl w:val="0"/>
        <w:autoSpaceDE w:val="0"/>
        <w:autoSpaceDN w:val="0"/>
        <w:adjustRightInd w:val="0"/>
        <w:spacing w:line="271" w:lineRule="exact"/>
        <w:ind w:left="106" w:right="-20"/>
        <w:rPr>
          <w:rFonts w:ascii="Times New Roman" w:hAnsi="Times New Roman" w:cs="Times New Roman"/>
        </w:rPr>
        <w:pPrChange w:id="88" w:author="Bernard Hallet" w:date="2013-12-15T13:24:00Z">
          <w:pPr>
            <w:widowControl w:val="0"/>
            <w:autoSpaceDE w:val="0"/>
            <w:autoSpaceDN w:val="0"/>
            <w:adjustRightInd w:val="0"/>
            <w:ind w:left="106" w:right="-20"/>
          </w:pPr>
        </w:pPrChange>
      </w:pPr>
      <w:del w:id="89" w:author="Bernard Hallet" w:date="2013-12-15T13:24:00Z">
        <w:r w:rsidDel="000C244A">
          <w:rPr>
            <w:rFonts w:ascii="Times New Roman" w:hAnsi="Times New Roman" w:cs="Times New Roman"/>
          </w:rPr>
          <w:delText xml:space="preserve">65             </w:delText>
        </w:r>
      </w:del>
      <w:r>
        <w:rPr>
          <w:rFonts w:ascii="Times New Roman" w:hAnsi="Times New Roman" w:cs="Times New Roman"/>
          <w:spacing w:val="12"/>
        </w:rPr>
        <w:t xml:space="preserve"> </w:t>
      </w:r>
      <w:r>
        <w:rPr>
          <w:rFonts w:ascii="Times New Roman" w:hAnsi="Times New Roman" w:cs="Times New Roman"/>
          <w:spacing w:val="-1"/>
        </w:rPr>
        <w:t>Kra</w:t>
      </w:r>
      <w:r>
        <w:rPr>
          <w:rFonts w:ascii="Times New Roman" w:hAnsi="Times New Roman" w:cs="Times New Roman"/>
        </w:rPr>
        <w:t>n</w:t>
      </w:r>
      <w:r>
        <w:rPr>
          <w:rFonts w:ascii="Times New Roman" w:hAnsi="Times New Roman" w:cs="Times New Roman"/>
          <w:spacing w:val="1"/>
        </w:rPr>
        <w:t>tz</w:t>
      </w:r>
      <w:r>
        <w:rPr>
          <w:rFonts w:ascii="Times New Roman" w:hAnsi="Times New Roman" w:cs="Times New Roman"/>
        </w:rPr>
        <w:t>,</w:t>
      </w:r>
      <w:r>
        <w:rPr>
          <w:rFonts w:ascii="Times New Roman" w:hAnsi="Times New Roman" w:cs="Times New Roman"/>
          <w:spacing w:val="12"/>
        </w:rPr>
        <w:t xml:space="preserve"> </w:t>
      </w:r>
      <w:r>
        <w:rPr>
          <w:rFonts w:ascii="Times New Roman" w:hAnsi="Times New Roman" w:cs="Times New Roman"/>
        </w:rPr>
        <w:t>2008</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1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2"/>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te</w:t>
      </w:r>
      <w:r>
        <w:rPr>
          <w:rFonts w:ascii="Times New Roman" w:hAnsi="Times New Roman" w:cs="Times New Roman"/>
        </w:rPr>
        <w:t>d</w:t>
      </w:r>
      <w:r>
        <w:rPr>
          <w:rFonts w:ascii="Times New Roman" w:hAnsi="Times New Roman" w:cs="Times New Roman"/>
          <w:spacing w:val="12"/>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2"/>
        </w:rPr>
        <w:t xml:space="preserve"> </w:t>
      </w:r>
      <w:r>
        <w:rPr>
          <w:rFonts w:ascii="Times New Roman" w:hAnsi="Times New Roman" w:cs="Times New Roman"/>
        </w:rPr>
        <w:t>o</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11"/>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3"/>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12"/>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
        </w:rPr>
        <w:t>-</w:t>
      </w:r>
      <w:r>
        <w:rPr>
          <w:rFonts w:ascii="Times New Roman" w:hAnsi="Times New Roman" w:cs="Times New Roman"/>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12"/>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12"/>
        </w:rPr>
        <w:t xml:space="preserve"> </w:t>
      </w:r>
      <w:r>
        <w:rPr>
          <w:rFonts w:ascii="Times New Roman" w:hAnsi="Times New Roman" w:cs="Times New Roman"/>
          <w:spacing w:val="-1"/>
        </w:rPr>
        <w:t>(Ke</w:t>
      </w:r>
      <w:r>
        <w:rPr>
          <w:rFonts w:ascii="Times New Roman" w:hAnsi="Times New Roman" w:cs="Times New Roman"/>
        </w:rPr>
        <w:t>ss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11"/>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13"/>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p>
    <w:p w14:paraId="5E746079"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1A5FBA4" w14:textId="345C3FAB"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66             </w:t>
      </w:r>
      <w:r>
        <w:rPr>
          <w:rFonts w:ascii="Times New Roman" w:hAnsi="Times New Roman" w:cs="Times New Roman"/>
          <w:spacing w:val="12"/>
        </w:rPr>
        <w:t xml:space="preserve"> </w:t>
      </w:r>
      <w:r>
        <w:rPr>
          <w:rFonts w:ascii="Times New Roman" w:hAnsi="Times New Roman" w:cs="Times New Roman"/>
        </w:rPr>
        <w:t>2001;</w:t>
      </w:r>
      <w:r>
        <w:rPr>
          <w:rFonts w:ascii="Times New Roman" w:hAnsi="Times New Roman" w:cs="Times New Roman"/>
          <w:spacing w:val="44"/>
        </w:rPr>
        <w:t xml:space="preserve"> </w:t>
      </w:r>
      <w:r>
        <w:rPr>
          <w:rFonts w:ascii="Times New Roman" w:hAnsi="Times New Roman" w:cs="Times New Roman"/>
          <w:spacing w:val="-1"/>
        </w:rPr>
        <w:t>Ke</w:t>
      </w:r>
      <w:r>
        <w:rPr>
          <w:rFonts w:ascii="Times New Roman" w:hAnsi="Times New Roman" w:cs="Times New Roman"/>
        </w:rPr>
        <w:t>ss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4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43"/>
        </w:rPr>
        <w:t xml:space="preserve"> </w:t>
      </w:r>
      <w:r>
        <w:rPr>
          <w:rFonts w:ascii="Times New Roman" w:hAnsi="Times New Roman" w:cs="Times New Roman"/>
          <w:spacing w:val="1"/>
        </w:rPr>
        <w:t>W</w:t>
      </w:r>
      <w:r>
        <w:rPr>
          <w:rFonts w:ascii="Times New Roman" w:hAnsi="Times New Roman" w:cs="Times New Roman"/>
          <w:spacing w:val="-1"/>
        </w:rPr>
        <w:t>er</w:t>
      </w:r>
      <w:r>
        <w:rPr>
          <w:rFonts w:ascii="Times New Roman" w:hAnsi="Times New Roman" w:cs="Times New Roman"/>
          <w:spacing w:val="2"/>
        </w:rPr>
        <w:t>n</w:t>
      </w:r>
      <w:r>
        <w:rPr>
          <w:rFonts w:ascii="Times New Roman" w:hAnsi="Times New Roman" w:cs="Times New Roman"/>
          <w:spacing w:val="-1"/>
        </w:rPr>
        <w:t>er</w:t>
      </w:r>
      <w:r>
        <w:rPr>
          <w:rFonts w:ascii="Times New Roman" w:hAnsi="Times New Roman" w:cs="Times New Roman"/>
        </w:rPr>
        <w:t>,</w:t>
      </w:r>
      <w:r>
        <w:rPr>
          <w:rFonts w:ascii="Times New Roman" w:hAnsi="Times New Roman" w:cs="Times New Roman"/>
          <w:spacing w:val="43"/>
        </w:rPr>
        <w:t xml:space="preserve"> </w:t>
      </w:r>
      <w:r>
        <w:rPr>
          <w:rFonts w:ascii="Times New Roman" w:hAnsi="Times New Roman" w:cs="Times New Roman"/>
        </w:rPr>
        <w:t>2003</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46"/>
        </w:rPr>
        <w:t xml:space="preserve"> </w:t>
      </w:r>
      <w:del w:id="90" w:author="Bernard Hallet" w:date="2013-12-15T13:25:00Z">
        <w:r w:rsidDel="000C244A">
          <w:rPr>
            <w:rFonts w:ascii="Times New Roman" w:hAnsi="Times New Roman" w:cs="Times New Roman"/>
            <w:spacing w:val="-3"/>
          </w:rPr>
          <w:delText>I</w:delText>
        </w:r>
        <w:r w:rsidDel="000C244A">
          <w:rPr>
            <w:rFonts w:ascii="Times New Roman" w:hAnsi="Times New Roman" w:cs="Times New Roman"/>
          </w:rPr>
          <w:delText>n</w:delText>
        </w:r>
        <w:r w:rsidDel="000C244A">
          <w:rPr>
            <w:rFonts w:ascii="Times New Roman" w:hAnsi="Times New Roman" w:cs="Times New Roman"/>
            <w:spacing w:val="43"/>
          </w:rPr>
          <w:delText xml:space="preserve"> </w:delText>
        </w:r>
        <w:r w:rsidDel="000C244A">
          <w:rPr>
            <w:rFonts w:ascii="Times New Roman" w:hAnsi="Times New Roman" w:cs="Times New Roman"/>
            <w:spacing w:val="1"/>
          </w:rPr>
          <w:delText>t</w:delText>
        </w:r>
        <w:r w:rsidDel="000C244A">
          <w:rPr>
            <w:rFonts w:ascii="Times New Roman" w:hAnsi="Times New Roman" w:cs="Times New Roman"/>
          </w:rPr>
          <w:delText>he</w:delText>
        </w:r>
        <w:r w:rsidDel="000C244A">
          <w:rPr>
            <w:rFonts w:ascii="Times New Roman" w:hAnsi="Times New Roman" w:cs="Times New Roman"/>
            <w:spacing w:val="42"/>
          </w:rPr>
          <w:delText xml:space="preserve"> </w:delText>
        </w:r>
        <w:r w:rsidDel="000C244A">
          <w:rPr>
            <w:rFonts w:ascii="Times New Roman" w:hAnsi="Times New Roman" w:cs="Times New Roman"/>
            <w:spacing w:val="1"/>
          </w:rPr>
          <w:delText>m</w:delText>
        </w:r>
        <w:r w:rsidDel="000C244A">
          <w:rPr>
            <w:rFonts w:ascii="Times New Roman" w:hAnsi="Times New Roman" w:cs="Times New Roman"/>
          </w:rPr>
          <w:delText>od</w:delText>
        </w:r>
        <w:r w:rsidDel="000C244A">
          <w:rPr>
            <w:rFonts w:ascii="Times New Roman" w:hAnsi="Times New Roman" w:cs="Times New Roman"/>
            <w:spacing w:val="-1"/>
          </w:rPr>
          <w:delText>e</w:delText>
        </w:r>
        <w:r w:rsidDel="000C244A">
          <w:rPr>
            <w:rFonts w:ascii="Times New Roman" w:hAnsi="Times New Roman" w:cs="Times New Roman"/>
          </w:rPr>
          <w:delText>l</w:delText>
        </w:r>
        <w:r w:rsidDel="000C244A">
          <w:rPr>
            <w:rFonts w:ascii="Times New Roman" w:hAnsi="Times New Roman" w:cs="Times New Roman"/>
            <w:spacing w:val="46"/>
          </w:rPr>
          <w:delText xml:space="preserve"> </w:delText>
        </w:r>
        <w:r w:rsidDel="000C244A">
          <w:rPr>
            <w:rFonts w:ascii="Times New Roman" w:hAnsi="Times New Roman" w:cs="Times New Roman"/>
          </w:rPr>
          <w:delText>of</w:delText>
        </w:r>
      </w:del>
      <w:ins w:id="91" w:author="Bernard Hallet" w:date="2013-12-15T13:25:00Z">
        <w:r w:rsidR="000C244A">
          <w:rPr>
            <w:rFonts w:ascii="Times New Roman" w:hAnsi="Times New Roman" w:cs="Times New Roman"/>
            <w:spacing w:val="-3"/>
          </w:rPr>
          <w:t>According to</w:t>
        </w:r>
      </w:ins>
      <w:r>
        <w:rPr>
          <w:rFonts w:ascii="Times New Roman" w:hAnsi="Times New Roman" w:cs="Times New Roman"/>
          <w:spacing w:val="42"/>
        </w:rPr>
        <w:t xml:space="preserve"> </w:t>
      </w:r>
      <w:r>
        <w:rPr>
          <w:rFonts w:ascii="Times New Roman" w:hAnsi="Times New Roman" w:cs="Times New Roman"/>
          <w:spacing w:val="-1"/>
        </w:rPr>
        <w:t>Ke</w:t>
      </w:r>
      <w:r>
        <w:rPr>
          <w:rFonts w:ascii="Times New Roman" w:hAnsi="Times New Roman" w:cs="Times New Roman"/>
        </w:rPr>
        <w:t>ss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4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43"/>
        </w:rPr>
        <w:t xml:space="preserve"> </w:t>
      </w:r>
      <w:r>
        <w:rPr>
          <w:rFonts w:ascii="Times New Roman" w:hAnsi="Times New Roman" w:cs="Times New Roman"/>
          <w:spacing w:val="1"/>
        </w:rPr>
        <w:t>W</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45"/>
        </w:rPr>
        <w:t xml:space="preserve"> </w:t>
      </w:r>
      <w:r>
        <w:rPr>
          <w:rFonts w:ascii="Times New Roman" w:hAnsi="Times New Roman" w:cs="Times New Roman"/>
          <w:spacing w:val="-1"/>
        </w:rPr>
        <w:t>(</w:t>
      </w:r>
      <w:r>
        <w:rPr>
          <w:rFonts w:ascii="Times New Roman" w:hAnsi="Times New Roman" w:cs="Times New Roman"/>
        </w:rPr>
        <w:t>2003</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43"/>
        </w:rPr>
        <w:t xml:space="preserve"> </w:t>
      </w:r>
      <w:r>
        <w:rPr>
          <w:rFonts w:ascii="Times New Roman" w:hAnsi="Times New Roman" w:cs="Times New Roman"/>
        </w:rPr>
        <w:t>two</w:t>
      </w:r>
      <w:r>
        <w:rPr>
          <w:rFonts w:ascii="Times New Roman" w:hAnsi="Times New Roman" w:cs="Times New Roman"/>
          <w:spacing w:val="43"/>
        </w:rPr>
        <w:t xml:space="preserve"> </w:t>
      </w:r>
      <w:r>
        <w:rPr>
          <w:rFonts w:ascii="Times New Roman" w:hAnsi="Times New Roman" w:cs="Times New Roman"/>
        </w:rPr>
        <w:t>m</w:t>
      </w:r>
      <w:r>
        <w:rPr>
          <w:rFonts w:ascii="Times New Roman" w:hAnsi="Times New Roman" w:cs="Times New Roman"/>
          <w:spacing w:val="-1"/>
        </w:rPr>
        <w:t>a</w:t>
      </w:r>
      <w:r>
        <w:rPr>
          <w:rFonts w:ascii="Times New Roman" w:hAnsi="Times New Roman" w:cs="Times New Roman"/>
        </w:rPr>
        <w:t>in</w:t>
      </w:r>
    </w:p>
    <w:p w14:paraId="47B39BD1"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506D8794" w14:textId="4223E236"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67             </w:t>
      </w:r>
      <w:r>
        <w:rPr>
          <w:rFonts w:ascii="Times New Roman" w:hAnsi="Times New Roman" w:cs="Times New Roman"/>
          <w:spacing w:val="12"/>
        </w:rPr>
        <w:t xml:space="preserve"> </w:t>
      </w:r>
      <w:r>
        <w:rPr>
          <w:rFonts w:ascii="Times New Roman" w:hAnsi="Times New Roman" w:cs="Times New Roman"/>
          <w:spacing w:val="1"/>
        </w:rPr>
        <w:t>m</w:t>
      </w:r>
      <w:r>
        <w:rPr>
          <w:rFonts w:ascii="Times New Roman" w:hAnsi="Times New Roman" w:cs="Times New Roman"/>
          <w:spacing w:val="-1"/>
        </w:rPr>
        <w:t>ec</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spacing w:val="-1"/>
        </w:rPr>
        <w:t>er</w:t>
      </w:r>
      <w:r>
        <w:rPr>
          <w:rFonts w:ascii="Times New Roman" w:hAnsi="Times New Roman" w:cs="Times New Roman"/>
          <w:spacing w:val="1"/>
        </w:rPr>
        <w:t>mi</w:t>
      </w:r>
      <w:r>
        <w:rPr>
          <w:rFonts w:ascii="Times New Roman" w:hAnsi="Times New Roman" w:cs="Times New Roman"/>
        </w:rPr>
        <w:t>ne</w:t>
      </w:r>
      <w:r>
        <w:rPr>
          <w:rFonts w:ascii="Times New Roman" w:hAnsi="Times New Roman" w:cs="Times New Roman"/>
          <w:spacing w:val="40"/>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40"/>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op</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41"/>
        </w:rPr>
        <w:t xml:space="preserve"> </w:t>
      </w:r>
      <w:r>
        <w:rPr>
          <w:rFonts w:ascii="Times New Roman" w:hAnsi="Times New Roman" w:cs="Times New Roman"/>
        </w:rPr>
        <w:t>of</w:t>
      </w:r>
      <w:r>
        <w:rPr>
          <w:rFonts w:ascii="Times New Roman" w:hAnsi="Times New Roman" w:cs="Times New Roman"/>
          <w:spacing w:val="40"/>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3"/>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spacing w:val="-1"/>
        </w:rPr>
        <w:t>fr</w:t>
      </w:r>
      <w:r>
        <w:rPr>
          <w:rFonts w:ascii="Times New Roman" w:hAnsi="Times New Roman" w:cs="Times New Roman"/>
        </w:rPr>
        <w:t>om</w:t>
      </w:r>
      <w:r>
        <w:rPr>
          <w:rFonts w:ascii="Times New Roman" w:hAnsi="Times New Roman" w:cs="Times New Roman"/>
          <w:spacing w:val="41"/>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40"/>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ar</w:t>
      </w:r>
      <w:r>
        <w:rPr>
          <w:rFonts w:ascii="Times New Roman" w:hAnsi="Times New Roman" w:cs="Times New Roman"/>
          <w:spacing w:val="1"/>
        </w:rPr>
        <w:t>ti</w:t>
      </w:r>
      <w:r>
        <w:rPr>
          <w:rFonts w:ascii="Times New Roman" w:hAnsi="Times New Roman" w:cs="Times New Roman"/>
        </w:rPr>
        <w:t>ng</w:t>
      </w:r>
      <w:r>
        <w:rPr>
          <w:rFonts w:ascii="Times New Roman" w:hAnsi="Times New Roman" w:cs="Times New Roman"/>
          <w:spacing w:val="38"/>
        </w:rPr>
        <w:t xml:space="preserve"> </w:t>
      </w:r>
      <w:r>
        <w:rPr>
          <w:rFonts w:ascii="Times New Roman" w:hAnsi="Times New Roman" w:cs="Times New Roman"/>
        </w:rPr>
        <w:t>po</w:t>
      </w:r>
      <w:r>
        <w:rPr>
          <w:rFonts w:ascii="Times New Roman" w:hAnsi="Times New Roman" w:cs="Times New Roman"/>
          <w:spacing w:val="1"/>
        </w:rPr>
        <w:t>i</w:t>
      </w:r>
      <w:r>
        <w:rPr>
          <w:rFonts w:ascii="Times New Roman" w:hAnsi="Times New Roman" w:cs="Times New Roman"/>
        </w:rPr>
        <w:t>nt</w:t>
      </w:r>
      <w:r>
        <w:rPr>
          <w:rFonts w:ascii="Times New Roman" w:hAnsi="Times New Roman" w:cs="Times New Roman"/>
          <w:spacing w:val="41"/>
        </w:rPr>
        <w:t xml:space="preserve"> </w:t>
      </w:r>
      <w:r>
        <w:rPr>
          <w:rFonts w:ascii="Times New Roman" w:hAnsi="Times New Roman" w:cs="Times New Roman"/>
        </w:rPr>
        <w:t>of</w:t>
      </w:r>
      <w:r>
        <w:rPr>
          <w:rFonts w:ascii="Times New Roman" w:hAnsi="Times New Roman" w:cs="Times New Roman"/>
          <w:spacing w:val="40"/>
        </w:rPr>
        <w:t xml:space="preserve"> </w:t>
      </w:r>
      <w:r>
        <w:rPr>
          <w:rFonts w:ascii="Times New Roman" w:hAnsi="Times New Roman" w:cs="Times New Roman"/>
        </w:rPr>
        <w:t>a</w:t>
      </w:r>
      <w:r>
        <w:rPr>
          <w:rFonts w:ascii="Times New Roman" w:hAnsi="Times New Roman" w:cs="Times New Roman"/>
          <w:spacing w:val="40"/>
        </w:rPr>
        <w:t xml:space="preserve"> </w:t>
      </w:r>
      <w:ins w:id="92" w:author="Bernard Hallet" w:date="2013-12-15T13:25:00Z">
        <w:r w:rsidR="000265D7">
          <w:rPr>
            <w:rFonts w:ascii="Times New Roman" w:hAnsi="Times New Roman" w:cs="Times New Roman"/>
            <w:spacing w:val="40"/>
          </w:rPr>
          <w:t xml:space="preserve">nearly-uniform </w:t>
        </w:r>
      </w:ins>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one</w:t>
      </w:r>
      <w:r>
        <w:rPr>
          <w:rFonts w:ascii="Times New Roman" w:hAnsi="Times New Roman" w:cs="Times New Roman"/>
          <w:spacing w:val="40"/>
        </w:rPr>
        <w:t xml:space="preserve"> </w:t>
      </w:r>
      <w:r>
        <w:rPr>
          <w:rFonts w:ascii="Times New Roman" w:hAnsi="Times New Roman" w:cs="Times New Roman"/>
          <w:spacing w:val="1"/>
        </w:rPr>
        <w:t>la</w:t>
      </w:r>
      <w:r>
        <w:rPr>
          <w:rFonts w:ascii="Times New Roman" w:hAnsi="Times New Roman" w:cs="Times New Roman"/>
          <w:spacing w:val="-5"/>
        </w:rPr>
        <w:t>y</w:t>
      </w:r>
      <w:r>
        <w:rPr>
          <w:rFonts w:ascii="Times New Roman" w:hAnsi="Times New Roman" w:cs="Times New Roman"/>
          <w:spacing w:val="-1"/>
        </w:rPr>
        <w:t>e</w:t>
      </w:r>
      <w:r>
        <w:rPr>
          <w:rFonts w:ascii="Times New Roman" w:hAnsi="Times New Roman" w:cs="Times New Roman"/>
        </w:rPr>
        <w:t>r</w:t>
      </w:r>
    </w:p>
    <w:p w14:paraId="14F70CC3"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64B16011" w14:textId="6180FDB5"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68             </w:t>
      </w:r>
      <w:r>
        <w:rPr>
          <w:rFonts w:ascii="Times New Roman" w:hAnsi="Times New Roman" w:cs="Times New Roman"/>
          <w:spacing w:val="12"/>
        </w:rPr>
        <w:t xml:space="preserve"> </w:t>
      </w:r>
      <w:del w:id="93" w:author="Bernard Hallet" w:date="2013-12-15T13:25:00Z">
        <w:r w:rsidDel="000265D7">
          <w:rPr>
            <w:rFonts w:ascii="Times New Roman" w:hAnsi="Times New Roman" w:cs="Times New Roman"/>
            <w:spacing w:val="-1"/>
          </w:rPr>
          <w:delText>a</w:delText>
        </w:r>
        <w:r w:rsidDel="000265D7">
          <w:rPr>
            <w:rFonts w:ascii="Times New Roman" w:hAnsi="Times New Roman" w:cs="Times New Roman"/>
          </w:rPr>
          <w:delText>bove</w:delText>
        </w:r>
        <w:r w:rsidDel="000265D7">
          <w:rPr>
            <w:rFonts w:ascii="Times New Roman" w:hAnsi="Times New Roman" w:cs="Times New Roman"/>
            <w:spacing w:val="23"/>
          </w:rPr>
          <w:delText xml:space="preserve"> </w:delText>
        </w:r>
      </w:del>
      <w:ins w:id="94" w:author="Bernard Hallet" w:date="2013-12-15T13:25:00Z">
        <w:r w:rsidR="000265D7">
          <w:rPr>
            <w:rFonts w:ascii="Times New Roman" w:hAnsi="Times New Roman" w:cs="Times New Roman"/>
            <w:spacing w:val="-1"/>
          </w:rPr>
          <w:t>overlying</w:t>
        </w:r>
        <w:r w:rsidR="000265D7">
          <w:rPr>
            <w:rFonts w:ascii="Times New Roman" w:hAnsi="Times New Roman" w:cs="Times New Roman"/>
            <w:spacing w:val="23"/>
          </w:rPr>
          <w:t xml:space="preserve"> </w:t>
        </w:r>
      </w:ins>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2"/>
        </w:rPr>
        <w:t xml:space="preserve"> </w:t>
      </w:r>
      <w:r>
        <w:rPr>
          <w:rFonts w:ascii="Times New Roman" w:hAnsi="Times New Roman" w:cs="Times New Roman"/>
        </w:rPr>
        <w:t>so</w:t>
      </w:r>
      <w:r>
        <w:rPr>
          <w:rFonts w:ascii="Times New Roman" w:hAnsi="Times New Roman" w:cs="Times New Roman"/>
          <w:spacing w:val="1"/>
        </w:rPr>
        <w:t>il</w:t>
      </w:r>
      <w:r>
        <w:rPr>
          <w:rFonts w:ascii="Times New Roman" w:hAnsi="Times New Roman" w:cs="Times New Roman"/>
        </w:rPr>
        <w:t>.</w:t>
      </w:r>
      <w:r>
        <w:rPr>
          <w:rFonts w:ascii="Times New Roman" w:hAnsi="Times New Roman" w:cs="Times New Roman"/>
          <w:spacing w:val="24"/>
        </w:rPr>
        <w:t xml:space="preserve"> </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spacing w:val="-1"/>
        </w:rPr>
        <w:t>r</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w:t>
      </w:r>
      <w:r>
        <w:rPr>
          <w:rFonts w:ascii="Times New Roman" w:hAnsi="Times New Roman" w:cs="Times New Roman"/>
          <w:spacing w:val="22"/>
        </w:rPr>
        <w:t xml:space="preserve"> </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rPr>
        <w:t>ne</w:t>
      </w:r>
      <w:r>
        <w:rPr>
          <w:rFonts w:ascii="Times New Roman" w:hAnsi="Times New Roman" w:cs="Times New Roman"/>
          <w:spacing w:val="23"/>
        </w:rPr>
        <w:t xml:space="preserve"> </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er</w:t>
      </w:r>
      <w:r>
        <w:rPr>
          <w:rFonts w:ascii="Times New Roman" w:hAnsi="Times New Roman" w:cs="Times New Roman"/>
          <w:spacing w:val="3"/>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4"/>
        </w:rPr>
        <w:t xml:space="preserve"> </w:t>
      </w:r>
      <w:r>
        <w:rPr>
          <w:rFonts w:ascii="Times New Roman" w:hAnsi="Times New Roman" w:cs="Times New Roman"/>
          <w:spacing w:val="3"/>
        </w:rPr>
        <w:t>s</w:t>
      </w:r>
      <w:r>
        <w:rPr>
          <w:rFonts w:ascii="Times New Roman" w:hAnsi="Times New Roman" w:cs="Times New Roman"/>
          <w:spacing w:val="1"/>
        </w:rPr>
        <w:t>t</w:t>
      </w:r>
      <w:r>
        <w:rPr>
          <w:rFonts w:ascii="Times New Roman" w:hAnsi="Times New Roman" w:cs="Times New Roman"/>
        </w:rPr>
        <w:t>on</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spacing w:val="2"/>
        </w:rPr>
        <w:t>r</w:t>
      </w:r>
      <w:r>
        <w:rPr>
          <w:rFonts w:ascii="Times New Roman" w:hAnsi="Times New Roman" w:cs="Times New Roman"/>
        </w:rPr>
        <w:t>e</w:t>
      </w:r>
      <w:r>
        <w:rPr>
          <w:rFonts w:ascii="Times New Roman" w:hAnsi="Times New Roman" w:cs="Times New Roman"/>
          <w:spacing w:val="21"/>
        </w:rPr>
        <w:t xml:space="preserve"> </w:t>
      </w:r>
      <w:r>
        <w:rPr>
          <w:rFonts w:ascii="Times New Roman" w:hAnsi="Times New Roman" w:cs="Times New Roman"/>
          <w:spacing w:val="1"/>
        </w:rPr>
        <w:t>t</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rPr>
        <w:t>nspo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2"/>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26"/>
        </w:rPr>
        <w:t xml:space="preserve"> </w:t>
      </w:r>
      <w:r>
        <w:rPr>
          <w:rFonts w:ascii="Times New Roman" w:hAnsi="Times New Roman" w:cs="Times New Roman"/>
        </w:rPr>
        <w:t>oppos</w:t>
      </w:r>
      <w:r>
        <w:rPr>
          <w:rFonts w:ascii="Times New Roman" w:hAnsi="Times New Roman" w:cs="Times New Roman"/>
          <w:spacing w:val="1"/>
        </w:rPr>
        <w:t>it</w:t>
      </w:r>
      <w:r>
        <w:rPr>
          <w:rFonts w:ascii="Times New Roman" w:hAnsi="Times New Roman" w:cs="Times New Roman"/>
        </w:rPr>
        <w:t>e</w:t>
      </w:r>
      <w:r>
        <w:rPr>
          <w:rFonts w:ascii="Times New Roman" w:hAnsi="Times New Roman" w:cs="Times New Roman"/>
          <w:spacing w:val="21"/>
        </w:rPr>
        <w:t xml:space="preserve"> </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spacing w:val="-1"/>
        </w:rPr>
        <w:t>rec</w:t>
      </w:r>
      <w:r>
        <w:rPr>
          <w:rFonts w:ascii="Times New Roman" w:hAnsi="Times New Roman" w:cs="Times New Roman"/>
          <w:spacing w:val="1"/>
        </w:rPr>
        <w:t>ti</w:t>
      </w:r>
      <w:r>
        <w:rPr>
          <w:rFonts w:ascii="Times New Roman" w:hAnsi="Times New Roman" w:cs="Times New Roman"/>
        </w:rPr>
        <w:t>ons</w:t>
      </w:r>
    </w:p>
    <w:p w14:paraId="03BF541B"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5E0A40CF"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69             </w:t>
      </w:r>
      <w:r>
        <w:rPr>
          <w:rFonts w:ascii="Times New Roman" w:hAnsi="Times New Roman" w:cs="Times New Roman"/>
          <w:spacing w:val="12"/>
        </w:rPr>
        <w:t xml:space="preserve"> </w:t>
      </w:r>
      <w:r>
        <w:rPr>
          <w:rFonts w:ascii="Times New Roman" w:hAnsi="Times New Roman" w:cs="Times New Roman"/>
        </w:rPr>
        <w:t>no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7"/>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6"/>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25"/>
        </w:rPr>
        <w:t xml:space="preserve"> </w:t>
      </w:r>
      <w:r>
        <w:rPr>
          <w:rFonts w:ascii="Times New Roman" w:hAnsi="Times New Roman" w:cs="Times New Roman"/>
          <w:spacing w:val="-1"/>
        </w:rPr>
        <w:t>f</w:t>
      </w:r>
      <w:r>
        <w:rPr>
          <w:rFonts w:ascii="Times New Roman" w:hAnsi="Times New Roman" w:cs="Times New Roman"/>
          <w:spacing w:val="2"/>
        </w:rPr>
        <w:t>r</w:t>
      </w:r>
      <w:r>
        <w:rPr>
          <w:rFonts w:ascii="Times New Roman" w:hAnsi="Times New Roman" w:cs="Times New Roman"/>
          <w:spacing w:val="-1"/>
        </w:rPr>
        <w:t>ee</w:t>
      </w:r>
      <w:r>
        <w:rPr>
          <w:rFonts w:ascii="Times New Roman" w:hAnsi="Times New Roman" w:cs="Times New Roman"/>
          <w:spacing w:val="1"/>
        </w:rPr>
        <w:t>zi</w:t>
      </w:r>
      <w:r>
        <w:rPr>
          <w:rFonts w:ascii="Times New Roman" w:hAnsi="Times New Roman" w:cs="Times New Roman"/>
        </w:rPr>
        <w:t>ng</w:t>
      </w:r>
      <w:r>
        <w:rPr>
          <w:rFonts w:ascii="Times New Roman" w:hAnsi="Times New Roman" w:cs="Times New Roman"/>
          <w:spacing w:val="26"/>
        </w:rPr>
        <w:t xml:space="preserve"> </w:t>
      </w:r>
      <w:r>
        <w:rPr>
          <w:rFonts w:ascii="Times New Roman" w:hAnsi="Times New Roman" w:cs="Times New Roman"/>
          <w:spacing w:val="-1"/>
        </w:rPr>
        <w:t>f</w:t>
      </w:r>
      <w:r>
        <w:rPr>
          <w:rFonts w:ascii="Times New Roman" w:hAnsi="Times New Roman" w:cs="Times New Roman"/>
          <w:spacing w:val="2"/>
        </w:rPr>
        <w:t>r</w:t>
      </w:r>
      <w:r>
        <w:rPr>
          <w:rFonts w:ascii="Times New Roman" w:hAnsi="Times New Roman" w:cs="Times New Roman"/>
        </w:rPr>
        <w:t>ont</w:t>
      </w:r>
      <w:r>
        <w:rPr>
          <w:rFonts w:ascii="Times New Roman" w:hAnsi="Times New Roman" w:cs="Times New Roman"/>
          <w:spacing w:val="27"/>
        </w:rPr>
        <w:t xml:space="preserve"> </w:t>
      </w:r>
      <w:r>
        <w:rPr>
          <w:rFonts w:ascii="Times New Roman" w:hAnsi="Times New Roman" w:cs="Times New Roman"/>
        </w:rPr>
        <w:t>du</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24"/>
        </w:rPr>
        <w:t xml:space="preserve"> </w:t>
      </w:r>
      <w:r>
        <w:rPr>
          <w:rFonts w:ascii="Times New Roman" w:hAnsi="Times New Roman" w:cs="Times New Roman"/>
          <w:spacing w:val="2"/>
        </w:rPr>
        <w:t>f</w:t>
      </w:r>
      <w:r>
        <w:rPr>
          <w:rFonts w:ascii="Times New Roman" w:hAnsi="Times New Roman" w:cs="Times New Roman"/>
          <w:spacing w:val="-1"/>
        </w:rPr>
        <w:t>r</w:t>
      </w:r>
      <w:r>
        <w:rPr>
          <w:rFonts w:ascii="Times New Roman" w:hAnsi="Times New Roman" w:cs="Times New Roman"/>
          <w:spacing w:val="1"/>
        </w:rPr>
        <w:t>e</w:t>
      </w:r>
      <w:r>
        <w:rPr>
          <w:rFonts w:ascii="Times New Roman" w:hAnsi="Times New Roman" w:cs="Times New Roman"/>
          <w:spacing w:val="-1"/>
        </w:rPr>
        <w:t>e</w:t>
      </w:r>
      <w:r>
        <w:rPr>
          <w:rFonts w:ascii="Times New Roman" w:hAnsi="Times New Roman" w:cs="Times New Roman"/>
          <w:spacing w:val="1"/>
        </w:rPr>
        <w:t>z</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w</w:t>
      </w:r>
      <w:r>
        <w:rPr>
          <w:rFonts w:ascii="Times New Roman" w:hAnsi="Times New Roman" w:cs="Times New Roman"/>
          <w:spacing w:val="28"/>
        </w:rPr>
        <w:t xml:space="preserve"> </w:t>
      </w:r>
      <w:r>
        <w:rPr>
          <w:rFonts w:ascii="Times New Roman" w:hAnsi="Times New Roman" w:cs="Times New Roman"/>
          <w:spacing w:val="1"/>
        </w:rPr>
        <w:t>c</w:t>
      </w:r>
      <w:r>
        <w:rPr>
          <w:rFonts w:ascii="Times New Roman" w:hAnsi="Times New Roman" w:cs="Times New Roman"/>
          <w:spacing w:val="-5"/>
        </w:rPr>
        <w:t>y</w:t>
      </w:r>
      <w:r>
        <w:rPr>
          <w:rFonts w:ascii="Times New Roman" w:hAnsi="Times New Roman" w:cs="Times New Roman"/>
          <w:spacing w:val="1"/>
        </w:rPr>
        <w:t>c</w:t>
      </w:r>
      <w:r>
        <w:rPr>
          <w:rFonts w:ascii="Times New Roman" w:hAnsi="Times New Roman" w:cs="Times New Roman"/>
          <w:spacing w:val="3"/>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6"/>
        </w:rPr>
        <w:t xml:space="preserve"> </w:t>
      </w:r>
      <w:r>
        <w:rPr>
          <w:rFonts w:ascii="Times New Roman" w:hAnsi="Times New Roman" w:cs="Times New Roman"/>
          <w:spacing w:val="-1"/>
        </w:rPr>
        <w:t>w</w:t>
      </w:r>
      <w:r>
        <w:rPr>
          <w:rFonts w:ascii="Times New Roman" w:hAnsi="Times New Roman" w:cs="Times New Roman"/>
          <w:spacing w:val="1"/>
        </w:rPr>
        <w:t>it</w:t>
      </w:r>
      <w:r>
        <w:rPr>
          <w:rFonts w:ascii="Times New Roman" w:hAnsi="Times New Roman" w:cs="Times New Roman"/>
        </w:rPr>
        <w:t>h</w:t>
      </w:r>
      <w:r>
        <w:rPr>
          <w:rFonts w:ascii="Times New Roman" w:hAnsi="Times New Roman" w:cs="Times New Roman"/>
          <w:spacing w:val="26"/>
        </w:rPr>
        <w:t xml:space="preserve"> </w:t>
      </w:r>
      <w:r>
        <w:rPr>
          <w:rFonts w:ascii="Times New Roman" w:hAnsi="Times New Roman" w:cs="Times New Roman"/>
        </w:rPr>
        <w:t>a</w:t>
      </w:r>
      <w:r>
        <w:rPr>
          <w:rFonts w:ascii="Times New Roman" w:hAnsi="Times New Roman" w:cs="Times New Roman"/>
          <w:spacing w:val="25"/>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1"/>
        </w:rPr>
        <w:t>te</w:t>
      </w:r>
      <w:r>
        <w:rPr>
          <w:rFonts w:ascii="Times New Roman" w:hAnsi="Times New Roman" w:cs="Times New Roman"/>
          <w:spacing w:val="-1"/>
        </w:rPr>
        <w:t>ra</w:t>
      </w:r>
      <w:r>
        <w:rPr>
          <w:rFonts w:ascii="Times New Roman" w:hAnsi="Times New Roman" w:cs="Times New Roman"/>
        </w:rPr>
        <w:t>l</w:t>
      </w:r>
      <w:r>
        <w:rPr>
          <w:rFonts w:ascii="Times New Roman" w:hAnsi="Times New Roman" w:cs="Times New Roman"/>
          <w:spacing w:val="27"/>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3"/>
        </w:rPr>
        <w:t>m</w:t>
      </w:r>
      <w:r>
        <w:rPr>
          <w:rFonts w:ascii="Times New Roman" w:hAnsi="Times New Roman" w:cs="Times New Roman"/>
        </w:rPr>
        <w:t>pon</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27"/>
        </w:rPr>
        <w:t xml:space="preserve"> </w:t>
      </w:r>
      <w:r>
        <w:rPr>
          <w:rFonts w:ascii="Times New Roman" w:hAnsi="Times New Roman" w:cs="Times New Roman"/>
        </w:rPr>
        <w:t>due</w:t>
      </w:r>
      <w:r>
        <w:rPr>
          <w:rFonts w:ascii="Times New Roman" w:hAnsi="Times New Roman" w:cs="Times New Roman"/>
          <w:spacing w:val="25"/>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6"/>
        </w:rPr>
        <w:t xml:space="preserve"> </w:t>
      </w:r>
      <w:r>
        <w:rPr>
          <w:rFonts w:ascii="Times New Roman" w:hAnsi="Times New Roman" w:cs="Times New Roman"/>
          <w:spacing w:val="1"/>
        </w:rPr>
        <w:t>t</w:t>
      </w:r>
      <w:r>
        <w:rPr>
          <w:rFonts w:ascii="Times New Roman" w:hAnsi="Times New Roman" w:cs="Times New Roman"/>
        </w:rPr>
        <w:t>he</w:t>
      </w:r>
    </w:p>
    <w:p w14:paraId="4A653D75"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28F39FCD" w14:textId="77228391" w:rsidR="00946758" w:rsidRPr="008A2CCD" w:rsidRDefault="00946758" w:rsidP="00946758">
      <w:pPr>
        <w:widowControl w:val="0"/>
        <w:autoSpaceDE w:val="0"/>
        <w:autoSpaceDN w:val="0"/>
        <w:adjustRightInd w:val="0"/>
        <w:ind w:left="106" w:right="-20"/>
        <w:rPr>
          <w:rFonts w:ascii="Times New Roman" w:hAnsi="Times New Roman" w:cs="Times New Roman"/>
          <w:highlight w:val="yellow"/>
          <w:rPrChange w:id="95" w:author="Bernard Hallet" w:date="2013-12-15T13:29:00Z">
            <w:rPr>
              <w:rFonts w:ascii="Times New Roman" w:hAnsi="Times New Roman" w:cs="Times New Roman"/>
            </w:rPr>
          </w:rPrChange>
        </w:rPr>
      </w:pPr>
      <w:r>
        <w:rPr>
          <w:rFonts w:ascii="Times New Roman" w:hAnsi="Times New Roman" w:cs="Times New Roman"/>
        </w:rPr>
        <w:t xml:space="preserve">70             </w:t>
      </w:r>
      <w:r>
        <w:rPr>
          <w:rFonts w:ascii="Times New Roman" w:hAnsi="Times New Roman" w:cs="Times New Roman"/>
          <w:spacing w:val="12"/>
        </w:rPr>
        <w:t xml:space="preserve"> </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spacing w:val="-1"/>
        </w:rPr>
        <w:t>ffere</w:t>
      </w:r>
      <w:r>
        <w:rPr>
          <w:rFonts w:ascii="Times New Roman" w:hAnsi="Times New Roman" w:cs="Times New Roman"/>
        </w:rPr>
        <w:t>n</w:t>
      </w:r>
      <w:r>
        <w:rPr>
          <w:rFonts w:ascii="Times New Roman" w:hAnsi="Times New Roman" w:cs="Times New Roman"/>
          <w:spacing w:val="1"/>
        </w:rPr>
        <w:t>ti</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17"/>
        </w:rPr>
        <w:t xml:space="preserve"> </w:t>
      </w:r>
      <w:r>
        <w:rPr>
          <w:rFonts w:ascii="Times New Roman" w:hAnsi="Times New Roman" w:cs="Times New Roman"/>
          <w:spacing w:val="-1"/>
        </w:rPr>
        <w:t>f</w:t>
      </w:r>
      <w:r>
        <w:rPr>
          <w:rFonts w:ascii="Times New Roman" w:hAnsi="Times New Roman" w:cs="Times New Roman"/>
          <w:spacing w:val="2"/>
        </w:rPr>
        <w:t>r</w:t>
      </w:r>
      <w:r>
        <w:rPr>
          <w:rFonts w:ascii="Times New Roman" w:hAnsi="Times New Roman" w:cs="Times New Roman"/>
          <w:spacing w:val="-1"/>
        </w:rPr>
        <w:t>ee</w:t>
      </w:r>
      <w:r>
        <w:rPr>
          <w:rFonts w:ascii="Times New Roman" w:hAnsi="Times New Roman" w:cs="Times New Roman"/>
          <w:spacing w:val="2"/>
        </w:rPr>
        <w:t>z</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 xml:space="preserve">w. </w:t>
      </w:r>
      <w:r>
        <w:rPr>
          <w:rFonts w:ascii="Times New Roman" w:hAnsi="Times New Roman" w:cs="Times New Roman"/>
          <w:spacing w:val="17"/>
        </w:rPr>
        <w:t xml:space="preserve"> </w:t>
      </w:r>
      <w:r w:rsidRPr="008A2CCD">
        <w:rPr>
          <w:rFonts w:ascii="Times New Roman" w:hAnsi="Times New Roman" w:cs="Times New Roman"/>
          <w:spacing w:val="1"/>
          <w:highlight w:val="yellow"/>
          <w:rPrChange w:id="96" w:author="Bernard Hallet" w:date="2013-12-15T13:29:00Z">
            <w:rPr>
              <w:rFonts w:ascii="Times New Roman" w:hAnsi="Times New Roman" w:cs="Times New Roman"/>
              <w:spacing w:val="1"/>
            </w:rPr>
          </w:rPrChange>
        </w:rPr>
        <w:t>S</w:t>
      </w:r>
      <w:r w:rsidRPr="008A2CCD">
        <w:rPr>
          <w:rFonts w:ascii="Times New Roman" w:hAnsi="Times New Roman" w:cs="Times New Roman"/>
          <w:spacing w:val="-1"/>
          <w:highlight w:val="yellow"/>
          <w:rPrChange w:id="97" w:author="Bernard Hallet" w:date="2013-12-15T13:29:00Z">
            <w:rPr>
              <w:rFonts w:ascii="Times New Roman" w:hAnsi="Times New Roman" w:cs="Times New Roman"/>
              <w:spacing w:val="-1"/>
            </w:rPr>
          </w:rPrChange>
        </w:rPr>
        <w:t>ec</w:t>
      </w:r>
      <w:r w:rsidRPr="008A2CCD">
        <w:rPr>
          <w:rFonts w:ascii="Times New Roman" w:hAnsi="Times New Roman" w:cs="Times New Roman"/>
          <w:highlight w:val="yellow"/>
          <w:rPrChange w:id="98" w:author="Bernard Hallet" w:date="2013-12-15T13:29:00Z">
            <w:rPr>
              <w:rFonts w:ascii="Times New Roman" w:hAnsi="Times New Roman" w:cs="Times New Roman"/>
            </w:rPr>
          </w:rPrChange>
        </w:rPr>
        <w:t xml:space="preserve">ond, </w:t>
      </w:r>
      <w:r w:rsidRPr="008A2CCD">
        <w:rPr>
          <w:rFonts w:ascii="Times New Roman" w:hAnsi="Times New Roman" w:cs="Times New Roman"/>
          <w:spacing w:val="14"/>
          <w:highlight w:val="yellow"/>
          <w:rPrChange w:id="99" w:author="Bernard Hallet" w:date="2013-12-15T13:29:00Z">
            <w:rPr>
              <w:rFonts w:ascii="Times New Roman" w:hAnsi="Times New Roman" w:cs="Times New Roman"/>
              <w:spacing w:val="14"/>
            </w:rPr>
          </w:rPrChange>
        </w:rPr>
        <w:t xml:space="preserve"> </w:t>
      </w:r>
      <w:r w:rsidRPr="008A2CCD">
        <w:rPr>
          <w:rFonts w:ascii="Times New Roman" w:hAnsi="Times New Roman" w:cs="Times New Roman"/>
          <w:spacing w:val="-1"/>
          <w:highlight w:val="yellow"/>
          <w:rPrChange w:id="100" w:author="Bernard Hallet" w:date="2013-12-15T13:29:00Z">
            <w:rPr>
              <w:rFonts w:ascii="Times New Roman" w:hAnsi="Times New Roman" w:cs="Times New Roman"/>
              <w:spacing w:val="-1"/>
            </w:rPr>
          </w:rPrChange>
        </w:rPr>
        <w:t>a</w:t>
      </w:r>
      <w:r w:rsidRPr="008A2CCD">
        <w:rPr>
          <w:rFonts w:ascii="Times New Roman" w:hAnsi="Times New Roman" w:cs="Times New Roman"/>
          <w:highlight w:val="yellow"/>
          <w:rPrChange w:id="101" w:author="Bernard Hallet" w:date="2013-12-15T13:29:00Z">
            <w:rPr>
              <w:rFonts w:ascii="Times New Roman" w:hAnsi="Times New Roman" w:cs="Times New Roman"/>
            </w:rPr>
          </w:rPrChange>
        </w:rPr>
        <w:t xml:space="preserve">s </w:t>
      </w:r>
      <w:r w:rsidRPr="008A2CCD">
        <w:rPr>
          <w:rFonts w:ascii="Times New Roman" w:hAnsi="Times New Roman" w:cs="Times New Roman"/>
          <w:spacing w:val="17"/>
          <w:highlight w:val="yellow"/>
          <w:rPrChange w:id="102" w:author="Bernard Hallet" w:date="2013-12-15T13:29:00Z">
            <w:rPr>
              <w:rFonts w:ascii="Times New Roman" w:hAnsi="Times New Roman" w:cs="Times New Roman"/>
              <w:spacing w:val="17"/>
            </w:rPr>
          </w:rPrChange>
        </w:rPr>
        <w:t xml:space="preserve"> </w:t>
      </w:r>
      <w:r w:rsidRPr="008A2CCD">
        <w:rPr>
          <w:rFonts w:ascii="Times New Roman" w:hAnsi="Times New Roman" w:cs="Times New Roman"/>
          <w:highlight w:val="yellow"/>
          <w:rPrChange w:id="103" w:author="Bernard Hallet" w:date="2013-12-15T13:29:00Z">
            <w:rPr>
              <w:rFonts w:ascii="Times New Roman" w:hAnsi="Times New Roman" w:cs="Times New Roman"/>
            </w:rPr>
          </w:rPrChange>
        </w:rPr>
        <w:t>s</w:t>
      </w:r>
      <w:r w:rsidRPr="008A2CCD">
        <w:rPr>
          <w:rFonts w:ascii="Times New Roman" w:hAnsi="Times New Roman" w:cs="Times New Roman"/>
          <w:spacing w:val="1"/>
          <w:highlight w:val="yellow"/>
          <w:rPrChange w:id="104" w:author="Bernard Hallet" w:date="2013-12-15T13:29:00Z">
            <w:rPr>
              <w:rFonts w:ascii="Times New Roman" w:hAnsi="Times New Roman" w:cs="Times New Roman"/>
              <w:spacing w:val="1"/>
            </w:rPr>
          </w:rPrChange>
        </w:rPr>
        <w:t>t</w:t>
      </w:r>
      <w:r w:rsidRPr="008A2CCD">
        <w:rPr>
          <w:rFonts w:ascii="Times New Roman" w:hAnsi="Times New Roman" w:cs="Times New Roman"/>
          <w:highlight w:val="yellow"/>
          <w:rPrChange w:id="105" w:author="Bernard Hallet" w:date="2013-12-15T13:29:00Z">
            <w:rPr>
              <w:rFonts w:ascii="Times New Roman" w:hAnsi="Times New Roman" w:cs="Times New Roman"/>
            </w:rPr>
          </w:rPrChange>
        </w:rPr>
        <w:t>on</w:t>
      </w:r>
      <w:r w:rsidRPr="008A2CCD">
        <w:rPr>
          <w:rFonts w:ascii="Times New Roman" w:hAnsi="Times New Roman" w:cs="Times New Roman"/>
          <w:spacing w:val="-1"/>
          <w:highlight w:val="yellow"/>
          <w:rPrChange w:id="106" w:author="Bernard Hallet" w:date="2013-12-15T13:29:00Z">
            <w:rPr>
              <w:rFonts w:ascii="Times New Roman" w:hAnsi="Times New Roman" w:cs="Times New Roman"/>
              <w:spacing w:val="-1"/>
            </w:rPr>
          </w:rPrChange>
        </w:rPr>
        <w:t>e</w:t>
      </w:r>
      <w:r w:rsidRPr="008A2CCD">
        <w:rPr>
          <w:rFonts w:ascii="Times New Roman" w:hAnsi="Times New Roman" w:cs="Times New Roman"/>
          <w:highlight w:val="yellow"/>
          <w:rPrChange w:id="107" w:author="Bernard Hallet" w:date="2013-12-15T13:29:00Z">
            <w:rPr>
              <w:rFonts w:ascii="Times New Roman" w:hAnsi="Times New Roman" w:cs="Times New Roman"/>
            </w:rPr>
          </w:rPrChange>
        </w:rPr>
        <w:t xml:space="preserve">s </w:t>
      </w:r>
      <w:del w:id="108" w:author="Bernard Hallet" w:date="2013-12-15T13:26:00Z">
        <w:r w:rsidRPr="008A2CCD" w:rsidDel="000265D7">
          <w:rPr>
            <w:rFonts w:ascii="Times New Roman" w:hAnsi="Times New Roman" w:cs="Times New Roman"/>
            <w:spacing w:val="15"/>
            <w:highlight w:val="yellow"/>
            <w:rPrChange w:id="109" w:author="Bernard Hallet" w:date="2013-12-15T13:29:00Z">
              <w:rPr>
                <w:rFonts w:ascii="Times New Roman" w:hAnsi="Times New Roman" w:cs="Times New Roman"/>
                <w:spacing w:val="15"/>
              </w:rPr>
            </w:rPrChange>
          </w:rPr>
          <w:delText xml:space="preserve"> </w:delText>
        </w:r>
        <w:r w:rsidRPr="008A2CCD" w:rsidDel="000265D7">
          <w:rPr>
            <w:rFonts w:ascii="Times New Roman" w:hAnsi="Times New Roman" w:cs="Times New Roman"/>
            <w:spacing w:val="1"/>
            <w:highlight w:val="yellow"/>
            <w:rPrChange w:id="110" w:author="Bernard Hallet" w:date="2013-12-15T13:29:00Z">
              <w:rPr>
                <w:rFonts w:ascii="Times New Roman" w:hAnsi="Times New Roman" w:cs="Times New Roman"/>
                <w:spacing w:val="1"/>
              </w:rPr>
            </w:rPrChange>
          </w:rPr>
          <w:delText>t</w:delText>
        </w:r>
        <w:r w:rsidRPr="008A2CCD" w:rsidDel="000265D7">
          <w:rPr>
            <w:rFonts w:ascii="Times New Roman" w:hAnsi="Times New Roman" w:cs="Times New Roman"/>
            <w:highlight w:val="yellow"/>
            <w:rPrChange w:id="111" w:author="Bernard Hallet" w:date="2013-12-15T13:29:00Z">
              <w:rPr>
                <w:rFonts w:ascii="Times New Roman" w:hAnsi="Times New Roman" w:cs="Times New Roman"/>
              </w:rPr>
            </w:rPrChange>
          </w:rPr>
          <w:delText>h</w:delText>
        </w:r>
        <w:r w:rsidRPr="008A2CCD" w:rsidDel="000265D7">
          <w:rPr>
            <w:rFonts w:ascii="Times New Roman" w:hAnsi="Times New Roman" w:cs="Times New Roman"/>
            <w:spacing w:val="2"/>
            <w:highlight w:val="yellow"/>
            <w:rPrChange w:id="112" w:author="Bernard Hallet" w:date="2013-12-15T13:29:00Z">
              <w:rPr>
                <w:rFonts w:ascii="Times New Roman" w:hAnsi="Times New Roman" w:cs="Times New Roman"/>
                <w:spacing w:val="2"/>
              </w:rPr>
            </w:rPrChange>
          </w:rPr>
          <w:delText>r</w:delText>
        </w:r>
        <w:r w:rsidRPr="008A2CCD" w:rsidDel="000265D7">
          <w:rPr>
            <w:rFonts w:ascii="Times New Roman" w:hAnsi="Times New Roman" w:cs="Times New Roman"/>
            <w:highlight w:val="yellow"/>
            <w:rPrChange w:id="113" w:author="Bernard Hallet" w:date="2013-12-15T13:29:00Z">
              <w:rPr>
                <w:rFonts w:ascii="Times New Roman" w:hAnsi="Times New Roman" w:cs="Times New Roman"/>
              </w:rPr>
            </w:rPrChange>
          </w:rPr>
          <w:delText>ou</w:delText>
        </w:r>
        <w:r w:rsidRPr="008A2CCD" w:rsidDel="000265D7">
          <w:rPr>
            <w:rFonts w:ascii="Times New Roman" w:hAnsi="Times New Roman" w:cs="Times New Roman"/>
            <w:spacing w:val="-2"/>
            <w:highlight w:val="yellow"/>
            <w:rPrChange w:id="114" w:author="Bernard Hallet" w:date="2013-12-15T13:29:00Z">
              <w:rPr>
                <w:rFonts w:ascii="Times New Roman" w:hAnsi="Times New Roman" w:cs="Times New Roman"/>
                <w:spacing w:val="-2"/>
              </w:rPr>
            </w:rPrChange>
          </w:rPr>
          <w:delText>g</w:delText>
        </w:r>
        <w:r w:rsidRPr="008A2CCD" w:rsidDel="000265D7">
          <w:rPr>
            <w:rFonts w:ascii="Times New Roman" w:hAnsi="Times New Roman" w:cs="Times New Roman"/>
            <w:highlight w:val="yellow"/>
            <w:rPrChange w:id="115" w:author="Bernard Hallet" w:date="2013-12-15T13:29:00Z">
              <w:rPr>
                <w:rFonts w:ascii="Times New Roman" w:hAnsi="Times New Roman" w:cs="Times New Roman"/>
              </w:rPr>
            </w:rPrChange>
          </w:rPr>
          <w:delText xml:space="preserve">h </w:delText>
        </w:r>
        <w:r w:rsidRPr="008A2CCD" w:rsidDel="000265D7">
          <w:rPr>
            <w:rFonts w:ascii="Times New Roman" w:hAnsi="Times New Roman" w:cs="Times New Roman"/>
            <w:spacing w:val="14"/>
            <w:highlight w:val="yellow"/>
            <w:rPrChange w:id="116" w:author="Bernard Hallet" w:date="2013-12-15T13:29:00Z">
              <w:rPr>
                <w:rFonts w:ascii="Times New Roman" w:hAnsi="Times New Roman" w:cs="Times New Roman"/>
                <w:spacing w:val="14"/>
              </w:rPr>
            </w:rPrChange>
          </w:rPr>
          <w:delText xml:space="preserve"> </w:delText>
        </w:r>
        <w:r w:rsidRPr="008A2CCD" w:rsidDel="000265D7">
          <w:rPr>
            <w:rFonts w:ascii="Times New Roman" w:hAnsi="Times New Roman" w:cs="Times New Roman"/>
            <w:spacing w:val="1"/>
            <w:highlight w:val="yellow"/>
            <w:rPrChange w:id="117" w:author="Bernard Hallet" w:date="2013-12-15T13:29:00Z">
              <w:rPr>
                <w:rFonts w:ascii="Times New Roman" w:hAnsi="Times New Roman" w:cs="Times New Roman"/>
                <w:spacing w:val="1"/>
              </w:rPr>
            </w:rPrChange>
          </w:rPr>
          <w:delText>tim</w:delText>
        </w:r>
        <w:r w:rsidRPr="008A2CCD" w:rsidDel="000265D7">
          <w:rPr>
            <w:rFonts w:ascii="Times New Roman" w:hAnsi="Times New Roman" w:cs="Times New Roman"/>
            <w:highlight w:val="yellow"/>
            <w:rPrChange w:id="118" w:author="Bernard Hallet" w:date="2013-12-15T13:29:00Z">
              <w:rPr>
                <w:rFonts w:ascii="Times New Roman" w:hAnsi="Times New Roman" w:cs="Times New Roman"/>
              </w:rPr>
            </w:rPrChange>
          </w:rPr>
          <w:delText xml:space="preserve">e </w:delText>
        </w:r>
        <w:r w:rsidRPr="008A2CCD" w:rsidDel="000265D7">
          <w:rPr>
            <w:rFonts w:ascii="Times New Roman" w:hAnsi="Times New Roman" w:cs="Times New Roman"/>
            <w:spacing w:val="16"/>
            <w:highlight w:val="yellow"/>
            <w:rPrChange w:id="119" w:author="Bernard Hallet" w:date="2013-12-15T13:29:00Z">
              <w:rPr>
                <w:rFonts w:ascii="Times New Roman" w:hAnsi="Times New Roman" w:cs="Times New Roman"/>
                <w:spacing w:val="16"/>
              </w:rPr>
            </w:rPrChange>
          </w:rPr>
          <w:delText xml:space="preserve"> </w:delText>
        </w:r>
      </w:del>
      <w:r w:rsidRPr="008A2CCD">
        <w:rPr>
          <w:rFonts w:ascii="Times New Roman" w:hAnsi="Times New Roman" w:cs="Times New Roman"/>
          <w:spacing w:val="-1"/>
          <w:highlight w:val="yellow"/>
          <w:rPrChange w:id="120" w:author="Bernard Hallet" w:date="2013-12-15T13:29:00Z">
            <w:rPr>
              <w:rFonts w:ascii="Times New Roman" w:hAnsi="Times New Roman" w:cs="Times New Roman"/>
              <w:spacing w:val="-1"/>
            </w:rPr>
          </w:rPrChange>
        </w:rPr>
        <w:t>ar</w:t>
      </w:r>
      <w:r w:rsidRPr="008A2CCD">
        <w:rPr>
          <w:rFonts w:ascii="Times New Roman" w:hAnsi="Times New Roman" w:cs="Times New Roman"/>
          <w:highlight w:val="yellow"/>
          <w:rPrChange w:id="121" w:author="Bernard Hallet" w:date="2013-12-15T13:29:00Z">
            <w:rPr>
              <w:rFonts w:ascii="Times New Roman" w:hAnsi="Times New Roman" w:cs="Times New Roman"/>
            </w:rPr>
          </w:rPrChange>
        </w:rPr>
        <w:t xml:space="preserve">e </w:t>
      </w:r>
      <w:r w:rsidRPr="008A2CCD">
        <w:rPr>
          <w:rFonts w:ascii="Times New Roman" w:hAnsi="Times New Roman" w:cs="Times New Roman"/>
          <w:spacing w:val="16"/>
          <w:highlight w:val="yellow"/>
          <w:rPrChange w:id="122" w:author="Bernard Hallet" w:date="2013-12-15T13:29:00Z">
            <w:rPr>
              <w:rFonts w:ascii="Times New Roman" w:hAnsi="Times New Roman" w:cs="Times New Roman"/>
              <w:spacing w:val="16"/>
            </w:rPr>
          </w:rPrChange>
        </w:rPr>
        <w:t xml:space="preserve"> </w:t>
      </w:r>
      <w:r w:rsidRPr="008A2CCD">
        <w:rPr>
          <w:rFonts w:ascii="Times New Roman" w:hAnsi="Times New Roman" w:cs="Times New Roman"/>
          <w:spacing w:val="1"/>
          <w:highlight w:val="yellow"/>
          <w:rPrChange w:id="123" w:author="Bernard Hallet" w:date="2013-12-15T13:29:00Z">
            <w:rPr>
              <w:rFonts w:ascii="Times New Roman" w:hAnsi="Times New Roman" w:cs="Times New Roman"/>
              <w:spacing w:val="1"/>
            </w:rPr>
          </w:rPrChange>
        </w:rPr>
        <w:t>t</w:t>
      </w:r>
      <w:r w:rsidRPr="008A2CCD">
        <w:rPr>
          <w:rFonts w:ascii="Times New Roman" w:hAnsi="Times New Roman" w:cs="Times New Roman"/>
          <w:highlight w:val="yellow"/>
          <w:rPrChange w:id="124" w:author="Bernard Hallet" w:date="2013-12-15T13:29:00Z">
            <w:rPr>
              <w:rFonts w:ascii="Times New Roman" w:hAnsi="Times New Roman" w:cs="Times New Roman"/>
            </w:rPr>
          </w:rPrChange>
        </w:rPr>
        <w:t xml:space="preserve">hus </w:t>
      </w:r>
      <w:r w:rsidRPr="008A2CCD">
        <w:rPr>
          <w:rFonts w:ascii="Times New Roman" w:hAnsi="Times New Roman" w:cs="Times New Roman"/>
          <w:spacing w:val="15"/>
          <w:highlight w:val="yellow"/>
          <w:rPrChange w:id="125" w:author="Bernard Hallet" w:date="2013-12-15T13:29:00Z">
            <w:rPr>
              <w:rFonts w:ascii="Times New Roman" w:hAnsi="Times New Roman" w:cs="Times New Roman"/>
              <w:spacing w:val="15"/>
            </w:rPr>
          </w:rPrChange>
        </w:rPr>
        <w:t xml:space="preserve"> </w:t>
      </w:r>
      <w:r w:rsidRPr="008A2CCD">
        <w:rPr>
          <w:rFonts w:ascii="Times New Roman" w:hAnsi="Times New Roman" w:cs="Times New Roman"/>
          <w:highlight w:val="yellow"/>
          <w:rPrChange w:id="126" w:author="Bernard Hallet" w:date="2013-12-15T13:29:00Z">
            <w:rPr>
              <w:rFonts w:ascii="Times New Roman" w:hAnsi="Times New Roman" w:cs="Times New Roman"/>
            </w:rPr>
          </w:rPrChange>
        </w:rPr>
        <w:t>so</w:t>
      </w:r>
      <w:r w:rsidRPr="008A2CCD">
        <w:rPr>
          <w:rFonts w:ascii="Times New Roman" w:hAnsi="Times New Roman" w:cs="Times New Roman"/>
          <w:spacing w:val="2"/>
          <w:highlight w:val="yellow"/>
          <w:rPrChange w:id="127" w:author="Bernard Hallet" w:date="2013-12-15T13:29:00Z">
            <w:rPr>
              <w:rFonts w:ascii="Times New Roman" w:hAnsi="Times New Roman" w:cs="Times New Roman"/>
              <w:spacing w:val="2"/>
            </w:rPr>
          </w:rPrChange>
        </w:rPr>
        <w:t>r</w:t>
      </w:r>
      <w:r w:rsidRPr="008A2CCD">
        <w:rPr>
          <w:rFonts w:ascii="Times New Roman" w:hAnsi="Times New Roman" w:cs="Times New Roman"/>
          <w:spacing w:val="1"/>
          <w:highlight w:val="yellow"/>
          <w:rPrChange w:id="128" w:author="Bernard Hallet" w:date="2013-12-15T13:29:00Z">
            <w:rPr>
              <w:rFonts w:ascii="Times New Roman" w:hAnsi="Times New Roman" w:cs="Times New Roman"/>
              <w:spacing w:val="1"/>
            </w:rPr>
          </w:rPrChange>
        </w:rPr>
        <w:t>t</w:t>
      </w:r>
      <w:r w:rsidRPr="008A2CCD">
        <w:rPr>
          <w:rFonts w:ascii="Times New Roman" w:hAnsi="Times New Roman" w:cs="Times New Roman"/>
          <w:spacing w:val="-1"/>
          <w:highlight w:val="yellow"/>
          <w:rPrChange w:id="129" w:author="Bernard Hallet" w:date="2013-12-15T13:29:00Z">
            <w:rPr>
              <w:rFonts w:ascii="Times New Roman" w:hAnsi="Times New Roman" w:cs="Times New Roman"/>
              <w:spacing w:val="-1"/>
            </w:rPr>
          </w:rPrChange>
        </w:rPr>
        <w:t>e</w:t>
      </w:r>
      <w:r w:rsidRPr="008A2CCD">
        <w:rPr>
          <w:rFonts w:ascii="Times New Roman" w:hAnsi="Times New Roman" w:cs="Times New Roman"/>
          <w:highlight w:val="yellow"/>
          <w:rPrChange w:id="130" w:author="Bernard Hallet" w:date="2013-12-15T13:29:00Z">
            <w:rPr>
              <w:rFonts w:ascii="Times New Roman" w:hAnsi="Times New Roman" w:cs="Times New Roman"/>
            </w:rPr>
          </w:rPrChange>
        </w:rPr>
        <w:t xml:space="preserve">d </w:t>
      </w:r>
      <w:r w:rsidRPr="008A2CCD">
        <w:rPr>
          <w:rFonts w:ascii="Times New Roman" w:hAnsi="Times New Roman" w:cs="Times New Roman"/>
          <w:spacing w:val="14"/>
          <w:highlight w:val="yellow"/>
          <w:rPrChange w:id="131" w:author="Bernard Hallet" w:date="2013-12-15T13:29:00Z">
            <w:rPr>
              <w:rFonts w:ascii="Times New Roman" w:hAnsi="Times New Roman" w:cs="Times New Roman"/>
              <w:spacing w:val="14"/>
            </w:rPr>
          </w:rPrChange>
        </w:rPr>
        <w:t xml:space="preserve"> </w:t>
      </w:r>
      <w:ins w:id="132" w:author="Bernard Hallet" w:date="2013-12-15T13:26:00Z">
        <w:r w:rsidR="000265D7" w:rsidRPr="008A2CCD">
          <w:rPr>
            <w:rFonts w:ascii="Times New Roman" w:hAnsi="Times New Roman" w:cs="Times New Roman"/>
            <w:spacing w:val="1"/>
            <w:highlight w:val="yellow"/>
            <w:rPrChange w:id="133" w:author="Bernard Hallet" w:date="2013-12-15T13:29:00Z">
              <w:rPr>
                <w:rFonts w:ascii="Times New Roman" w:hAnsi="Times New Roman" w:cs="Times New Roman"/>
                <w:spacing w:val="1"/>
              </w:rPr>
            </w:rPrChange>
          </w:rPr>
          <w:t>t</w:t>
        </w:r>
        <w:r w:rsidR="000265D7" w:rsidRPr="008A2CCD">
          <w:rPr>
            <w:rFonts w:ascii="Times New Roman" w:hAnsi="Times New Roman" w:cs="Times New Roman"/>
            <w:highlight w:val="yellow"/>
            <w:rPrChange w:id="134" w:author="Bernard Hallet" w:date="2013-12-15T13:29:00Z">
              <w:rPr>
                <w:rFonts w:ascii="Times New Roman" w:hAnsi="Times New Roman" w:cs="Times New Roman"/>
              </w:rPr>
            </w:rPrChange>
          </w:rPr>
          <w:t>h</w:t>
        </w:r>
        <w:r w:rsidR="000265D7" w:rsidRPr="008A2CCD">
          <w:rPr>
            <w:rFonts w:ascii="Times New Roman" w:hAnsi="Times New Roman" w:cs="Times New Roman"/>
            <w:spacing w:val="2"/>
            <w:highlight w:val="yellow"/>
            <w:rPrChange w:id="135" w:author="Bernard Hallet" w:date="2013-12-15T13:29:00Z">
              <w:rPr>
                <w:rFonts w:ascii="Times New Roman" w:hAnsi="Times New Roman" w:cs="Times New Roman"/>
                <w:spacing w:val="2"/>
              </w:rPr>
            </w:rPrChange>
          </w:rPr>
          <w:t>r</w:t>
        </w:r>
        <w:r w:rsidR="000265D7" w:rsidRPr="008A2CCD">
          <w:rPr>
            <w:rFonts w:ascii="Times New Roman" w:hAnsi="Times New Roman" w:cs="Times New Roman"/>
            <w:highlight w:val="yellow"/>
            <w:rPrChange w:id="136" w:author="Bernard Hallet" w:date="2013-12-15T13:29:00Z">
              <w:rPr>
                <w:rFonts w:ascii="Times New Roman" w:hAnsi="Times New Roman" w:cs="Times New Roman"/>
              </w:rPr>
            </w:rPrChange>
          </w:rPr>
          <w:t>ou</w:t>
        </w:r>
        <w:r w:rsidR="000265D7" w:rsidRPr="008A2CCD">
          <w:rPr>
            <w:rFonts w:ascii="Times New Roman" w:hAnsi="Times New Roman" w:cs="Times New Roman"/>
            <w:spacing w:val="-2"/>
            <w:highlight w:val="yellow"/>
            <w:rPrChange w:id="137" w:author="Bernard Hallet" w:date="2013-12-15T13:29:00Z">
              <w:rPr>
                <w:rFonts w:ascii="Times New Roman" w:hAnsi="Times New Roman" w:cs="Times New Roman"/>
                <w:spacing w:val="-2"/>
              </w:rPr>
            </w:rPrChange>
          </w:rPr>
          <w:t>g</w:t>
        </w:r>
        <w:r w:rsidR="000265D7" w:rsidRPr="008A2CCD">
          <w:rPr>
            <w:rFonts w:ascii="Times New Roman" w:hAnsi="Times New Roman" w:cs="Times New Roman"/>
            <w:highlight w:val="yellow"/>
            <w:rPrChange w:id="138" w:author="Bernard Hallet" w:date="2013-12-15T13:29:00Z">
              <w:rPr>
                <w:rFonts w:ascii="Times New Roman" w:hAnsi="Times New Roman" w:cs="Times New Roman"/>
              </w:rPr>
            </w:rPrChange>
          </w:rPr>
          <w:t xml:space="preserve">h </w:t>
        </w:r>
        <w:r w:rsidR="000265D7" w:rsidRPr="008A2CCD">
          <w:rPr>
            <w:rFonts w:ascii="Times New Roman" w:hAnsi="Times New Roman" w:cs="Times New Roman"/>
            <w:spacing w:val="14"/>
            <w:highlight w:val="yellow"/>
            <w:rPrChange w:id="139" w:author="Bernard Hallet" w:date="2013-12-15T13:29:00Z">
              <w:rPr>
                <w:rFonts w:ascii="Times New Roman" w:hAnsi="Times New Roman" w:cs="Times New Roman"/>
                <w:spacing w:val="14"/>
              </w:rPr>
            </w:rPrChange>
          </w:rPr>
          <w:t xml:space="preserve"> </w:t>
        </w:r>
        <w:r w:rsidR="000265D7" w:rsidRPr="008A2CCD">
          <w:rPr>
            <w:rFonts w:ascii="Times New Roman" w:hAnsi="Times New Roman" w:cs="Times New Roman"/>
            <w:spacing w:val="1"/>
            <w:highlight w:val="yellow"/>
            <w:rPrChange w:id="140" w:author="Bernard Hallet" w:date="2013-12-15T13:29:00Z">
              <w:rPr>
                <w:rFonts w:ascii="Times New Roman" w:hAnsi="Times New Roman" w:cs="Times New Roman"/>
                <w:spacing w:val="1"/>
              </w:rPr>
            </w:rPrChange>
          </w:rPr>
          <w:t>tim</w:t>
        </w:r>
        <w:r w:rsidR="000265D7" w:rsidRPr="008A2CCD">
          <w:rPr>
            <w:rFonts w:ascii="Times New Roman" w:hAnsi="Times New Roman" w:cs="Times New Roman"/>
            <w:highlight w:val="yellow"/>
            <w:rPrChange w:id="141" w:author="Bernard Hallet" w:date="2013-12-15T13:29:00Z">
              <w:rPr>
                <w:rFonts w:ascii="Times New Roman" w:hAnsi="Times New Roman" w:cs="Times New Roman"/>
              </w:rPr>
            </w:rPrChange>
          </w:rPr>
          <w:t xml:space="preserve">e </w:t>
        </w:r>
        <w:r w:rsidR="000265D7" w:rsidRPr="008A2CCD">
          <w:rPr>
            <w:rFonts w:ascii="Times New Roman" w:hAnsi="Times New Roman" w:cs="Times New Roman"/>
            <w:spacing w:val="16"/>
            <w:highlight w:val="yellow"/>
            <w:rPrChange w:id="142" w:author="Bernard Hallet" w:date="2013-12-15T13:29:00Z">
              <w:rPr>
                <w:rFonts w:ascii="Times New Roman" w:hAnsi="Times New Roman" w:cs="Times New Roman"/>
                <w:spacing w:val="16"/>
              </w:rPr>
            </w:rPrChange>
          </w:rPr>
          <w:t xml:space="preserve"> </w:t>
        </w:r>
      </w:ins>
      <w:del w:id="143" w:author="Bernard Hallet" w:date="2013-12-15T13:27:00Z">
        <w:r w:rsidRPr="008A2CCD" w:rsidDel="000265D7">
          <w:rPr>
            <w:rFonts w:ascii="Times New Roman" w:hAnsi="Times New Roman" w:cs="Times New Roman"/>
            <w:highlight w:val="yellow"/>
            <w:rPrChange w:id="144" w:author="Bernard Hallet" w:date="2013-12-15T13:29:00Z">
              <w:rPr>
                <w:rFonts w:ascii="Times New Roman" w:hAnsi="Times New Roman" w:cs="Times New Roman"/>
              </w:rPr>
            </w:rPrChange>
          </w:rPr>
          <w:delText xml:space="preserve">into </w:delText>
        </w:r>
        <w:r w:rsidRPr="008A2CCD" w:rsidDel="000265D7">
          <w:rPr>
            <w:rFonts w:ascii="Times New Roman" w:hAnsi="Times New Roman" w:cs="Times New Roman"/>
            <w:spacing w:val="14"/>
            <w:highlight w:val="yellow"/>
            <w:rPrChange w:id="145" w:author="Bernard Hallet" w:date="2013-12-15T13:29:00Z">
              <w:rPr>
                <w:rFonts w:ascii="Times New Roman" w:hAnsi="Times New Roman" w:cs="Times New Roman"/>
                <w:spacing w:val="14"/>
              </w:rPr>
            </w:rPrChange>
          </w:rPr>
          <w:delText xml:space="preserve"> </w:delText>
        </w:r>
      </w:del>
      <w:ins w:id="146" w:author="Bernard Hallet" w:date="2013-12-15T13:27:00Z">
        <w:r w:rsidR="000265D7" w:rsidRPr="008A2CCD">
          <w:rPr>
            <w:rFonts w:ascii="Times New Roman" w:hAnsi="Times New Roman" w:cs="Times New Roman"/>
            <w:highlight w:val="yellow"/>
            <w:rPrChange w:id="147" w:author="Bernard Hallet" w:date="2013-12-15T13:29:00Z">
              <w:rPr>
                <w:rFonts w:ascii="Times New Roman" w:hAnsi="Times New Roman" w:cs="Times New Roman"/>
              </w:rPr>
            </w:rPrChange>
          </w:rPr>
          <w:t>they form</w:t>
        </w:r>
        <w:r w:rsidR="000265D7" w:rsidRPr="008A2CCD">
          <w:rPr>
            <w:rFonts w:ascii="Times New Roman" w:hAnsi="Times New Roman" w:cs="Times New Roman"/>
            <w:spacing w:val="14"/>
            <w:highlight w:val="yellow"/>
            <w:rPrChange w:id="148" w:author="Bernard Hallet" w:date="2013-12-15T13:29:00Z">
              <w:rPr>
                <w:rFonts w:ascii="Times New Roman" w:hAnsi="Times New Roman" w:cs="Times New Roman"/>
                <w:spacing w:val="14"/>
              </w:rPr>
            </w:rPrChange>
          </w:rPr>
          <w:t xml:space="preserve"> </w:t>
        </w:r>
      </w:ins>
      <w:r w:rsidRPr="008A2CCD">
        <w:rPr>
          <w:rFonts w:ascii="Times New Roman" w:hAnsi="Times New Roman" w:cs="Times New Roman"/>
          <w:spacing w:val="-1"/>
          <w:highlight w:val="yellow"/>
          <w:rPrChange w:id="149" w:author="Bernard Hallet" w:date="2013-12-15T13:29:00Z">
            <w:rPr>
              <w:rFonts w:ascii="Times New Roman" w:hAnsi="Times New Roman" w:cs="Times New Roman"/>
              <w:spacing w:val="-1"/>
            </w:rPr>
          </w:rPrChange>
        </w:rPr>
        <w:t>e</w:t>
      </w:r>
      <w:r w:rsidRPr="008A2CCD">
        <w:rPr>
          <w:rFonts w:ascii="Times New Roman" w:hAnsi="Times New Roman" w:cs="Times New Roman"/>
          <w:highlight w:val="yellow"/>
          <w:rPrChange w:id="150" w:author="Bernard Hallet" w:date="2013-12-15T13:29:00Z">
            <w:rPr>
              <w:rFonts w:ascii="Times New Roman" w:hAnsi="Times New Roman" w:cs="Times New Roman"/>
            </w:rPr>
          </w:rPrChange>
        </w:rPr>
        <w:t>lo</w:t>
      </w:r>
      <w:r w:rsidRPr="008A2CCD">
        <w:rPr>
          <w:rFonts w:ascii="Times New Roman" w:hAnsi="Times New Roman" w:cs="Times New Roman"/>
          <w:spacing w:val="2"/>
          <w:highlight w:val="yellow"/>
          <w:rPrChange w:id="151" w:author="Bernard Hallet" w:date="2013-12-15T13:29:00Z">
            <w:rPr>
              <w:rFonts w:ascii="Times New Roman" w:hAnsi="Times New Roman" w:cs="Times New Roman"/>
              <w:spacing w:val="2"/>
            </w:rPr>
          </w:rPrChange>
        </w:rPr>
        <w:t>n</w:t>
      </w:r>
      <w:r w:rsidRPr="008A2CCD">
        <w:rPr>
          <w:rFonts w:ascii="Times New Roman" w:hAnsi="Times New Roman" w:cs="Times New Roman"/>
          <w:spacing w:val="-2"/>
          <w:highlight w:val="yellow"/>
          <w:rPrChange w:id="152" w:author="Bernard Hallet" w:date="2013-12-15T13:29:00Z">
            <w:rPr>
              <w:rFonts w:ascii="Times New Roman" w:hAnsi="Times New Roman" w:cs="Times New Roman"/>
              <w:spacing w:val="-2"/>
            </w:rPr>
          </w:rPrChange>
        </w:rPr>
        <w:t>g</w:t>
      </w:r>
      <w:r w:rsidRPr="008A2CCD">
        <w:rPr>
          <w:rFonts w:ascii="Times New Roman" w:hAnsi="Times New Roman" w:cs="Times New Roman"/>
          <w:spacing w:val="-1"/>
          <w:highlight w:val="yellow"/>
          <w:rPrChange w:id="153" w:author="Bernard Hallet" w:date="2013-12-15T13:29:00Z">
            <w:rPr>
              <w:rFonts w:ascii="Times New Roman" w:hAnsi="Times New Roman" w:cs="Times New Roman"/>
              <w:spacing w:val="-1"/>
            </w:rPr>
          </w:rPrChange>
        </w:rPr>
        <w:t>a</w:t>
      </w:r>
      <w:r w:rsidRPr="008A2CCD">
        <w:rPr>
          <w:rFonts w:ascii="Times New Roman" w:hAnsi="Times New Roman" w:cs="Times New Roman"/>
          <w:highlight w:val="yellow"/>
          <w:rPrChange w:id="154" w:author="Bernard Hallet" w:date="2013-12-15T13:29:00Z">
            <w:rPr>
              <w:rFonts w:ascii="Times New Roman" w:hAnsi="Times New Roman" w:cs="Times New Roman"/>
            </w:rPr>
          </w:rPrChange>
        </w:rPr>
        <w:t>t</w:t>
      </w:r>
      <w:r w:rsidRPr="008A2CCD">
        <w:rPr>
          <w:rFonts w:ascii="Times New Roman" w:hAnsi="Times New Roman" w:cs="Times New Roman"/>
          <w:spacing w:val="-1"/>
          <w:highlight w:val="yellow"/>
          <w:rPrChange w:id="155" w:author="Bernard Hallet" w:date="2013-12-15T13:29:00Z">
            <w:rPr>
              <w:rFonts w:ascii="Times New Roman" w:hAnsi="Times New Roman" w:cs="Times New Roman"/>
              <w:spacing w:val="-1"/>
            </w:rPr>
          </w:rPrChange>
        </w:rPr>
        <w:t>e</w:t>
      </w:r>
      <w:r w:rsidRPr="008A2CCD">
        <w:rPr>
          <w:rFonts w:ascii="Times New Roman" w:hAnsi="Times New Roman" w:cs="Times New Roman"/>
          <w:highlight w:val="yellow"/>
          <w:rPrChange w:id="156" w:author="Bernard Hallet" w:date="2013-12-15T13:29:00Z">
            <w:rPr>
              <w:rFonts w:ascii="Times New Roman" w:hAnsi="Times New Roman" w:cs="Times New Roman"/>
            </w:rPr>
          </w:rPrChange>
        </w:rPr>
        <w:t>d</w:t>
      </w:r>
    </w:p>
    <w:p w14:paraId="25463D56" w14:textId="77777777" w:rsidR="00946758" w:rsidRPr="008A2CCD" w:rsidRDefault="00946758" w:rsidP="00946758">
      <w:pPr>
        <w:widowControl w:val="0"/>
        <w:autoSpaceDE w:val="0"/>
        <w:autoSpaceDN w:val="0"/>
        <w:adjustRightInd w:val="0"/>
        <w:spacing w:before="9" w:line="130" w:lineRule="exact"/>
        <w:rPr>
          <w:rFonts w:ascii="Times New Roman" w:hAnsi="Times New Roman" w:cs="Times New Roman"/>
          <w:sz w:val="13"/>
          <w:szCs w:val="13"/>
          <w:highlight w:val="yellow"/>
          <w:rPrChange w:id="157" w:author="Bernard Hallet" w:date="2013-12-15T13:29:00Z">
            <w:rPr>
              <w:rFonts w:ascii="Times New Roman" w:hAnsi="Times New Roman" w:cs="Times New Roman"/>
              <w:sz w:val="13"/>
              <w:szCs w:val="13"/>
            </w:rPr>
          </w:rPrChange>
        </w:rPr>
      </w:pPr>
    </w:p>
    <w:p w14:paraId="12ABD91F" w14:textId="32D7A230" w:rsidR="00946758" w:rsidRPr="008A2CCD" w:rsidRDefault="00946758" w:rsidP="00946758">
      <w:pPr>
        <w:widowControl w:val="0"/>
        <w:autoSpaceDE w:val="0"/>
        <w:autoSpaceDN w:val="0"/>
        <w:adjustRightInd w:val="0"/>
        <w:ind w:left="106" w:right="-20"/>
        <w:rPr>
          <w:rFonts w:ascii="Times New Roman" w:hAnsi="Times New Roman" w:cs="Times New Roman"/>
          <w:highlight w:val="yellow"/>
          <w:rPrChange w:id="158" w:author="Bernard Hallet" w:date="2013-12-15T13:29:00Z">
            <w:rPr>
              <w:rFonts w:ascii="Times New Roman" w:hAnsi="Times New Roman" w:cs="Times New Roman"/>
            </w:rPr>
          </w:rPrChange>
        </w:rPr>
      </w:pPr>
      <w:r w:rsidRPr="008A2CCD">
        <w:rPr>
          <w:rFonts w:ascii="Times New Roman" w:hAnsi="Times New Roman" w:cs="Times New Roman"/>
          <w:highlight w:val="yellow"/>
          <w:rPrChange w:id="159" w:author="Bernard Hallet" w:date="2013-12-15T13:29:00Z">
            <w:rPr>
              <w:rFonts w:ascii="Times New Roman" w:hAnsi="Times New Roman" w:cs="Times New Roman"/>
            </w:rPr>
          </w:rPrChange>
        </w:rPr>
        <w:t xml:space="preserve">71             </w:t>
      </w:r>
      <w:r w:rsidRPr="008A2CCD">
        <w:rPr>
          <w:rFonts w:ascii="Times New Roman" w:hAnsi="Times New Roman" w:cs="Times New Roman"/>
          <w:spacing w:val="12"/>
          <w:highlight w:val="yellow"/>
          <w:rPrChange w:id="160" w:author="Bernard Hallet" w:date="2013-12-15T13:29:00Z">
            <w:rPr>
              <w:rFonts w:ascii="Times New Roman" w:hAnsi="Times New Roman" w:cs="Times New Roman"/>
              <w:spacing w:val="12"/>
            </w:rPr>
          </w:rPrChange>
        </w:rPr>
        <w:t xml:space="preserve"> </w:t>
      </w:r>
      <w:r w:rsidRPr="008A2CCD">
        <w:rPr>
          <w:rFonts w:ascii="Times New Roman" w:hAnsi="Times New Roman" w:cs="Times New Roman"/>
          <w:spacing w:val="-1"/>
          <w:highlight w:val="yellow"/>
          <w:rPrChange w:id="161" w:author="Bernard Hallet" w:date="2013-12-15T13:29:00Z">
            <w:rPr>
              <w:rFonts w:ascii="Times New Roman" w:hAnsi="Times New Roman" w:cs="Times New Roman"/>
              <w:spacing w:val="-1"/>
            </w:rPr>
          </w:rPrChange>
        </w:rPr>
        <w:t>r</w:t>
      </w:r>
      <w:r w:rsidRPr="008A2CCD">
        <w:rPr>
          <w:rFonts w:ascii="Times New Roman" w:hAnsi="Times New Roman" w:cs="Times New Roman"/>
          <w:spacing w:val="1"/>
          <w:highlight w:val="yellow"/>
          <w:rPrChange w:id="162" w:author="Bernard Hallet" w:date="2013-12-15T13:29:00Z">
            <w:rPr>
              <w:rFonts w:ascii="Times New Roman" w:hAnsi="Times New Roman" w:cs="Times New Roman"/>
              <w:spacing w:val="1"/>
            </w:rPr>
          </w:rPrChange>
        </w:rPr>
        <w:t>e</w:t>
      </w:r>
      <w:r w:rsidRPr="008A2CCD">
        <w:rPr>
          <w:rFonts w:ascii="Times New Roman" w:hAnsi="Times New Roman" w:cs="Times New Roman"/>
          <w:spacing w:val="-2"/>
          <w:highlight w:val="yellow"/>
          <w:rPrChange w:id="163" w:author="Bernard Hallet" w:date="2013-12-15T13:29:00Z">
            <w:rPr>
              <w:rFonts w:ascii="Times New Roman" w:hAnsi="Times New Roman" w:cs="Times New Roman"/>
              <w:spacing w:val="-2"/>
            </w:rPr>
          </w:rPrChange>
        </w:rPr>
        <w:t>g</w:t>
      </w:r>
      <w:r w:rsidRPr="008A2CCD">
        <w:rPr>
          <w:rFonts w:ascii="Times New Roman" w:hAnsi="Times New Roman" w:cs="Times New Roman"/>
          <w:spacing w:val="1"/>
          <w:highlight w:val="yellow"/>
          <w:rPrChange w:id="164"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165" w:author="Bernard Hallet" w:date="2013-12-15T13:29:00Z">
            <w:rPr>
              <w:rFonts w:ascii="Times New Roman" w:hAnsi="Times New Roman" w:cs="Times New Roman"/>
            </w:rPr>
          </w:rPrChange>
        </w:rPr>
        <w:t>ons,</w:t>
      </w:r>
      <w:r w:rsidRPr="008A2CCD">
        <w:rPr>
          <w:rFonts w:ascii="Times New Roman" w:hAnsi="Times New Roman" w:cs="Times New Roman"/>
          <w:spacing w:val="46"/>
          <w:highlight w:val="yellow"/>
          <w:rPrChange w:id="166" w:author="Bernard Hallet" w:date="2013-12-15T13:29:00Z">
            <w:rPr>
              <w:rFonts w:ascii="Times New Roman" w:hAnsi="Times New Roman" w:cs="Times New Roman"/>
              <w:spacing w:val="46"/>
            </w:rPr>
          </w:rPrChange>
        </w:rPr>
        <w:t xml:space="preserve"> </w:t>
      </w:r>
      <w:ins w:id="167" w:author="Bernard Hallet" w:date="2013-12-15T13:27:00Z">
        <w:r w:rsidR="000265D7" w:rsidRPr="008A2CCD">
          <w:rPr>
            <w:rFonts w:ascii="Times New Roman" w:hAnsi="Times New Roman" w:cs="Times New Roman"/>
            <w:spacing w:val="1"/>
            <w:highlight w:val="yellow"/>
            <w:rPrChange w:id="168" w:author="Bernard Hallet" w:date="2013-12-15T13:29:00Z">
              <w:rPr>
                <w:rFonts w:ascii="Times New Roman" w:hAnsi="Times New Roman" w:cs="Times New Roman"/>
                <w:spacing w:val="1"/>
              </w:rPr>
            </w:rPrChange>
          </w:rPr>
          <w:t>which are</w:t>
        </w:r>
      </w:ins>
      <w:del w:id="169" w:author="Bernard Hallet" w:date="2013-12-15T13:27:00Z">
        <w:r w:rsidRPr="008A2CCD" w:rsidDel="000265D7">
          <w:rPr>
            <w:rFonts w:ascii="Times New Roman" w:hAnsi="Times New Roman" w:cs="Times New Roman"/>
            <w:spacing w:val="1"/>
            <w:highlight w:val="yellow"/>
            <w:rPrChange w:id="170" w:author="Bernard Hallet" w:date="2013-12-15T13:29:00Z">
              <w:rPr>
                <w:rFonts w:ascii="Times New Roman" w:hAnsi="Times New Roman" w:cs="Times New Roman"/>
                <w:spacing w:val="1"/>
              </w:rPr>
            </w:rPrChange>
          </w:rPr>
          <w:delText>t</w:delText>
        </w:r>
        <w:r w:rsidRPr="008A2CCD" w:rsidDel="000265D7">
          <w:rPr>
            <w:rFonts w:ascii="Times New Roman" w:hAnsi="Times New Roman" w:cs="Times New Roman"/>
            <w:highlight w:val="yellow"/>
            <w:rPrChange w:id="171" w:author="Bernard Hallet" w:date="2013-12-15T13:29:00Z">
              <w:rPr>
                <w:rFonts w:ascii="Times New Roman" w:hAnsi="Times New Roman" w:cs="Times New Roman"/>
              </w:rPr>
            </w:rPrChange>
          </w:rPr>
          <w:delText>he</w:delText>
        </w:r>
        <w:r w:rsidRPr="008A2CCD" w:rsidDel="000265D7">
          <w:rPr>
            <w:rFonts w:ascii="Times New Roman" w:hAnsi="Times New Roman" w:cs="Times New Roman"/>
            <w:spacing w:val="45"/>
            <w:highlight w:val="yellow"/>
            <w:rPrChange w:id="172" w:author="Bernard Hallet" w:date="2013-12-15T13:29:00Z">
              <w:rPr>
                <w:rFonts w:ascii="Times New Roman" w:hAnsi="Times New Roman" w:cs="Times New Roman"/>
                <w:spacing w:val="45"/>
              </w:rPr>
            </w:rPrChange>
          </w:rPr>
          <w:delText xml:space="preserve"> </w:delText>
        </w:r>
        <w:r w:rsidRPr="008A2CCD" w:rsidDel="000265D7">
          <w:rPr>
            <w:rFonts w:ascii="Times New Roman" w:hAnsi="Times New Roman" w:cs="Times New Roman"/>
            <w:highlight w:val="yellow"/>
            <w:rPrChange w:id="173" w:author="Bernard Hallet" w:date="2013-12-15T13:29:00Z">
              <w:rPr>
                <w:rFonts w:ascii="Times New Roman" w:hAnsi="Times New Roman" w:cs="Times New Roman"/>
              </w:rPr>
            </w:rPrChange>
          </w:rPr>
          <w:delText>s</w:delText>
        </w:r>
        <w:r w:rsidRPr="008A2CCD" w:rsidDel="000265D7">
          <w:rPr>
            <w:rFonts w:ascii="Times New Roman" w:hAnsi="Times New Roman" w:cs="Times New Roman"/>
            <w:spacing w:val="1"/>
            <w:highlight w:val="yellow"/>
            <w:rPrChange w:id="174" w:author="Bernard Hallet" w:date="2013-12-15T13:29:00Z">
              <w:rPr>
                <w:rFonts w:ascii="Times New Roman" w:hAnsi="Times New Roman" w:cs="Times New Roman"/>
                <w:spacing w:val="1"/>
              </w:rPr>
            </w:rPrChange>
          </w:rPr>
          <w:delText>t</w:delText>
        </w:r>
        <w:r w:rsidRPr="008A2CCD" w:rsidDel="000265D7">
          <w:rPr>
            <w:rFonts w:ascii="Times New Roman" w:hAnsi="Times New Roman" w:cs="Times New Roman"/>
            <w:highlight w:val="yellow"/>
            <w:rPrChange w:id="175" w:author="Bernard Hallet" w:date="2013-12-15T13:29:00Z">
              <w:rPr>
                <w:rFonts w:ascii="Times New Roman" w:hAnsi="Times New Roman" w:cs="Times New Roman"/>
              </w:rPr>
            </w:rPrChange>
          </w:rPr>
          <w:delText>one</w:delText>
        </w:r>
        <w:r w:rsidRPr="008A2CCD" w:rsidDel="000265D7">
          <w:rPr>
            <w:rFonts w:ascii="Times New Roman" w:hAnsi="Times New Roman" w:cs="Times New Roman"/>
            <w:spacing w:val="45"/>
            <w:highlight w:val="yellow"/>
            <w:rPrChange w:id="176" w:author="Bernard Hallet" w:date="2013-12-15T13:29:00Z">
              <w:rPr>
                <w:rFonts w:ascii="Times New Roman" w:hAnsi="Times New Roman" w:cs="Times New Roman"/>
                <w:spacing w:val="45"/>
              </w:rPr>
            </w:rPrChange>
          </w:rPr>
          <w:delText xml:space="preserve"> </w:delText>
        </w:r>
        <w:r w:rsidRPr="008A2CCD" w:rsidDel="000265D7">
          <w:rPr>
            <w:rFonts w:ascii="Times New Roman" w:hAnsi="Times New Roman" w:cs="Times New Roman"/>
            <w:highlight w:val="yellow"/>
            <w:rPrChange w:id="177" w:author="Bernard Hallet" w:date="2013-12-15T13:29:00Z">
              <w:rPr>
                <w:rFonts w:ascii="Times New Roman" w:hAnsi="Times New Roman" w:cs="Times New Roman"/>
              </w:rPr>
            </w:rPrChange>
          </w:rPr>
          <w:delText>do</w:delText>
        </w:r>
        <w:r w:rsidRPr="008A2CCD" w:rsidDel="000265D7">
          <w:rPr>
            <w:rFonts w:ascii="Times New Roman" w:hAnsi="Times New Roman" w:cs="Times New Roman"/>
            <w:spacing w:val="1"/>
            <w:highlight w:val="yellow"/>
            <w:rPrChange w:id="178" w:author="Bernard Hallet" w:date="2013-12-15T13:29:00Z">
              <w:rPr>
                <w:rFonts w:ascii="Times New Roman" w:hAnsi="Times New Roman" w:cs="Times New Roman"/>
                <w:spacing w:val="1"/>
              </w:rPr>
            </w:rPrChange>
          </w:rPr>
          <w:delText>mai</w:delText>
        </w:r>
        <w:r w:rsidRPr="008A2CCD" w:rsidDel="000265D7">
          <w:rPr>
            <w:rFonts w:ascii="Times New Roman" w:hAnsi="Times New Roman" w:cs="Times New Roman"/>
            <w:highlight w:val="yellow"/>
            <w:rPrChange w:id="179" w:author="Bernard Hallet" w:date="2013-12-15T13:29:00Z">
              <w:rPr>
                <w:rFonts w:ascii="Times New Roman" w:hAnsi="Times New Roman" w:cs="Times New Roman"/>
              </w:rPr>
            </w:rPrChange>
          </w:rPr>
          <w:delText>ns</w:delText>
        </w:r>
      </w:del>
      <w:r w:rsidRPr="008A2CCD">
        <w:rPr>
          <w:rFonts w:ascii="Times New Roman" w:hAnsi="Times New Roman" w:cs="Times New Roman"/>
          <w:spacing w:val="46"/>
          <w:highlight w:val="yellow"/>
          <w:rPrChange w:id="180" w:author="Bernard Hallet" w:date="2013-12-15T13:29:00Z">
            <w:rPr>
              <w:rFonts w:ascii="Times New Roman" w:hAnsi="Times New Roman" w:cs="Times New Roman"/>
              <w:spacing w:val="46"/>
            </w:rPr>
          </w:rPrChange>
        </w:rPr>
        <w:t xml:space="preserve"> </w:t>
      </w:r>
      <w:r w:rsidRPr="008A2CCD">
        <w:rPr>
          <w:rFonts w:ascii="Times New Roman" w:hAnsi="Times New Roman" w:cs="Times New Roman"/>
          <w:spacing w:val="-1"/>
          <w:highlight w:val="yellow"/>
          <w:rPrChange w:id="181" w:author="Bernard Hallet" w:date="2013-12-15T13:29:00Z">
            <w:rPr>
              <w:rFonts w:ascii="Times New Roman" w:hAnsi="Times New Roman" w:cs="Times New Roman"/>
              <w:spacing w:val="-1"/>
            </w:rPr>
          </w:rPrChange>
        </w:rPr>
        <w:t>ar</w:t>
      </w:r>
      <w:r w:rsidRPr="008A2CCD">
        <w:rPr>
          <w:rFonts w:ascii="Times New Roman" w:hAnsi="Times New Roman" w:cs="Times New Roman"/>
          <w:highlight w:val="yellow"/>
          <w:rPrChange w:id="182" w:author="Bernard Hallet" w:date="2013-12-15T13:29:00Z">
            <w:rPr>
              <w:rFonts w:ascii="Times New Roman" w:hAnsi="Times New Roman" w:cs="Times New Roman"/>
            </w:rPr>
          </w:rPrChange>
        </w:rPr>
        <w:t>e</w:t>
      </w:r>
      <w:r w:rsidRPr="008A2CCD">
        <w:rPr>
          <w:rFonts w:ascii="Times New Roman" w:hAnsi="Times New Roman" w:cs="Times New Roman"/>
          <w:spacing w:val="45"/>
          <w:highlight w:val="yellow"/>
          <w:rPrChange w:id="183" w:author="Bernard Hallet" w:date="2013-12-15T13:29:00Z">
            <w:rPr>
              <w:rFonts w:ascii="Times New Roman" w:hAnsi="Times New Roman" w:cs="Times New Roman"/>
              <w:spacing w:val="45"/>
            </w:rPr>
          </w:rPrChange>
        </w:rPr>
        <w:t xml:space="preserve"> </w:t>
      </w:r>
      <w:r w:rsidRPr="008A2CCD">
        <w:rPr>
          <w:rFonts w:ascii="Times New Roman" w:hAnsi="Times New Roman" w:cs="Times New Roman"/>
          <w:highlight w:val="yellow"/>
          <w:rPrChange w:id="184" w:author="Bernard Hallet" w:date="2013-12-15T13:29:00Z">
            <w:rPr>
              <w:rFonts w:ascii="Times New Roman" w:hAnsi="Times New Roman" w:cs="Times New Roman"/>
            </w:rPr>
          </w:rPrChange>
        </w:rPr>
        <w:t>p</w:t>
      </w:r>
      <w:r w:rsidRPr="008A2CCD">
        <w:rPr>
          <w:rFonts w:ascii="Times New Roman" w:hAnsi="Times New Roman" w:cs="Times New Roman"/>
          <w:spacing w:val="-1"/>
          <w:highlight w:val="yellow"/>
          <w:rPrChange w:id="185" w:author="Bernard Hallet" w:date="2013-12-15T13:29:00Z">
            <w:rPr>
              <w:rFonts w:ascii="Times New Roman" w:hAnsi="Times New Roman" w:cs="Times New Roman"/>
              <w:spacing w:val="-1"/>
            </w:rPr>
          </w:rPrChange>
        </w:rPr>
        <w:t>r</w:t>
      </w:r>
      <w:r w:rsidRPr="008A2CCD">
        <w:rPr>
          <w:rFonts w:ascii="Times New Roman" w:hAnsi="Times New Roman" w:cs="Times New Roman"/>
          <w:spacing w:val="2"/>
          <w:highlight w:val="yellow"/>
          <w:rPrChange w:id="186" w:author="Bernard Hallet" w:date="2013-12-15T13:29:00Z">
            <w:rPr>
              <w:rFonts w:ascii="Times New Roman" w:hAnsi="Times New Roman" w:cs="Times New Roman"/>
              <w:spacing w:val="2"/>
            </w:rPr>
          </w:rPrChange>
        </w:rPr>
        <w:t>o</w:t>
      </w:r>
      <w:r w:rsidRPr="008A2CCD">
        <w:rPr>
          <w:rFonts w:ascii="Times New Roman" w:hAnsi="Times New Roman" w:cs="Times New Roman"/>
          <w:spacing w:val="-2"/>
          <w:highlight w:val="yellow"/>
          <w:rPrChange w:id="187" w:author="Bernard Hallet" w:date="2013-12-15T13:29:00Z">
            <w:rPr>
              <w:rFonts w:ascii="Times New Roman" w:hAnsi="Times New Roman" w:cs="Times New Roman"/>
              <w:spacing w:val="-2"/>
            </w:rPr>
          </w:rPrChange>
        </w:rPr>
        <w:t>g</w:t>
      </w:r>
      <w:r w:rsidRPr="008A2CCD">
        <w:rPr>
          <w:rFonts w:ascii="Times New Roman" w:hAnsi="Times New Roman" w:cs="Times New Roman"/>
          <w:spacing w:val="2"/>
          <w:highlight w:val="yellow"/>
          <w:rPrChange w:id="188" w:author="Bernard Hallet" w:date="2013-12-15T13:29:00Z">
            <w:rPr>
              <w:rFonts w:ascii="Times New Roman" w:hAnsi="Times New Roman" w:cs="Times New Roman"/>
              <w:spacing w:val="2"/>
            </w:rPr>
          </w:rPrChange>
        </w:rPr>
        <w:t>r</w:t>
      </w:r>
      <w:r w:rsidRPr="008A2CCD">
        <w:rPr>
          <w:rFonts w:ascii="Times New Roman" w:hAnsi="Times New Roman" w:cs="Times New Roman"/>
          <w:spacing w:val="-1"/>
          <w:highlight w:val="yellow"/>
          <w:rPrChange w:id="189" w:author="Bernard Hallet" w:date="2013-12-15T13:29:00Z">
            <w:rPr>
              <w:rFonts w:ascii="Times New Roman" w:hAnsi="Times New Roman" w:cs="Times New Roman"/>
              <w:spacing w:val="-1"/>
            </w:rPr>
          </w:rPrChange>
        </w:rPr>
        <w:t>e</w:t>
      </w:r>
      <w:r w:rsidRPr="008A2CCD">
        <w:rPr>
          <w:rFonts w:ascii="Times New Roman" w:hAnsi="Times New Roman" w:cs="Times New Roman"/>
          <w:highlight w:val="yellow"/>
          <w:rPrChange w:id="190" w:author="Bernard Hallet" w:date="2013-12-15T13:29:00Z">
            <w:rPr>
              <w:rFonts w:ascii="Times New Roman" w:hAnsi="Times New Roman" w:cs="Times New Roman"/>
            </w:rPr>
          </w:rPrChange>
        </w:rPr>
        <w:t>ss</w:t>
      </w:r>
      <w:r w:rsidRPr="008A2CCD">
        <w:rPr>
          <w:rFonts w:ascii="Times New Roman" w:hAnsi="Times New Roman" w:cs="Times New Roman"/>
          <w:spacing w:val="1"/>
          <w:highlight w:val="yellow"/>
          <w:rPrChange w:id="191"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192" w:author="Bernard Hallet" w:date="2013-12-15T13:29:00Z">
            <w:rPr>
              <w:rFonts w:ascii="Times New Roman" w:hAnsi="Times New Roman" w:cs="Times New Roman"/>
            </w:rPr>
          </w:rPrChange>
        </w:rPr>
        <w:t>v</w:t>
      </w:r>
      <w:r w:rsidRPr="008A2CCD">
        <w:rPr>
          <w:rFonts w:ascii="Times New Roman" w:hAnsi="Times New Roman" w:cs="Times New Roman"/>
          <w:spacing w:val="-1"/>
          <w:highlight w:val="yellow"/>
          <w:rPrChange w:id="193" w:author="Bernard Hallet" w:date="2013-12-15T13:29:00Z">
            <w:rPr>
              <w:rFonts w:ascii="Times New Roman" w:hAnsi="Times New Roman" w:cs="Times New Roman"/>
              <w:spacing w:val="-1"/>
            </w:rPr>
          </w:rPrChange>
        </w:rPr>
        <w:t>e</w:t>
      </w:r>
      <w:r w:rsidRPr="008A2CCD">
        <w:rPr>
          <w:rFonts w:ascii="Times New Roman" w:hAnsi="Times New Roman" w:cs="Times New Roman"/>
          <w:spacing w:val="3"/>
          <w:highlight w:val="yellow"/>
          <w:rPrChange w:id="194" w:author="Bernard Hallet" w:date="2013-12-15T13:29:00Z">
            <w:rPr>
              <w:rFonts w:ascii="Times New Roman" w:hAnsi="Times New Roman" w:cs="Times New Roman"/>
              <w:spacing w:val="3"/>
            </w:rPr>
          </w:rPrChange>
        </w:rPr>
        <w:t>l</w:t>
      </w:r>
      <w:r w:rsidRPr="008A2CCD">
        <w:rPr>
          <w:rFonts w:ascii="Times New Roman" w:hAnsi="Times New Roman" w:cs="Times New Roman"/>
          <w:highlight w:val="yellow"/>
          <w:rPrChange w:id="195" w:author="Bernard Hallet" w:date="2013-12-15T13:29:00Z">
            <w:rPr>
              <w:rFonts w:ascii="Times New Roman" w:hAnsi="Times New Roman" w:cs="Times New Roman"/>
            </w:rPr>
          </w:rPrChange>
        </w:rPr>
        <w:t>y</w:t>
      </w:r>
      <w:r w:rsidRPr="008A2CCD">
        <w:rPr>
          <w:rFonts w:ascii="Times New Roman" w:hAnsi="Times New Roman" w:cs="Times New Roman"/>
          <w:spacing w:val="41"/>
          <w:highlight w:val="yellow"/>
          <w:rPrChange w:id="196" w:author="Bernard Hallet" w:date="2013-12-15T13:29:00Z">
            <w:rPr>
              <w:rFonts w:ascii="Times New Roman" w:hAnsi="Times New Roman" w:cs="Times New Roman"/>
              <w:spacing w:val="41"/>
            </w:rPr>
          </w:rPrChange>
        </w:rPr>
        <w:t xml:space="preserve"> </w:t>
      </w:r>
      <w:r w:rsidRPr="008A2CCD">
        <w:rPr>
          <w:rFonts w:ascii="Times New Roman" w:hAnsi="Times New Roman" w:cs="Times New Roman"/>
          <w:highlight w:val="yellow"/>
          <w:rPrChange w:id="197" w:author="Bernard Hallet" w:date="2013-12-15T13:29:00Z">
            <w:rPr>
              <w:rFonts w:ascii="Times New Roman" w:hAnsi="Times New Roman" w:cs="Times New Roman"/>
            </w:rPr>
          </w:rPrChange>
        </w:rPr>
        <w:t>s</w:t>
      </w:r>
      <w:r w:rsidRPr="008A2CCD">
        <w:rPr>
          <w:rFonts w:ascii="Times New Roman" w:hAnsi="Times New Roman" w:cs="Times New Roman"/>
          <w:spacing w:val="2"/>
          <w:highlight w:val="yellow"/>
          <w:rPrChange w:id="198" w:author="Bernard Hallet" w:date="2013-12-15T13:29:00Z">
            <w:rPr>
              <w:rFonts w:ascii="Times New Roman" w:hAnsi="Times New Roman" w:cs="Times New Roman"/>
              <w:spacing w:val="2"/>
            </w:rPr>
          </w:rPrChange>
        </w:rPr>
        <w:t>q</w:t>
      </w:r>
      <w:r w:rsidRPr="008A2CCD">
        <w:rPr>
          <w:rFonts w:ascii="Times New Roman" w:hAnsi="Times New Roman" w:cs="Times New Roman"/>
          <w:highlight w:val="yellow"/>
          <w:rPrChange w:id="199" w:author="Bernard Hallet" w:date="2013-12-15T13:29:00Z">
            <w:rPr>
              <w:rFonts w:ascii="Times New Roman" w:hAnsi="Times New Roman" w:cs="Times New Roman"/>
            </w:rPr>
          </w:rPrChange>
        </w:rPr>
        <w:t>u</w:t>
      </w:r>
      <w:r w:rsidRPr="008A2CCD">
        <w:rPr>
          <w:rFonts w:ascii="Times New Roman" w:hAnsi="Times New Roman" w:cs="Times New Roman"/>
          <w:spacing w:val="-1"/>
          <w:highlight w:val="yellow"/>
          <w:rPrChange w:id="200" w:author="Bernard Hallet" w:date="2013-12-15T13:29:00Z">
            <w:rPr>
              <w:rFonts w:ascii="Times New Roman" w:hAnsi="Times New Roman" w:cs="Times New Roman"/>
              <w:spacing w:val="-1"/>
            </w:rPr>
          </w:rPrChange>
        </w:rPr>
        <w:t>ee</w:t>
      </w:r>
      <w:r w:rsidRPr="008A2CCD">
        <w:rPr>
          <w:rFonts w:ascii="Times New Roman" w:hAnsi="Times New Roman" w:cs="Times New Roman"/>
          <w:spacing w:val="1"/>
          <w:highlight w:val="yellow"/>
          <w:rPrChange w:id="201" w:author="Bernard Hallet" w:date="2013-12-15T13:29:00Z">
            <w:rPr>
              <w:rFonts w:ascii="Times New Roman" w:hAnsi="Times New Roman" w:cs="Times New Roman"/>
              <w:spacing w:val="1"/>
            </w:rPr>
          </w:rPrChange>
        </w:rPr>
        <w:t>z</w:t>
      </w:r>
      <w:r w:rsidRPr="008A2CCD">
        <w:rPr>
          <w:rFonts w:ascii="Times New Roman" w:hAnsi="Times New Roman" w:cs="Times New Roman"/>
          <w:spacing w:val="-1"/>
          <w:highlight w:val="yellow"/>
          <w:rPrChange w:id="202" w:author="Bernard Hallet" w:date="2013-12-15T13:29:00Z">
            <w:rPr>
              <w:rFonts w:ascii="Times New Roman" w:hAnsi="Times New Roman" w:cs="Times New Roman"/>
              <w:spacing w:val="-1"/>
            </w:rPr>
          </w:rPrChange>
        </w:rPr>
        <w:t>e</w:t>
      </w:r>
      <w:r w:rsidRPr="008A2CCD">
        <w:rPr>
          <w:rFonts w:ascii="Times New Roman" w:hAnsi="Times New Roman" w:cs="Times New Roman"/>
          <w:highlight w:val="yellow"/>
          <w:rPrChange w:id="203" w:author="Bernard Hallet" w:date="2013-12-15T13:29:00Z">
            <w:rPr>
              <w:rFonts w:ascii="Times New Roman" w:hAnsi="Times New Roman" w:cs="Times New Roman"/>
            </w:rPr>
          </w:rPrChange>
        </w:rPr>
        <w:t>d</w:t>
      </w:r>
      <w:r w:rsidRPr="008A2CCD">
        <w:rPr>
          <w:rFonts w:ascii="Times New Roman" w:hAnsi="Times New Roman" w:cs="Times New Roman"/>
          <w:spacing w:val="46"/>
          <w:highlight w:val="yellow"/>
          <w:rPrChange w:id="204" w:author="Bernard Hallet" w:date="2013-12-15T13:29:00Z">
            <w:rPr>
              <w:rFonts w:ascii="Times New Roman" w:hAnsi="Times New Roman" w:cs="Times New Roman"/>
              <w:spacing w:val="46"/>
            </w:rPr>
          </w:rPrChange>
        </w:rPr>
        <w:t xml:space="preserve"> </w:t>
      </w:r>
      <w:r w:rsidRPr="008A2CCD">
        <w:rPr>
          <w:rFonts w:ascii="Times New Roman" w:hAnsi="Times New Roman" w:cs="Times New Roman"/>
          <w:spacing w:val="5"/>
          <w:highlight w:val="yellow"/>
          <w:rPrChange w:id="205" w:author="Bernard Hallet" w:date="2013-12-15T13:29:00Z">
            <w:rPr>
              <w:rFonts w:ascii="Times New Roman" w:hAnsi="Times New Roman" w:cs="Times New Roman"/>
              <w:spacing w:val="5"/>
            </w:rPr>
          </w:rPrChange>
        </w:rPr>
        <w:t>b</w:t>
      </w:r>
      <w:r w:rsidRPr="008A2CCD">
        <w:rPr>
          <w:rFonts w:ascii="Times New Roman" w:hAnsi="Times New Roman" w:cs="Times New Roman"/>
          <w:highlight w:val="yellow"/>
          <w:rPrChange w:id="206" w:author="Bernard Hallet" w:date="2013-12-15T13:29:00Z">
            <w:rPr>
              <w:rFonts w:ascii="Times New Roman" w:hAnsi="Times New Roman" w:cs="Times New Roman"/>
            </w:rPr>
          </w:rPrChange>
        </w:rPr>
        <w:t>y</w:t>
      </w:r>
      <w:r w:rsidRPr="008A2CCD">
        <w:rPr>
          <w:rFonts w:ascii="Times New Roman" w:hAnsi="Times New Roman" w:cs="Times New Roman"/>
          <w:spacing w:val="38"/>
          <w:highlight w:val="yellow"/>
          <w:rPrChange w:id="207" w:author="Bernard Hallet" w:date="2013-12-15T13:29:00Z">
            <w:rPr>
              <w:rFonts w:ascii="Times New Roman" w:hAnsi="Times New Roman" w:cs="Times New Roman"/>
              <w:spacing w:val="38"/>
            </w:rPr>
          </w:rPrChange>
        </w:rPr>
        <w:t xml:space="preserve"> </w:t>
      </w:r>
      <w:r w:rsidRPr="008A2CCD">
        <w:rPr>
          <w:rFonts w:ascii="Times New Roman" w:hAnsi="Times New Roman" w:cs="Times New Roman"/>
          <w:spacing w:val="1"/>
          <w:highlight w:val="yellow"/>
          <w:rPrChange w:id="208" w:author="Bernard Hallet" w:date="2013-12-15T13:29:00Z">
            <w:rPr>
              <w:rFonts w:ascii="Times New Roman" w:hAnsi="Times New Roman" w:cs="Times New Roman"/>
              <w:spacing w:val="1"/>
            </w:rPr>
          </w:rPrChange>
        </w:rPr>
        <w:t>t</w:t>
      </w:r>
      <w:r w:rsidRPr="008A2CCD">
        <w:rPr>
          <w:rFonts w:ascii="Times New Roman" w:hAnsi="Times New Roman" w:cs="Times New Roman"/>
          <w:spacing w:val="2"/>
          <w:highlight w:val="yellow"/>
          <w:rPrChange w:id="209" w:author="Bernard Hallet" w:date="2013-12-15T13:29:00Z">
            <w:rPr>
              <w:rFonts w:ascii="Times New Roman" w:hAnsi="Times New Roman" w:cs="Times New Roman"/>
              <w:spacing w:val="2"/>
            </w:rPr>
          </w:rPrChange>
        </w:rPr>
        <w:t>h</w:t>
      </w:r>
      <w:r w:rsidRPr="008A2CCD">
        <w:rPr>
          <w:rFonts w:ascii="Times New Roman" w:hAnsi="Times New Roman" w:cs="Times New Roman"/>
          <w:highlight w:val="yellow"/>
          <w:rPrChange w:id="210" w:author="Bernard Hallet" w:date="2013-12-15T13:29:00Z">
            <w:rPr>
              <w:rFonts w:ascii="Times New Roman" w:hAnsi="Times New Roman" w:cs="Times New Roman"/>
            </w:rPr>
          </w:rPrChange>
        </w:rPr>
        <w:t>e</w:t>
      </w:r>
      <w:r w:rsidRPr="008A2CCD">
        <w:rPr>
          <w:rFonts w:ascii="Times New Roman" w:hAnsi="Times New Roman" w:cs="Times New Roman"/>
          <w:spacing w:val="45"/>
          <w:highlight w:val="yellow"/>
          <w:rPrChange w:id="211" w:author="Bernard Hallet" w:date="2013-12-15T13:29:00Z">
            <w:rPr>
              <w:rFonts w:ascii="Times New Roman" w:hAnsi="Times New Roman" w:cs="Times New Roman"/>
              <w:spacing w:val="45"/>
            </w:rPr>
          </w:rPrChange>
        </w:rPr>
        <w:t xml:space="preserve"> </w:t>
      </w:r>
      <w:r w:rsidRPr="008A2CCD">
        <w:rPr>
          <w:rFonts w:ascii="Times New Roman" w:hAnsi="Times New Roman" w:cs="Times New Roman"/>
          <w:spacing w:val="-1"/>
          <w:highlight w:val="yellow"/>
          <w:rPrChange w:id="212" w:author="Bernard Hallet" w:date="2013-12-15T13:29:00Z">
            <w:rPr>
              <w:rFonts w:ascii="Times New Roman" w:hAnsi="Times New Roman" w:cs="Times New Roman"/>
              <w:spacing w:val="-1"/>
            </w:rPr>
          </w:rPrChange>
        </w:rPr>
        <w:t>f</w:t>
      </w:r>
      <w:r w:rsidRPr="008A2CCD">
        <w:rPr>
          <w:rFonts w:ascii="Times New Roman" w:hAnsi="Times New Roman" w:cs="Times New Roman"/>
          <w:spacing w:val="1"/>
          <w:highlight w:val="yellow"/>
          <w:rPrChange w:id="213"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214" w:author="Bernard Hallet" w:date="2013-12-15T13:29:00Z">
            <w:rPr>
              <w:rFonts w:ascii="Times New Roman" w:hAnsi="Times New Roman" w:cs="Times New Roman"/>
            </w:rPr>
          </w:rPrChange>
        </w:rPr>
        <w:t>ne</w:t>
      </w:r>
      <w:r w:rsidRPr="008A2CCD">
        <w:rPr>
          <w:rFonts w:ascii="Times New Roman" w:hAnsi="Times New Roman" w:cs="Times New Roman"/>
          <w:spacing w:val="45"/>
          <w:highlight w:val="yellow"/>
          <w:rPrChange w:id="215" w:author="Bernard Hallet" w:date="2013-12-15T13:29:00Z">
            <w:rPr>
              <w:rFonts w:ascii="Times New Roman" w:hAnsi="Times New Roman" w:cs="Times New Roman"/>
              <w:spacing w:val="45"/>
            </w:rPr>
          </w:rPrChange>
        </w:rPr>
        <w:t xml:space="preserve"> </w:t>
      </w:r>
      <w:r w:rsidRPr="008A2CCD">
        <w:rPr>
          <w:rFonts w:ascii="Times New Roman" w:hAnsi="Times New Roman" w:cs="Times New Roman"/>
          <w:highlight w:val="yellow"/>
          <w:rPrChange w:id="216" w:author="Bernard Hallet" w:date="2013-12-15T13:29:00Z">
            <w:rPr>
              <w:rFonts w:ascii="Times New Roman" w:hAnsi="Times New Roman" w:cs="Times New Roman"/>
            </w:rPr>
          </w:rPrChange>
        </w:rPr>
        <w:t>do</w:t>
      </w:r>
      <w:r w:rsidRPr="008A2CCD">
        <w:rPr>
          <w:rFonts w:ascii="Times New Roman" w:hAnsi="Times New Roman" w:cs="Times New Roman"/>
          <w:spacing w:val="3"/>
          <w:highlight w:val="yellow"/>
          <w:rPrChange w:id="217" w:author="Bernard Hallet" w:date="2013-12-15T13:29:00Z">
            <w:rPr>
              <w:rFonts w:ascii="Times New Roman" w:hAnsi="Times New Roman" w:cs="Times New Roman"/>
              <w:spacing w:val="3"/>
            </w:rPr>
          </w:rPrChange>
        </w:rPr>
        <w:t>m</w:t>
      </w:r>
      <w:r w:rsidRPr="008A2CCD">
        <w:rPr>
          <w:rFonts w:ascii="Times New Roman" w:hAnsi="Times New Roman" w:cs="Times New Roman"/>
          <w:spacing w:val="-1"/>
          <w:highlight w:val="yellow"/>
          <w:rPrChange w:id="218" w:author="Bernard Hallet" w:date="2013-12-15T13:29:00Z">
            <w:rPr>
              <w:rFonts w:ascii="Times New Roman" w:hAnsi="Times New Roman" w:cs="Times New Roman"/>
              <w:spacing w:val="-1"/>
            </w:rPr>
          </w:rPrChange>
        </w:rPr>
        <w:t>a</w:t>
      </w:r>
      <w:r w:rsidRPr="008A2CCD">
        <w:rPr>
          <w:rFonts w:ascii="Times New Roman" w:hAnsi="Times New Roman" w:cs="Times New Roman"/>
          <w:spacing w:val="1"/>
          <w:highlight w:val="yellow"/>
          <w:rPrChange w:id="219"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220" w:author="Bernard Hallet" w:date="2013-12-15T13:29:00Z">
            <w:rPr>
              <w:rFonts w:ascii="Times New Roman" w:hAnsi="Times New Roman" w:cs="Times New Roman"/>
            </w:rPr>
          </w:rPrChange>
        </w:rPr>
        <w:t>ns</w:t>
      </w:r>
      <w:r w:rsidRPr="008A2CCD">
        <w:rPr>
          <w:rFonts w:ascii="Times New Roman" w:hAnsi="Times New Roman" w:cs="Times New Roman"/>
          <w:spacing w:val="46"/>
          <w:highlight w:val="yellow"/>
          <w:rPrChange w:id="221" w:author="Bernard Hallet" w:date="2013-12-15T13:29:00Z">
            <w:rPr>
              <w:rFonts w:ascii="Times New Roman" w:hAnsi="Times New Roman" w:cs="Times New Roman"/>
              <w:spacing w:val="46"/>
            </w:rPr>
          </w:rPrChange>
        </w:rPr>
        <w:t xml:space="preserve"> </w:t>
      </w:r>
      <w:r w:rsidRPr="008A2CCD">
        <w:rPr>
          <w:rFonts w:ascii="Times New Roman" w:hAnsi="Times New Roman" w:cs="Times New Roman"/>
          <w:highlight w:val="yellow"/>
          <w:rPrChange w:id="222" w:author="Bernard Hallet" w:date="2013-12-15T13:29:00Z">
            <w:rPr>
              <w:rFonts w:ascii="Times New Roman" w:hAnsi="Times New Roman" w:cs="Times New Roman"/>
            </w:rPr>
          </w:rPrChange>
        </w:rPr>
        <w:t>du</w:t>
      </w:r>
      <w:r w:rsidRPr="008A2CCD">
        <w:rPr>
          <w:rFonts w:ascii="Times New Roman" w:hAnsi="Times New Roman" w:cs="Times New Roman"/>
          <w:spacing w:val="-1"/>
          <w:highlight w:val="yellow"/>
          <w:rPrChange w:id="223" w:author="Bernard Hallet" w:date="2013-12-15T13:29:00Z">
            <w:rPr>
              <w:rFonts w:ascii="Times New Roman" w:hAnsi="Times New Roman" w:cs="Times New Roman"/>
              <w:spacing w:val="-1"/>
            </w:rPr>
          </w:rPrChange>
        </w:rPr>
        <w:t>r</w:t>
      </w:r>
      <w:r w:rsidRPr="008A2CCD">
        <w:rPr>
          <w:rFonts w:ascii="Times New Roman" w:hAnsi="Times New Roman" w:cs="Times New Roman"/>
          <w:spacing w:val="1"/>
          <w:highlight w:val="yellow"/>
          <w:rPrChange w:id="224"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225" w:author="Bernard Hallet" w:date="2013-12-15T13:29:00Z">
            <w:rPr>
              <w:rFonts w:ascii="Times New Roman" w:hAnsi="Times New Roman" w:cs="Times New Roman"/>
            </w:rPr>
          </w:rPrChange>
        </w:rPr>
        <w:t>ng</w:t>
      </w:r>
      <w:r w:rsidRPr="008A2CCD">
        <w:rPr>
          <w:rFonts w:ascii="Times New Roman" w:hAnsi="Times New Roman" w:cs="Times New Roman"/>
          <w:spacing w:val="43"/>
          <w:highlight w:val="yellow"/>
          <w:rPrChange w:id="226" w:author="Bernard Hallet" w:date="2013-12-15T13:29:00Z">
            <w:rPr>
              <w:rFonts w:ascii="Times New Roman" w:hAnsi="Times New Roman" w:cs="Times New Roman"/>
              <w:spacing w:val="43"/>
            </w:rPr>
          </w:rPrChange>
        </w:rPr>
        <w:t xml:space="preserve"> </w:t>
      </w:r>
      <w:r w:rsidRPr="008A2CCD">
        <w:rPr>
          <w:rFonts w:ascii="Times New Roman" w:hAnsi="Times New Roman" w:cs="Times New Roman"/>
          <w:spacing w:val="-1"/>
          <w:highlight w:val="yellow"/>
          <w:rPrChange w:id="227" w:author="Bernard Hallet" w:date="2013-12-15T13:29:00Z">
            <w:rPr>
              <w:rFonts w:ascii="Times New Roman" w:hAnsi="Times New Roman" w:cs="Times New Roman"/>
              <w:spacing w:val="-1"/>
            </w:rPr>
          </w:rPrChange>
        </w:rPr>
        <w:t>w</w:t>
      </w:r>
      <w:r w:rsidRPr="008A2CCD">
        <w:rPr>
          <w:rFonts w:ascii="Times New Roman" w:hAnsi="Times New Roman" w:cs="Times New Roman"/>
          <w:spacing w:val="1"/>
          <w:highlight w:val="yellow"/>
          <w:rPrChange w:id="228"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229" w:author="Bernard Hallet" w:date="2013-12-15T13:29:00Z">
            <w:rPr>
              <w:rFonts w:ascii="Times New Roman" w:hAnsi="Times New Roman" w:cs="Times New Roman"/>
            </w:rPr>
          </w:rPrChange>
        </w:rPr>
        <w:t>n</w:t>
      </w:r>
      <w:r w:rsidRPr="008A2CCD">
        <w:rPr>
          <w:rFonts w:ascii="Times New Roman" w:hAnsi="Times New Roman" w:cs="Times New Roman"/>
          <w:spacing w:val="1"/>
          <w:highlight w:val="yellow"/>
          <w:rPrChange w:id="230" w:author="Bernard Hallet" w:date="2013-12-15T13:29:00Z">
            <w:rPr>
              <w:rFonts w:ascii="Times New Roman" w:hAnsi="Times New Roman" w:cs="Times New Roman"/>
              <w:spacing w:val="1"/>
            </w:rPr>
          </w:rPrChange>
        </w:rPr>
        <w:t>te</w:t>
      </w:r>
      <w:r w:rsidRPr="008A2CCD">
        <w:rPr>
          <w:rFonts w:ascii="Times New Roman" w:hAnsi="Times New Roman" w:cs="Times New Roman"/>
          <w:highlight w:val="yellow"/>
          <w:rPrChange w:id="231" w:author="Bernard Hallet" w:date="2013-12-15T13:29:00Z">
            <w:rPr>
              <w:rFonts w:ascii="Times New Roman" w:hAnsi="Times New Roman" w:cs="Times New Roman"/>
            </w:rPr>
          </w:rPrChange>
        </w:rPr>
        <w:t>r</w:t>
      </w:r>
    </w:p>
    <w:p w14:paraId="65B53BAC" w14:textId="77777777" w:rsidR="00946758" w:rsidRPr="008A2CCD" w:rsidRDefault="00946758" w:rsidP="00946758">
      <w:pPr>
        <w:widowControl w:val="0"/>
        <w:autoSpaceDE w:val="0"/>
        <w:autoSpaceDN w:val="0"/>
        <w:adjustRightInd w:val="0"/>
        <w:spacing w:before="7" w:line="130" w:lineRule="exact"/>
        <w:rPr>
          <w:rFonts w:ascii="Times New Roman" w:hAnsi="Times New Roman" w:cs="Times New Roman"/>
          <w:sz w:val="13"/>
          <w:szCs w:val="13"/>
          <w:highlight w:val="yellow"/>
          <w:rPrChange w:id="232" w:author="Bernard Hallet" w:date="2013-12-15T13:29:00Z">
            <w:rPr>
              <w:rFonts w:ascii="Times New Roman" w:hAnsi="Times New Roman" w:cs="Times New Roman"/>
              <w:sz w:val="13"/>
              <w:szCs w:val="13"/>
            </w:rPr>
          </w:rPrChange>
        </w:rPr>
      </w:pPr>
    </w:p>
    <w:p w14:paraId="74BF2546" w14:textId="77777777" w:rsidR="00946758" w:rsidRPr="008A2CCD" w:rsidRDefault="00946758" w:rsidP="00946758">
      <w:pPr>
        <w:widowControl w:val="0"/>
        <w:autoSpaceDE w:val="0"/>
        <w:autoSpaceDN w:val="0"/>
        <w:adjustRightInd w:val="0"/>
        <w:ind w:left="106" w:right="-20"/>
        <w:rPr>
          <w:rFonts w:ascii="Times New Roman" w:hAnsi="Times New Roman" w:cs="Times New Roman"/>
          <w:highlight w:val="yellow"/>
          <w:rPrChange w:id="233" w:author="Bernard Hallet" w:date="2013-12-15T13:29:00Z">
            <w:rPr>
              <w:rFonts w:ascii="Times New Roman" w:hAnsi="Times New Roman" w:cs="Times New Roman"/>
            </w:rPr>
          </w:rPrChange>
        </w:rPr>
      </w:pPr>
      <w:r w:rsidRPr="008A2CCD">
        <w:rPr>
          <w:rFonts w:ascii="Times New Roman" w:hAnsi="Times New Roman" w:cs="Times New Roman"/>
          <w:highlight w:val="yellow"/>
          <w:rPrChange w:id="234" w:author="Bernard Hallet" w:date="2013-12-15T13:29:00Z">
            <w:rPr>
              <w:rFonts w:ascii="Times New Roman" w:hAnsi="Times New Roman" w:cs="Times New Roman"/>
            </w:rPr>
          </w:rPrChange>
        </w:rPr>
        <w:t xml:space="preserve">72             </w:t>
      </w:r>
      <w:r w:rsidRPr="008A2CCD">
        <w:rPr>
          <w:rFonts w:ascii="Times New Roman" w:hAnsi="Times New Roman" w:cs="Times New Roman"/>
          <w:spacing w:val="12"/>
          <w:highlight w:val="yellow"/>
          <w:rPrChange w:id="235" w:author="Bernard Hallet" w:date="2013-12-15T13:29:00Z">
            <w:rPr>
              <w:rFonts w:ascii="Times New Roman" w:hAnsi="Times New Roman" w:cs="Times New Roman"/>
              <w:spacing w:val="12"/>
            </w:rPr>
          </w:rPrChange>
        </w:rPr>
        <w:t xml:space="preserve"> </w:t>
      </w:r>
      <w:r w:rsidRPr="008A2CCD">
        <w:rPr>
          <w:rFonts w:ascii="Times New Roman" w:hAnsi="Times New Roman" w:cs="Times New Roman"/>
          <w:spacing w:val="-1"/>
          <w:highlight w:val="yellow"/>
          <w:rPrChange w:id="236" w:author="Bernard Hallet" w:date="2013-12-15T13:29:00Z">
            <w:rPr>
              <w:rFonts w:ascii="Times New Roman" w:hAnsi="Times New Roman" w:cs="Times New Roman"/>
              <w:spacing w:val="-1"/>
            </w:rPr>
          </w:rPrChange>
        </w:rPr>
        <w:t>free</w:t>
      </w:r>
      <w:r w:rsidRPr="008A2CCD">
        <w:rPr>
          <w:rFonts w:ascii="Times New Roman" w:hAnsi="Times New Roman" w:cs="Times New Roman"/>
          <w:spacing w:val="2"/>
          <w:highlight w:val="yellow"/>
          <w:rPrChange w:id="237" w:author="Bernard Hallet" w:date="2013-12-15T13:29:00Z">
            <w:rPr>
              <w:rFonts w:ascii="Times New Roman" w:hAnsi="Times New Roman" w:cs="Times New Roman"/>
              <w:spacing w:val="2"/>
            </w:rPr>
          </w:rPrChange>
        </w:rPr>
        <w:t>z</w:t>
      </w:r>
      <w:r w:rsidRPr="008A2CCD">
        <w:rPr>
          <w:rFonts w:ascii="Times New Roman" w:hAnsi="Times New Roman" w:cs="Times New Roman"/>
          <w:spacing w:val="-1"/>
          <w:highlight w:val="yellow"/>
          <w:rPrChange w:id="238" w:author="Bernard Hallet" w:date="2013-12-15T13:29:00Z">
            <w:rPr>
              <w:rFonts w:ascii="Times New Roman" w:hAnsi="Times New Roman" w:cs="Times New Roman"/>
              <w:spacing w:val="-1"/>
            </w:rPr>
          </w:rPrChange>
        </w:rPr>
        <w:t>e-</w:t>
      </w:r>
      <w:r w:rsidRPr="008A2CCD">
        <w:rPr>
          <w:rFonts w:ascii="Times New Roman" w:hAnsi="Times New Roman" w:cs="Times New Roman"/>
          <w:highlight w:val="yellow"/>
          <w:rPrChange w:id="239" w:author="Bernard Hallet" w:date="2013-12-15T13:29:00Z">
            <w:rPr>
              <w:rFonts w:ascii="Times New Roman" w:hAnsi="Times New Roman" w:cs="Times New Roman"/>
            </w:rPr>
          </w:rPrChange>
        </w:rPr>
        <w:t>up,</w:t>
      </w:r>
      <w:r w:rsidRPr="008A2CCD">
        <w:rPr>
          <w:rFonts w:ascii="Times New Roman" w:hAnsi="Times New Roman" w:cs="Times New Roman"/>
          <w:spacing w:val="31"/>
          <w:highlight w:val="yellow"/>
          <w:rPrChange w:id="240" w:author="Bernard Hallet" w:date="2013-12-15T13:29:00Z">
            <w:rPr>
              <w:rFonts w:ascii="Times New Roman" w:hAnsi="Times New Roman" w:cs="Times New Roman"/>
              <w:spacing w:val="31"/>
            </w:rPr>
          </w:rPrChange>
        </w:rPr>
        <w:t xml:space="preserve"> </w:t>
      </w:r>
      <w:r w:rsidRPr="008A2CCD">
        <w:rPr>
          <w:rFonts w:ascii="Times New Roman" w:hAnsi="Times New Roman" w:cs="Times New Roman"/>
          <w:spacing w:val="-1"/>
          <w:highlight w:val="yellow"/>
          <w:rPrChange w:id="241" w:author="Bernard Hallet" w:date="2013-12-15T13:29:00Z">
            <w:rPr>
              <w:rFonts w:ascii="Times New Roman" w:hAnsi="Times New Roman" w:cs="Times New Roman"/>
              <w:spacing w:val="-1"/>
            </w:rPr>
          </w:rPrChange>
        </w:rPr>
        <w:t>w</w:t>
      </w:r>
      <w:r w:rsidRPr="008A2CCD">
        <w:rPr>
          <w:rFonts w:ascii="Times New Roman" w:hAnsi="Times New Roman" w:cs="Times New Roman"/>
          <w:highlight w:val="yellow"/>
          <w:rPrChange w:id="242" w:author="Bernard Hallet" w:date="2013-12-15T13:29:00Z">
            <w:rPr>
              <w:rFonts w:ascii="Times New Roman" w:hAnsi="Times New Roman" w:cs="Times New Roman"/>
            </w:rPr>
          </w:rPrChange>
        </w:rPr>
        <w:t>h</w:t>
      </w:r>
      <w:r w:rsidRPr="008A2CCD">
        <w:rPr>
          <w:rFonts w:ascii="Times New Roman" w:hAnsi="Times New Roman" w:cs="Times New Roman"/>
          <w:spacing w:val="-1"/>
          <w:highlight w:val="yellow"/>
          <w:rPrChange w:id="243" w:author="Bernard Hallet" w:date="2013-12-15T13:29:00Z">
            <w:rPr>
              <w:rFonts w:ascii="Times New Roman" w:hAnsi="Times New Roman" w:cs="Times New Roman"/>
              <w:spacing w:val="-1"/>
            </w:rPr>
          </w:rPrChange>
        </w:rPr>
        <w:t>e</w:t>
      </w:r>
      <w:r w:rsidRPr="008A2CCD">
        <w:rPr>
          <w:rFonts w:ascii="Times New Roman" w:hAnsi="Times New Roman" w:cs="Times New Roman"/>
          <w:highlight w:val="yellow"/>
          <w:rPrChange w:id="244" w:author="Bernard Hallet" w:date="2013-12-15T13:29:00Z">
            <w:rPr>
              <w:rFonts w:ascii="Times New Roman" w:hAnsi="Times New Roman" w:cs="Times New Roman"/>
            </w:rPr>
          </w:rPrChange>
        </w:rPr>
        <w:t>n</w:t>
      </w:r>
      <w:r w:rsidRPr="008A2CCD">
        <w:rPr>
          <w:rFonts w:ascii="Times New Roman" w:hAnsi="Times New Roman" w:cs="Times New Roman"/>
          <w:spacing w:val="29"/>
          <w:highlight w:val="yellow"/>
          <w:rPrChange w:id="245" w:author="Bernard Hallet" w:date="2013-12-15T13:29:00Z">
            <w:rPr>
              <w:rFonts w:ascii="Times New Roman" w:hAnsi="Times New Roman" w:cs="Times New Roman"/>
              <w:spacing w:val="29"/>
            </w:rPr>
          </w:rPrChange>
        </w:rPr>
        <w:t xml:space="preserve"> </w:t>
      </w:r>
      <w:r w:rsidRPr="008A2CCD">
        <w:rPr>
          <w:rFonts w:ascii="Times New Roman" w:hAnsi="Times New Roman" w:cs="Times New Roman"/>
          <w:spacing w:val="1"/>
          <w:highlight w:val="yellow"/>
          <w:rPrChange w:id="246" w:author="Bernard Hallet" w:date="2013-12-15T13:29:00Z">
            <w:rPr>
              <w:rFonts w:ascii="Times New Roman" w:hAnsi="Times New Roman" w:cs="Times New Roman"/>
              <w:spacing w:val="1"/>
            </w:rPr>
          </w:rPrChange>
        </w:rPr>
        <w:t>t</w:t>
      </w:r>
      <w:r w:rsidRPr="008A2CCD">
        <w:rPr>
          <w:rFonts w:ascii="Times New Roman" w:hAnsi="Times New Roman" w:cs="Times New Roman"/>
          <w:spacing w:val="2"/>
          <w:highlight w:val="yellow"/>
          <w:rPrChange w:id="247" w:author="Bernard Hallet" w:date="2013-12-15T13:29:00Z">
            <w:rPr>
              <w:rFonts w:ascii="Times New Roman" w:hAnsi="Times New Roman" w:cs="Times New Roman"/>
              <w:spacing w:val="2"/>
            </w:rPr>
          </w:rPrChange>
        </w:rPr>
        <w:t>h</w:t>
      </w:r>
      <w:r w:rsidRPr="008A2CCD">
        <w:rPr>
          <w:rFonts w:ascii="Times New Roman" w:hAnsi="Times New Roman" w:cs="Times New Roman"/>
          <w:highlight w:val="yellow"/>
          <w:rPrChange w:id="248" w:author="Bernard Hallet" w:date="2013-12-15T13:29:00Z">
            <w:rPr>
              <w:rFonts w:ascii="Times New Roman" w:hAnsi="Times New Roman" w:cs="Times New Roman"/>
            </w:rPr>
          </w:rPrChange>
        </w:rPr>
        <w:t>e</w:t>
      </w:r>
      <w:r w:rsidRPr="008A2CCD">
        <w:rPr>
          <w:rFonts w:ascii="Times New Roman" w:hAnsi="Times New Roman" w:cs="Times New Roman"/>
          <w:spacing w:val="28"/>
          <w:highlight w:val="yellow"/>
          <w:rPrChange w:id="249" w:author="Bernard Hallet" w:date="2013-12-15T13:29:00Z">
            <w:rPr>
              <w:rFonts w:ascii="Times New Roman" w:hAnsi="Times New Roman" w:cs="Times New Roman"/>
              <w:spacing w:val="28"/>
            </w:rPr>
          </w:rPrChange>
        </w:rPr>
        <w:t xml:space="preserve"> </w:t>
      </w:r>
      <w:r w:rsidRPr="008A2CCD">
        <w:rPr>
          <w:rFonts w:ascii="Times New Roman" w:hAnsi="Times New Roman" w:cs="Times New Roman"/>
          <w:spacing w:val="-1"/>
          <w:highlight w:val="yellow"/>
          <w:rPrChange w:id="250" w:author="Bernard Hallet" w:date="2013-12-15T13:29:00Z">
            <w:rPr>
              <w:rFonts w:ascii="Times New Roman" w:hAnsi="Times New Roman" w:cs="Times New Roman"/>
              <w:spacing w:val="-1"/>
            </w:rPr>
          </w:rPrChange>
        </w:rPr>
        <w:t>ra</w:t>
      </w:r>
      <w:r w:rsidRPr="008A2CCD">
        <w:rPr>
          <w:rFonts w:ascii="Times New Roman" w:hAnsi="Times New Roman" w:cs="Times New Roman"/>
          <w:highlight w:val="yellow"/>
          <w:rPrChange w:id="251" w:author="Bernard Hallet" w:date="2013-12-15T13:29:00Z">
            <w:rPr>
              <w:rFonts w:ascii="Times New Roman" w:hAnsi="Times New Roman" w:cs="Times New Roman"/>
            </w:rPr>
          </w:rPrChange>
        </w:rPr>
        <w:t>p</w:t>
      </w:r>
      <w:r w:rsidRPr="008A2CCD">
        <w:rPr>
          <w:rFonts w:ascii="Times New Roman" w:hAnsi="Times New Roman" w:cs="Times New Roman"/>
          <w:spacing w:val="3"/>
          <w:highlight w:val="yellow"/>
          <w:rPrChange w:id="252" w:author="Bernard Hallet" w:date="2013-12-15T13:29:00Z">
            <w:rPr>
              <w:rFonts w:ascii="Times New Roman" w:hAnsi="Times New Roman" w:cs="Times New Roman"/>
              <w:spacing w:val="3"/>
            </w:rPr>
          </w:rPrChange>
        </w:rPr>
        <w:t>i</w:t>
      </w:r>
      <w:r w:rsidRPr="008A2CCD">
        <w:rPr>
          <w:rFonts w:ascii="Times New Roman" w:hAnsi="Times New Roman" w:cs="Times New Roman"/>
          <w:highlight w:val="yellow"/>
          <w:rPrChange w:id="253" w:author="Bernard Hallet" w:date="2013-12-15T13:29:00Z">
            <w:rPr>
              <w:rFonts w:ascii="Times New Roman" w:hAnsi="Times New Roman" w:cs="Times New Roman"/>
            </w:rPr>
          </w:rPrChange>
        </w:rPr>
        <w:t>d</w:t>
      </w:r>
      <w:r w:rsidRPr="008A2CCD">
        <w:rPr>
          <w:rFonts w:ascii="Times New Roman" w:hAnsi="Times New Roman" w:cs="Times New Roman"/>
          <w:spacing w:val="3"/>
          <w:highlight w:val="yellow"/>
          <w:rPrChange w:id="254" w:author="Bernard Hallet" w:date="2013-12-15T13:29:00Z">
            <w:rPr>
              <w:rFonts w:ascii="Times New Roman" w:hAnsi="Times New Roman" w:cs="Times New Roman"/>
              <w:spacing w:val="3"/>
            </w:rPr>
          </w:rPrChange>
        </w:rPr>
        <w:t>l</w:t>
      </w:r>
      <w:r w:rsidRPr="008A2CCD">
        <w:rPr>
          <w:rFonts w:ascii="Times New Roman" w:hAnsi="Times New Roman" w:cs="Times New Roman"/>
          <w:highlight w:val="yellow"/>
          <w:rPrChange w:id="255" w:author="Bernard Hallet" w:date="2013-12-15T13:29:00Z">
            <w:rPr>
              <w:rFonts w:ascii="Times New Roman" w:hAnsi="Times New Roman" w:cs="Times New Roman"/>
            </w:rPr>
          </w:rPrChange>
        </w:rPr>
        <w:t>y</w:t>
      </w:r>
      <w:r w:rsidRPr="008A2CCD">
        <w:rPr>
          <w:rFonts w:ascii="Times New Roman" w:hAnsi="Times New Roman" w:cs="Times New Roman"/>
          <w:spacing w:val="24"/>
          <w:highlight w:val="yellow"/>
          <w:rPrChange w:id="256" w:author="Bernard Hallet" w:date="2013-12-15T13:29:00Z">
            <w:rPr>
              <w:rFonts w:ascii="Times New Roman" w:hAnsi="Times New Roman" w:cs="Times New Roman"/>
              <w:spacing w:val="24"/>
            </w:rPr>
          </w:rPrChange>
        </w:rPr>
        <w:t xml:space="preserve"> </w:t>
      </w:r>
      <w:r w:rsidRPr="008A2CCD">
        <w:rPr>
          <w:rFonts w:ascii="Times New Roman" w:hAnsi="Times New Roman" w:cs="Times New Roman"/>
          <w:spacing w:val="-1"/>
          <w:highlight w:val="yellow"/>
          <w:rPrChange w:id="257" w:author="Bernard Hallet" w:date="2013-12-15T13:29:00Z">
            <w:rPr>
              <w:rFonts w:ascii="Times New Roman" w:hAnsi="Times New Roman" w:cs="Times New Roman"/>
              <w:spacing w:val="-1"/>
            </w:rPr>
          </w:rPrChange>
        </w:rPr>
        <w:t>c</w:t>
      </w:r>
      <w:r w:rsidRPr="008A2CCD">
        <w:rPr>
          <w:rFonts w:ascii="Times New Roman" w:hAnsi="Times New Roman" w:cs="Times New Roman"/>
          <w:highlight w:val="yellow"/>
          <w:rPrChange w:id="258" w:author="Bernard Hallet" w:date="2013-12-15T13:29:00Z">
            <w:rPr>
              <w:rFonts w:ascii="Times New Roman" w:hAnsi="Times New Roman" w:cs="Times New Roman"/>
            </w:rPr>
          </w:rPrChange>
        </w:rPr>
        <w:t>oo</w:t>
      </w:r>
      <w:r w:rsidRPr="008A2CCD">
        <w:rPr>
          <w:rFonts w:ascii="Times New Roman" w:hAnsi="Times New Roman" w:cs="Times New Roman"/>
          <w:spacing w:val="1"/>
          <w:highlight w:val="yellow"/>
          <w:rPrChange w:id="259" w:author="Bernard Hallet" w:date="2013-12-15T13:29:00Z">
            <w:rPr>
              <w:rFonts w:ascii="Times New Roman" w:hAnsi="Times New Roman" w:cs="Times New Roman"/>
              <w:spacing w:val="1"/>
            </w:rPr>
          </w:rPrChange>
        </w:rPr>
        <w:t>li</w:t>
      </w:r>
      <w:r w:rsidRPr="008A2CCD">
        <w:rPr>
          <w:rFonts w:ascii="Times New Roman" w:hAnsi="Times New Roman" w:cs="Times New Roman"/>
          <w:spacing w:val="2"/>
          <w:highlight w:val="yellow"/>
          <w:rPrChange w:id="260" w:author="Bernard Hallet" w:date="2013-12-15T13:29:00Z">
            <w:rPr>
              <w:rFonts w:ascii="Times New Roman" w:hAnsi="Times New Roman" w:cs="Times New Roman"/>
              <w:spacing w:val="2"/>
            </w:rPr>
          </w:rPrChange>
        </w:rPr>
        <w:t>n</w:t>
      </w:r>
      <w:r w:rsidRPr="008A2CCD">
        <w:rPr>
          <w:rFonts w:ascii="Times New Roman" w:hAnsi="Times New Roman" w:cs="Times New Roman"/>
          <w:highlight w:val="yellow"/>
          <w:rPrChange w:id="261" w:author="Bernard Hallet" w:date="2013-12-15T13:29:00Z">
            <w:rPr>
              <w:rFonts w:ascii="Times New Roman" w:hAnsi="Times New Roman" w:cs="Times New Roman"/>
            </w:rPr>
          </w:rPrChange>
        </w:rPr>
        <w:t>g</w:t>
      </w:r>
      <w:r w:rsidRPr="008A2CCD">
        <w:rPr>
          <w:rFonts w:ascii="Times New Roman" w:hAnsi="Times New Roman" w:cs="Times New Roman"/>
          <w:spacing w:val="26"/>
          <w:highlight w:val="yellow"/>
          <w:rPrChange w:id="262" w:author="Bernard Hallet" w:date="2013-12-15T13:29:00Z">
            <w:rPr>
              <w:rFonts w:ascii="Times New Roman" w:hAnsi="Times New Roman" w:cs="Times New Roman"/>
              <w:spacing w:val="26"/>
            </w:rPr>
          </w:rPrChange>
        </w:rPr>
        <w:t xml:space="preserve"> </w:t>
      </w:r>
      <w:r w:rsidRPr="008A2CCD">
        <w:rPr>
          <w:rFonts w:ascii="Times New Roman" w:hAnsi="Times New Roman" w:cs="Times New Roman"/>
          <w:highlight w:val="yellow"/>
          <w:rPrChange w:id="263" w:author="Bernard Hallet" w:date="2013-12-15T13:29:00Z">
            <w:rPr>
              <w:rFonts w:ascii="Times New Roman" w:hAnsi="Times New Roman" w:cs="Times New Roman"/>
            </w:rPr>
          </w:rPrChange>
        </w:rPr>
        <w:t>s</w:t>
      </w:r>
      <w:r w:rsidRPr="008A2CCD">
        <w:rPr>
          <w:rFonts w:ascii="Times New Roman" w:hAnsi="Times New Roman" w:cs="Times New Roman"/>
          <w:spacing w:val="1"/>
          <w:highlight w:val="yellow"/>
          <w:rPrChange w:id="264" w:author="Bernard Hallet" w:date="2013-12-15T13:29:00Z">
            <w:rPr>
              <w:rFonts w:ascii="Times New Roman" w:hAnsi="Times New Roman" w:cs="Times New Roman"/>
              <w:spacing w:val="1"/>
            </w:rPr>
          </w:rPrChange>
        </w:rPr>
        <w:t>t</w:t>
      </w:r>
      <w:r w:rsidRPr="008A2CCD">
        <w:rPr>
          <w:rFonts w:ascii="Times New Roman" w:hAnsi="Times New Roman" w:cs="Times New Roman"/>
          <w:highlight w:val="yellow"/>
          <w:rPrChange w:id="265" w:author="Bernard Hallet" w:date="2013-12-15T13:29:00Z">
            <w:rPr>
              <w:rFonts w:ascii="Times New Roman" w:hAnsi="Times New Roman" w:cs="Times New Roman"/>
            </w:rPr>
          </w:rPrChange>
        </w:rPr>
        <w:t>one</w:t>
      </w:r>
      <w:r w:rsidRPr="008A2CCD">
        <w:rPr>
          <w:rFonts w:ascii="Times New Roman" w:hAnsi="Times New Roman" w:cs="Times New Roman"/>
          <w:spacing w:val="28"/>
          <w:highlight w:val="yellow"/>
          <w:rPrChange w:id="266" w:author="Bernard Hallet" w:date="2013-12-15T13:29:00Z">
            <w:rPr>
              <w:rFonts w:ascii="Times New Roman" w:hAnsi="Times New Roman" w:cs="Times New Roman"/>
              <w:spacing w:val="28"/>
            </w:rPr>
          </w:rPrChange>
        </w:rPr>
        <w:t xml:space="preserve"> </w:t>
      </w:r>
      <w:r w:rsidRPr="008A2CCD">
        <w:rPr>
          <w:rFonts w:ascii="Times New Roman" w:hAnsi="Times New Roman" w:cs="Times New Roman"/>
          <w:highlight w:val="yellow"/>
          <w:rPrChange w:id="267" w:author="Bernard Hallet" w:date="2013-12-15T13:29:00Z">
            <w:rPr>
              <w:rFonts w:ascii="Times New Roman" w:hAnsi="Times New Roman" w:cs="Times New Roman"/>
            </w:rPr>
          </w:rPrChange>
        </w:rPr>
        <w:t>do</w:t>
      </w:r>
      <w:r w:rsidRPr="008A2CCD">
        <w:rPr>
          <w:rFonts w:ascii="Times New Roman" w:hAnsi="Times New Roman" w:cs="Times New Roman"/>
          <w:spacing w:val="3"/>
          <w:highlight w:val="yellow"/>
          <w:rPrChange w:id="268" w:author="Bernard Hallet" w:date="2013-12-15T13:29:00Z">
            <w:rPr>
              <w:rFonts w:ascii="Times New Roman" w:hAnsi="Times New Roman" w:cs="Times New Roman"/>
              <w:spacing w:val="3"/>
            </w:rPr>
          </w:rPrChange>
        </w:rPr>
        <w:t>m</w:t>
      </w:r>
      <w:r w:rsidRPr="008A2CCD">
        <w:rPr>
          <w:rFonts w:ascii="Times New Roman" w:hAnsi="Times New Roman" w:cs="Times New Roman"/>
          <w:spacing w:val="-1"/>
          <w:highlight w:val="yellow"/>
          <w:rPrChange w:id="269" w:author="Bernard Hallet" w:date="2013-12-15T13:29:00Z">
            <w:rPr>
              <w:rFonts w:ascii="Times New Roman" w:hAnsi="Times New Roman" w:cs="Times New Roman"/>
              <w:spacing w:val="-1"/>
            </w:rPr>
          </w:rPrChange>
        </w:rPr>
        <w:t>a</w:t>
      </w:r>
      <w:r w:rsidRPr="008A2CCD">
        <w:rPr>
          <w:rFonts w:ascii="Times New Roman" w:hAnsi="Times New Roman" w:cs="Times New Roman"/>
          <w:spacing w:val="1"/>
          <w:highlight w:val="yellow"/>
          <w:rPrChange w:id="270"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271" w:author="Bernard Hallet" w:date="2013-12-15T13:29:00Z">
            <w:rPr>
              <w:rFonts w:ascii="Times New Roman" w:hAnsi="Times New Roman" w:cs="Times New Roman"/>
            </w:rPr>
          </w:rPrChange>
        </w:rPr>
        <w:t>n</w:t>
      </w:r>
      <w:r w:rsidRPr="008A2CCD">
        <w:rPr>
          <w:rFonts w:ascii="Times New Roman" w:hAnsi="Times New Roman" w:cs="Times New Roman"/>
          <w:spacing w:val="29"/>
          <w:highlight w:val="yellow"/>
          <w:rPrChange w:id="272" w:author="Bernard Hallet" w:date="2013-12-15T13:29:00Z">
            <w:rPr>
              <w:rFonts w:ascii="Times New Roman" w:hAnsi="Times New Roman" w:cs="Times New Roman"/>
              <w:spacing w:val="29"/>
            </w:rPr>
          </w:rPrChange>
        </w:rPr>
        <w:t xml:space="preserve"> </w:t>
      </w:r>
      <w:r w:rsidRPr="008A2CCD">
        <w:rPr>
          <w:rFonts w:ascii="Times New Roman" w:hAnsi="Times New Roman" w:cs="Times New Roman"/>
          <w:spacing w:val="-1"/>
          <w:highlight w:val="yellow"/>
          <w:rPrChange w:id="273" w:author="Bernard Hallet" w:date="2013-12-15T13:29:00Z">
            <w:rPr>
              <w:rFonts w:ascii="Times New Roman" w:hAnsi="Times New Roman" w:cs="Times New Roman"/>
              <w:spacing w:val="-1"/>
            </w:rPr>
          </w:rPrChange>
        </w:rPr>
        <w:t>ca</w:t>
      </w:r>
      <w:r w:rsidRPr="008A2CCD">
        <w:rPr>
          <w:rFonts w:ascii="Times New Roman" w:hAnsi="Times New Roman" w:cs="Times New Roman"/>
          <w:highlight w:val="yellow"/>
          <w:rPrChange w:id="274" w:author="Bernard Hallet" w:date="2013-12-15T13:29:00Z">
            <w:rPr>
              <w:rFonts w:ascii="Times New Roman" w:hAnsi="Times New Roman" w:cs="Times New Roman"/>
            </w:rPr>
          </w:rPrChange>
        </w:rPr>
        <w:t>us</w:t>
      </w:r>
      <w:r w:rsidRPr="008A2CCD">
        <w:rPr>
          <w:rFonts w:ascii="Times New Roman" w:hAnsi="Times New Roman" w:cs="Times New Roman"/>
          <w:spacing w:val="-1"/>
          <w:highlight w:val="yellow"/>
          <w:rPrChange w:id="275" w:author="Bernard Hallet" w:date="2013-12-15T13:29:00Z">
            <w:rPr>
              <w:rFonts w:ascii="Times New Roman" w:hAnsi="Times New Roman" w:cs="Times New Roman"/>
              <w:spacing w:val="-1"/>
            </w:rPr>
          </w:rPrChange>
        </w:rPr>
        <w:t>e</w:t>
      </w:r>
      <w:r w:rsidRPr="008A2CCD">
        <w:rPr>
          <w:rFonts w:ascii="Times New Roman" w:hAnsi="Times New Roman" w:cs="Times New Roman"/>
          <w:highlight w:val="yellow"/>
          <w:rPrChange w:id="276" w:author="Bernard Hallet" w:date="2013-12-15T13:29:00Z">
            <w:rPr>
              <w:rFonts w:ascii="Times New Roman" w:hAnsi="Times New Roman" w:cs="Times New Roman"/>
            </w:rPr>
          </w:rPrChange>
        </w:rPr>
        <w:t>s</w:t>
      </w:r>
      <w:r w:rsidRPr="008A2CCD">
        <w:rPr>
          <w:rFonts w:ascii="Times New Roman" w:hAnsi="Times New Roman" w:cs="Times New Roman"/>
          <w:spacing w:val="29"/>
          <w:highlight w:val="yellow"/>
          <w:rPrChange w:id="277" w:author="Bernard Hallet" w:date="2013-12-15T13:29:00Z">
            <w:rPr>
              <w:rFonts w:ascii="Times New Roman" w:hAnsi="Times New Roman" w:cs="Times New Roman"/>
              <w:spacing w:val="29"/>
            </w:rPr>
          </w:rPrChange>
        </w:rPr>
        <w:t xml:space="preserve"> </w:t>
      </w:r>
      <w:r w:rsidRPr="008A2CCD">
        <w:rPr>
          <w:rFonts w:ascii="Times New Roman" w:hAnsi="Times New Roman" w:cs="Times New Roman"/>
          <w:spacing w:val="3"/>
          <w:highlight w:val="yellow"/>
          <w:rPrChange w:id="278" w:author="Bernard Hallet" w:date="2013-12-15T13:29:00Z">
            <w:rPr>
              <w:rFonts w:ascii="Times New Roman" w:hAnsi="Times New Roman" w:cs="Times New Roman"/>
              <w:spacing w:val="3"/>
            </w:rPr>
          </w:rPrChange>
        </w:rPr>
        <w:t>l</w:t>
      </w:r>
      <w:r w:rsidRPr="008A2CCD">
        <w:rPr>
          <w:rFonts w:ascii="Times New Roman" w:hAnsi="Times New Roman" w:cs="Times New Roman"/>
          <w:spacing w:val="-1"/>
          <w:highlight w:val="yellow"/>
          <w:rPrChange w:id="279" w:author="Bernard Hallet" w:date="2013-12-15T13:29:00Z">
            <w:rPr>
              <w:rFonts w:ascii="Times New Roman" w:hAnsi="Times New Roman" w:cs="Times New Roman"/>
              <w:spacing w:val="-1"/>
            </w:rPr>
          </w:rPrChange>
        </w:rPr>
        <w:t>a</w:t>
      </w:r>
      <w:r w:rsidRPr="008A2CCD">
        <w:rPr>
          <w:rFonts w:ascii="Times New Roman" w:hAnsi="Times New Roman" w:cs="Times New Roman"/>
          <w:highlight w:val="yellow"/>
          <w:rPrChange w:id="280" w:author="Bernard Hallet" w:date="2013-12-15T13:29:00Z">
            <w:rPr>
              <w:rFonts w:ascii="Times New Roman" w:hAnsi="Times New Roman" w:cs="Times New Roman"/>
            </w:rPr>
          </w:rPrChange>
        </w:rPr>
        <w:t>t</w:t>
      </w:r>
      <w:r w:rsidRPr="008A2CCD">
        <w:rPr>
          <w:rFonts w:ascii="Times New Roman" w:hAnsi="Times New Roman" w:cs="Times New Roman"/>
          <w:spacing w:val="-1"/>
          <w:highlight w:val="yellow"/>
          <w:rPrChange w:id="281" w:author="Bernard Hallet" w:date="2013-12-15T13:29:00Z">
            <w:rPr>
              <w:rFonts w:ascii="Times New Roman" w:hAnsi="Times New Roman" w:cs="Times New Roman"/>
              <w:spacing w:val="-1"/>
            </w:rPr>
          </w:rPrChange>
        </w:rPr>
        <w:t>era</w:t>
      </w:r>
      <w:r w:rsidRPr="008A2CCD">
        <w:rPr>
          <w:rFonts w:ascii="Times New Roman" w:hAnsi="Times New Roman" w:cs="Times New Roman"/>
          <w:highlight w:val="yellow"/>
          <w:rPrChange w:id="282" w:author="Bernard Hallet" w:date="2013-12-15T13:29:00Z">
            <w:rPr>
              <w:rFonts w:ascii="Times New Roman" w:hAnsi="Times New Roman" w:cs="Times New Roman"/>
            </w:rPr>
          </w:rPrChange>
        </w:rPr>
        <w:t>l</w:t>
      </w:r>
      <w:r w:rsidRPr="008A2CCD">
        <w:rPr>
          <w:rFonts w:ascii="Times New Roman" w:hAnsi="Times New Roman" w:cs="Times New Roman"/>
          <w:spacing w:val="32"/>
          <w:highlight w:val="yellow"/>
          <w:rPrChange w:id="283" w:author="Bernard Hallet" w:date="2013-12-15T13:29:00Z">
            <w:rPr>
              <w:rFonts w:ascii="Times New Roman" w:hAnsi="Times New Roman" w:cs="Times New Roman"/>
              <w:spacing w:val="32"/>
            </w:rPr>
          </w:rPrChange>
        </w:rPr>
        <w:t xml:space="preserve"> </w:t>
      </w:r>
      <w:r w:rsidRPr="008A2CCD">
        <w:rPr>
          <w:rFonts w:ascii="Times New Roman" w:hAnsi="Times New Roman" w:cs="Times New Roman"/>
          <w:spacing w:val="-1"/>
          <w:highlight w:val="yellow"/>
          <w:rPrChange w:id="284" w:author="Bernard Hallet" w:date="2013-12-15T13:29:00Z">
            <w:rPr>
              <w:rFonts w:ascii="Times New Roman" w:hAnsi="Times New Roman" w:cs="Times New Roman"/>
              <w:spacing w:val="-1"/>
            </w:rPr>
          </w:rPrChange>
        </w:rPr>
        <w:t>fr</w:t>
      </w:r>
      <w:r w:rsidRPr="008A2CCD">
        <w:rPr>
          <w:rFonts w:ascii="Times New Roman" w:hAnsi="Times New Roman" w:cs="Times New Roman"/>
          <w:highlight w:val="yellow"/>
          <w:rPrChange w:id="285" w:author="Bernard Hallet" w:date="2013-12-15T13:29:00Z">
            <w:rPr>
              <w:rFonts w:ascii="Times New Roman" w:hAnsi="Times New Roman" w:cs="Times New Roman"/>
            </w:rPr>
          </w:rPrChange>
        </w:rPr>
        <w:t>ost</w:t>
      </w:r>
      <w:r w:rsidRPr="008A2CCD">
        <w:rPr>
          <w:rFonts w:ascii="Times New Roman" w:hAnsi="Times New Roman" w:cs="Times New Roman"/>
          <w:spacing w:val="29"/>
          <w:highlight w:val="yellow"/>
          <w:rPrChange w:id="286" w:author="Bernard Hallet" w:date="2013-12-15T13:29:00Z">
            <w:rPr>
              <w:rFonts w:ascii="Times New Roman" w:hAnsi="Times New Roman" w:cs="Times New Roman"/>
              <w:spacing w:val="29"/>
            </w:rPr>
          </w:rPrChange>
        </w:rPr>
        <w:t xml:space="preserve"> </w:t>
      </w:r>
      <w:r w:rsidRPr="008A2CCD">
        <w:rPr>
          <w:rFonts w:ascii="Times New Roman" w:hAnsi="Times New Roman" w:cs="Times New Roman"/>
          <w:highlight w:val="yellow"/>
          <w:rPrChange w:id="287" w:author="Bernard Hallet" w:date="2013-12-15T13:29:00Z">
            <w:rPr>
              <w:rFonts w:ascii="Times New Roman" w:hAnsi="Times New Roman" w:cs="Times New Roman"/>
            </w:rPr>
          </w:rPrChange>
        </w:rPr>
        <w:t>h</w:t>
      </w:r>
      <w:r w:rsidRPr="008A2CCD">
        <w:rPr>
          <w:rFonts w:ascii="Times New Roman" w:hAnsi="Times New Roman" w:cs="Times New Roman"/>
          <w:spacing w:val="1"/>
          <w:highlight w:val="yellow"/>
          <w:rPrChange w:id="288" w:author="Bernard Hallet" w:date="2013-12-15T13:29:00Z">
            <w:rPr>
              <w:rFonts w:ascii="Times New Roman" w:hAnsi="Times New Roman" w:cs="Times New Roman"/>
              <w:spacing w:val="1"/>
            </w:rPr>
          </w:rPrChange>
        </w:rPr>
        <w:t>e</w:t>
      </w:r>
      <w:r w:rsidRPr="008A2CCD">
        <w:rPr>
          <w:rFonts w:ascii="Times New Roman" w:hAnsi="Times New Roman" w:cs="Times New Roman"/>
          <w:spacing w:val="-1"/>
          <w:highlight w:val="yellow"/>
          <w:rPrChange w:id="289" w:author="Bernard Hallet" w:date="2013-12-15T13:29:00Z">
            <w:rPr>
              <w:rFonts w:ascii="Times New Roman" w:hAnsi="Times New Roman" w:cs="Times New Roman"/>
              <w:spacing w:val="-1"/>
            </w:rPr>
          </w:rPrChange>
        </w:rPr>
        <w:t>a</w:t>
      </w:r>
      <w:r w:rsidRPr="008A2CCD">
        <w:rPr>
          <w:rFonts w:ascii="Times New Roman" w:hAnsi="Times New Roman" w:cs="Times New Roman"/>
          <w:highlight w:val="yellow"/>
          <w:rPrChange w:id="290" w:author="Bernard Hallet" w:date="2013-12-15T13:29:00Z">
            <w:rPr>
              <w:rFonts w:ascii="Times New Roman" w:hAnsi="Times New Roman" w:cs="Times New Roman"/>
            </w:rPr>
          </w:rPrChange>
        </w:rPr>
        <w:t>ve</w:t>
      </w:r>
      <w:r w:rsidRPr="008A2CCD">
        <w:rPr>
          <w:rFonts w:ascii="Times New Roman" w:hAnsi="Times New Roman" w:cs="Times New Roman"/>
          <w:spacing w:val="28"/>
          <w:highlight w:val="yellow"/>
          <w:rPrChange w:id="291" w:author="Bernard Hallet" w:date="2013-12-15T13:29:00Z">
            <w:rPr>
              <w:rFonts w:ascii="Times New Roman" w:hAnsi="Times New Roman" w:cs="Times New Roman"/>
              <w:spacing w:val="28"/>
            </w:rPr>
          </w:rPrChange>
        </w:rPr>
        <w:t xml:space="preserve"> </w:t>
      </w:r>
      <w:r w:rsidRPr="008A2CCD">
        <w:rPr>
          <w:rFonts w:ascii="Times New Roman" w:hAnsi="Times New Roman" w:cs="Times New Roman"/>
          <w:spacing w:val="-1"/>
          <w:highlight w:val="yellow"/>
          <w:rPrChange w:id="292" w:author="Bernard Hallet" w:date="2013-12-15T13:29:00Z">
            <w:rPr>
              <w:rFonts w:ascii="Times New Roman" w:hAnsi="Times New Roman" w:cs="Times New Roman"/>
              <w:spacing w:val="-1"/>
            </w:rPr>
          </w:rPrChange>
        </w:rPr>
        <w:t>w</w:t>
      </w:r>
      <w:r w:rsidRPr="008A2CCD">
        <w:rPr>
          <w:rFonts w:ascii="Times New Roman" w:hAnsi="Times New Roman" w:cs="Times New Roman"/>
          <w:highlight w:val="yellow"/>
          <w:rPrChange w:id="293" w:author="Bernard Hallet" w:date="2013-12-15T13:29:00Z">
            <w:rPr>
              <w:rFonts w:ascii="Times New Roman" w:hAnsi="Times New Roman" w:cs="Times New Roman"/>
            </w:rPr>
          </w:rPrChange>
        </w:rPr>
        <w:t>ithin</w:t>
      </w:r>
      <w:r w:rsidRPr="008A2CCD">
        <w:rPr>
          <w:rFonts w:ascii="Times New Roman" w:hAnsi="Times New Roman" w:cs="Times New Roman"/>
          <w:spacing w:val="29"/>
          <w:highlight w:val="yellow"/>
          <w:rPrChange w:id="294" w:author="Bernard Hallet" w:date="2013-12-15T13:29:00Z">
            <w:rPr>
              <w:rFonts w:ascii="Times New Roman" w:hAnsi="Times New Roman" w:cs="Times New Roman"/>
              <w:spacing w:val="29"/>
            </w:rPr>
          </w:rPrChange>
        </w:rPr>
        <w:t xml:space="preserve"> </w:t>
      </w:r>
      <w:r w:rsidRPr="008A2CCD">
        <w:rPr>
          <w:rFonts w:ascii="Times New Roman" w:hAnsi="Times New Roman" w:cs="Times New Roman"/>
          <w:highlight w:val="yellow"/>
          <w:rPrChange w:id="295" w:author="Bernard Hallet" w:date="2013-12-15T13:29:00Z">
            <w:rPr>
              <w:rFonts w:ascii="Times New Roman" w:hAnsi="Times New Roman" w:cs="Times New Roman"/>
            </w:rPr>
          </w:rPrChange>
        </w:rPr>
        <w:t>the</w:t>
      </w:r>
      <w:r w:rsidRPr="008A2CCD">
        <w:rPr>
          <w:rFonts w:ascii="Times New Roman" w:hAnsi="Times New Roman" w:cs="Times New Roman"/>
          <w:spacing w:val="28"/>
          <w:highlight w:val="yellow"/>
          <w:rPrChange w:id="296" w:author="Bernard Hallet" w:date="2013-12-15T13:29:00Z">
            <w:rPr>
              <w:rFonts w:ascii="Times New Roman" w:hAnsi="Times New Roman" w:cs="Times New Roman"/>
              <w:spacing w:val="28"/>
            </w:rPr>
          </w:rPrChange>
        </w:rPr>
        <w:t xml:space="preserve"> </w:t>
      </w:r>
      <w:r w:rsidRPr="008A2CCD">
        <w:rPr>
          <w:rFonts w:ascii="Times New Roman" w:hAnsi="Times New Roman" w:cs="Times New Roman"/>
          <w:spacing w:val="-1"/>
          <w:highlight w:val="yellow"/>
          <w:rPrChange w:id="297" w:author="Bernard Hallet" w:date="2013-12-15T13:29:00Z">
            <w:rPr>
              <w:rFonts w:ascii="Times New Roman" w:hAnsi="Times New Roman" w:cs="Times New Roman"/>
              <w:spacing w:val="-1"/>
            </w:rPr>
          </w:rPrChange>
        </w:rPr>
        <w:t>f</w:t>
      </w:r>
      <w:r w:rsidRPr="008A2CCD">
        <w:rPr>
          <w:rFonts w:ascii="Times New Roman" w:hAnsi="Times New Roman" w:cs="Times New Roman"/>
          <w:highlight w:val="yellow"/>
          <w:rPrChange w:id="298" w:author="Bernard Hallet" w:date="2013-12-15T13:29:00Z">
            <w:rPr>
              <w:rFonts w:ascii="Times New Roman" w:hAnsi="Times New Roman" w:cs="Times New Roman"/>
            </w:rPr>
          </w:rPrChange>
        </w:rPr>
        <w:t>i</w:t>
      </w:r>
      <w:r w:rsidRPr="008A2CCD">
        <w:rPr>
          <w:rFonts w:ascii="Times New Roman" w:hAnsi="Times New Roman" w:cs="Times New Roman"/>
          <w:spacing w:val="2"/>
          <w:highlight w:val="yellow"/>
          <w:rPrChange w:id="299" w:author="Bernard Hallet" w:date="2013-12-15T13:29:00Z">
            <w:rPr>
              <w:rFonts w:ascii="Times New Roman" w:hAnsi="Times New Roman" w:cs="Times New Roman"/>
              <w:spacing w:val="2"/>
            </w:rPr>
          </w:rPrChange>
        </w:rPr>
        <w:t>n</w:t>
      </w:r>
      <w:r w:rsidRPr="008A2CCD">
        <w:rPr>
          <w:rFonts w:ascii="Times New Roman" w:hAnsi="Times New Roman" w:cs="Times New Roman"/>
          <w:highlight w:val="yellow"/>
          <w:rPrChange w:id="300" w:author="Bernard Hallet" w:date="2013-12-15T13:29:00Z">
            <w:rPr>
              <w:rFonts w:ascii="Times New Roman" w:hAnsi="Times New Roman" w:cs="Times New Roman"/>
            </w:rPr>
          </w:rPrChange>
        </w:rPr>
        <w:t>e</w:t>
      </w:r>
    </w:p>
    <w:p w14:paraId="6405EEEE" w14:textId="77777777" w:rsidR="00946758" w:rsidRPr="008A2CCD" w:rsidRDefault="00946758" w:rsidP="00946758">
      <w:pPr>
        <w:widowControl w:val="0"/>
        <w:autoSpaceDE w:val="0"/>
        <w:autoSpaceDN w:val="0"/>
        <w:adjustRightInd w:val="0"/>
        <w:spacing w:before="9" w:line="130" w:lineRule="exact"/>
        <w:rPr>
          <w:rFonts w:ascii="Times New Roman" w:hAnsi="Times New Roman" w:cs="Times New Roman"/>
          <w:sz w:val="13"/>
          <w:szCs w:val="13"/>
          <w:highlight w:val="yellow"/>
          <w:rPrChange w:id="301" w:author="Bernard Hallet" w:date="2013-12-15T13:29:00Z">
            <w:rPr>
              <w:rFonts w:ascii="Times New Roman" w:hAnsi="Times New Roman" w:cs="Times New Roman"/>
              <w:sz w:val="13"/>
              <w:szCs w:val="13"/>
            </w:rPr>
          </w:rPrChange>
        </w:rPr>
      </w:pPr>
    </w:p>
    <w:p w14:paraId="52AC0E15" w14:textId="77777777" w:rsidR="00946758" w:rsidRPr="008A2CCD" w:rsidRDefault="00946758" w:rsidP="00946758">
      <w:pPr>
        <w:widowControl w:val="0"/>
        <w:autoSpaceDE w:val="0"/>
        <w:autoSpaceDN w:val="0"/>
        <w:adjustRightInd w:val="0"/>
        <w:ind w:left="106" w:right="-20"/>
        <w:rPr>
          <w:rFonts w:ascii="Times New Roman" w:hAnsi="Times New Roman" w:cs="Times New Roman"/>
          <w:highlight w:val="yellow"/>
          <w:rPrChange w:id="302" w:author="Bernard Hallet" w:date="2013-12-15T13:29:00Z">
            <w:rPr>
              <w:rFonts w:ascii="Times New Roman" w:hAnsi="Times New Roman" w:cs="Times New Roman"/>
            </w:rPr>
          </w:rPrChange>
        </w:rPr>
      </w:pPr>
      <w:r w:rsidRPr="008A2CCD">
        <w:rPr>
          <w:rFonts w:ascii="Times New Roman" w:hAnsi="Times New Roman" w:cs="Times New Roman"/>
          <w:highlight w:val="yellow"/>
          <w:rPrChange w:id="303" w:author="Bernard Hallet" w:date="2013-12-15T13:29:00Z">
            <w:rPr>
              <w:rFonts w:ascii="Times New Roman" w:hAnsi="Times New Roman" w:cs="Times New Roman"/>
            </w:rPr>
          </w:rPrChange>
        </w:rPr>
        <w:t xml:space="preserve">73             </w:t>
      </w:r>
      <w:r w:rsidRPr="008A2CCD">
        <w:rPr>
          <w:rFonts w:ascii="Times New Roman" w:hAnsi="Times New Roman" w:cs="Times New Roman"/>
          <w:spacing w:val="12"/>
          <w:highlight w:val="yellow"/>
          <w:rPrChange w:id="304" w:author="Bernard Hallet" w:date="2013-12-15T13:29:00Z">
            <w:rPr>
              <w:rFonts w:ascii="Times New Roman" w:hAnsi="Times New Roman" w:cs="Times New Roman"/>
              <w:spacing w:val="12"/>
            </w:rPr>
          </w:rPrChange>
        </w:rPr>
        <w:t xml:space="preserve"> </w:t>
      </w:r>
      <w:r w:rsidRPr="008A2CCD">
        <w:rPr>
          <w:rFonts w:ascii="Times New Roman" w:hAnsi="Times New Roman" w:cs="Times New Roman"/>
          <w:highlight w:val="yellow"/>
          <w:rPrChange w:id="305" w:author="Bernard Hallet" w:date="2013-12-15T13:29:00Z">
            <w:rPr>
              <w:rFonts w:ascii="Times New Roman" w:hAnsi="Times New Roman" w:cs="Times New Roman"/>
            </w:rPr>
          </w:rPrChange>
        </w:rPr>
        <w:t>do</w:t>
      </w:r>
      <w:r w:rsidRPr="008A2CCD">
        <w:rPr>
          <w:rFonts w:ascii="Times New Roman" w:hAnsi="Times New Roman" w:cs="Times New Roman"/>
          <w:spacing w:val="1"/>
          <w:highlight w:val="yellow"/>
          <w:rPrChange w:id="306" w:author="Bernard Hallet" w:date="2013-12-15T13:29:00Z">
            <w:rPr>
              <w:rFonts w:ascii="Times New Roman" w:hAnsi="Times New Roman" w:cs="Times New Roman"/>
              <w:spacing w:val="1"/>
            </w:rPr>
          </w:rPrChange>
        </w:rPr>
        <w:t>m</w:t>
      </w:r>
      <w:r w:rsidRPr="008A2CCD">
        <w:rPr>
          <w:rFonts w:ascii="Times New Roman" w:hAnsi="Times New Roman" w:cs="Times New Roman"/>
          <w:spacing w:val="-1"/>
          <w:highlight w:val="yellow"/>
          <w:rPrChange w:id="307" w:author="Bernard Hallet" w:date="2013-12-15T13:29:00Z">
            <w:rPr>
              <w:rFonts w:ascii="Times New Roman" w:hAnsi="Times New Roman" w:cs="Times New Roman"/>
              <w:spacing w:val="-1"/>
            </w:rPr>
          </w:rPrChange>
        </w:rPr>
        <w:t>a</w:t>
      </w:r>
      <w:r w:rsidRPr="008A2CCD">
        <w:rPr>
          <w:rFonts w:ascii="Times New Roman" w:hAnsi="Times New Roman" w:cs="Times New Roman"/>
          <w:spacing w:val="1"/>
          <w:highlight w:val="yellow"/>
          <w:rPrChange w:id="308"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309" w:author="Bernard Hallet" w:date="2013-12-15T13:29:00Z">
            <w:rPr>
              <w:rFonts w:ascii="Times New Roman" w:hAnsi="Times New Roman" w:cs="Times New Roman"/>
            </w:rPr>
          </w:rPrChange>
        </w:rPr>
        <w:t>n.</w:t>
      </w:r>
      <w:r w:rsidRPr="008A2CCD">
        <w:rPr>
          <w:rFonts w:ascii="Times New Roman" w:hAnsi="Times New Roman" w:cs="Times New Roman"/>
          <w:spacing w:val="38"/>
          <w:highlight w:val="yellow"/>
          <w:rPrChange w:id="310" w:author="Bernard Hallet" w:date="2013-12-15T13:29:00Z">
            <w:rPr>
              <w:rFonts w:ascii="Times New Roman" w:hAnsi="Times New Roman" w:cs="Times New Roman"/>
              <w:spacing w:val="38"/>
            </w:rPr>
          </w:rPrChange>
        </w:rPr>
        <w:t xml:space="preserve"> </w:t>
      </w:r>
      <w:r w:rsidRPr="008A2CCD">
        <w:rPr>
          <w:rFonts w:ascii="Times New Roman" w:hAnsi="Times New Roman" w:cs="Times New Roman"/>
          <w:highlight w:val="yellow"/>
          <w:rPrChange w:id="311" w:author="Bernard Hallet" w:date="2013-12-15T13:29:00Z">
            <w:rPr>
              <w:rFonts w:ascii="Times New Roman" w:hAnsi="Times New Roman" w:cs="Times New Roman"/>
            </w:rPr>
          </w:rPrChange>
        </w:rPr>
        <w:t>The</w:t>
      </w:r>
      <w:r w:rsidRPr="008A2CCD">
        <w:rPr>
          <w:rFonts w:ascii="Times New Roman" w:hAnsi="Times New Roman" w:cs="Times New Roman"/>
          <w:spacing w:val="37"/>
          <w:highlight w:val="yellow"/>
          <w:rPrChange w:id="312" w:author="Bernard Hallet" w:date="2013-12-15T13:29:00Z">
            <w:rPr>
              <w:rFonts w:ascii="Times New Roman" w:hAnsi="Times New Roman" w:cs="Times New Roman"/>
              <w:spacing w:val="37"/>
            </w:rPr>
          </w:rPrChange>
        </w:rPr>
        <w:t xml:space="preserve"> </w:t>
      </w:r>
      <w:r w:rsidRPr="008A2CCD">
        <w:rPr>
          <w:rFonts w:ascii="Times New Roman" w:hAnsi="Times New Roman" w:cs="Times New Roman"/>
          <w:spacing w:val="-1"/>
          <w:highlight w:val="yellow"/>
          <w:rPrChange w:id="313" w:author="Bernard Hallet" w:date="2013-12-15T13:29:00Z">
            <w:rPr>
              <w:rFonts w:ascii="Times New Roman" w:hAnsi="Times New Roman" w:cs="Times New Roman"/>
              <w:spacing w:val="-1"/>
            </w:rPr>
          </w:rPrChange>
        </w:rPr>
        <w:t>eff</w:t>
      </w:r>
      <w:r w:rsidRPr="008A2CCD">
        <w:rPr>
          <w:rFonts w:ascii="Times New Roman" w:hAnsi="Times New Roman" w:cs="Times New Roman"/>
          <w:spacing w:val="1"/>
          <w:highlight w:val="yellow"/>
          <w:rPrChange w:id="314" w:author="Bernard Hallet" w:date="2013-12-15T13:29:00Z">
            <w:rPr>
              <w:rFonts w:ascii="Times New Roman" w:hAnsi="Times New Roman" w:cs="Times New Roman"/>
              <w:spacing w:val="1"/>
            </w:rPr>
          </w:rPrChange>
        </w:rPr>
        <w:t>e</w:t>
      </w:r>
      <w:r w:rsidRPr="008A2CCD">
        <w:rPr>
          <w:rFonts w:ascii="Times New Roman" w:hAnsi="Times New Roman" w:cs="Times New Roman"/>
          <w:spacing w:val="-1"/>
          <w:highlight w:val="yellow"/>
          <w:rPrChange w:id="315" w:author="Bernard Hallet" w:date="2013-12-15T13:29:00Z">
            <w:rPr>
              <w:rFonts w:ascii="Times New Roman" w:hAnsi="Times New Roman" w:cs="Times New Roman"/>
              <w:spacing w:val="-1"/>
            </w:rPr>
          </w:rPrChange>
        </w:rPr>
        <w:t>c</w:t>
      </w:r>
      <w:r w:rsidRPr="008A2CCD">
        <w:rPr>
          <w:rFonts w:ascii="Times New Roman" w:hAnsi="Times New Roman" w:cs="Times New Roman"/>
          <w:highlight w:val="yellow"/>
          <w:rPrChange w:id="316" w:author="Bernard Hallet" w:date="2013-12-15T13:29:00Z">
            <w:rPr>
              <w:rFonts w:ascii="Times New Roman" w:hAnsi="Times New Roman" w:cs="Times New Roman"/>
            </w:rPr>
          </w:rPrChange>
        </w:rPr>
        <w:t>t</w:t>
      </w:r>
      <w:r w:rsidRPr="008A2CCD">
        <w:rPr>
          <w:rFonts w:ascii="Times New Roman" w:hAnsi="Times New Roman" w:cs="Times New Roman"/>
          <w:spacing w:val="39"/>
          <w:highlight w:val="yellow"/>
          <w:rPrChange w:id="317" w:author="Bernard Hallet" w:date="2013-12-15T13:29:00Z">
            <w:rPr>
              <w:rFonts w:ascii="Times New Roman" w:hAnsi="Times New Roman" w:cs="Times New Roman"/>
              <w:spacing w:val="39"/>
            </w:rPr>
          </w:rPrChange>
        </w:rPr>
        <w:t xml:space="preserve"> </w:t>
      </w:r>
      <w:r w:rsidRPr="008A2CCD">
        <w:rPr>
          <w:rFonts w:ascii="Times New Roman" w:hAnsi="Times New Roman" w:cs="Times New Roman"/>
          <w:highlight w:val="yellow"/>
          <w:rPrChange w:id="318" w:author="Bernard Hallet" w:date="2013-12-15T13:29:00Z">
            <w:rPr>
              <w:rFonts w:ascii="Times New Roman" w:hAnsi="Times New Roman" w:cs="Times New Roman"/>
            </w:rPr>
          </w:rPrChange>
        </w:rPr>
        <w:t>of</w:t>
      </w:r>
      <w:r w:rsidRPr="008A2CCD">
        <w:rPr>
          <w:rFonts w:ascii="Times New Roman" w:hAnsi="Times New Roman" w:cs="Times New Roman"/>
          <w:spacing w:val="38"/>
          <w:highlight w:val="yellow"/>
          <w:rPrChange w:id="319" w:author="Bernard Hallet" w:date="2013-12-15T13:29:00Z">
            <w:rPr>
              <w:rFonts w:ascii="Times New Roman" w:hAnsi="Times New Roman" w:cs="Times New Roman"/>
              <w:spacing w:val="38"/>
            </w:rPr>
          </w:rPrChange>
        </w:rPr>
        <w:t xml:space="preserve"> </w:t>
      </w:r>
      <w:r w:rsidRPr="008A2CCD">
        <w:rPr>
          <w:rFonts w:ascii="Times New Roman" w:hAnsi="Times New Roman" w:cs="Times New Roman"/>
          <w:spacing w:val="1"/>
          <w:highlight w:val="yellow"/>
          <w:rPrChange w:id="320" w:author="Bernard Hallet" w:date="2013-12-15T13:29:00Z">
            <w:rPr>
              <w:rFonts w:ascii="Times New Roman" w:hAnsi="Times New Roman" w:cs="Times New Roman"/>
              <w:spacing w:val="1"/>
            </w:rPr>
          </w:rPrChange>
        </w:rPr>
        <w:t>t</w:t>
      </w:r>
      <w:r w:rsidRPr="008A2CCD">
        <w:rPr>
          <w:rFonts w:ascii="Times New Roman" w:hAnsi="Times New Roman" w:cs="Times New Roman"/>
          <w:highlight w:val="yellow"/>
          <w:rPrChange w:id="321" w:author="Bernard Hallet" w:date="2013-12-15T13:29:00Z">
            <w:rPr>
              <w:rFonts w:ascii="Times New Roman" w:hAnsi="Times New Roman" w:cs="Times New Roman"/>
            </w:rPr>
          </w:rPrChange>
        </w:rPr>
        <w:t>he</w:t>
      </w:r>
      <w:r w:rsidRPr="008A2CCD">
        <w:rPr>
          <w:rFonts w:ascii="Times New Roman" w:hAnsi="Times New Roman" w:cs="Times New Roman"/>
          <w:spacing w:val="37"/>
          <w:highlight w:val="yellow"/>
          <w:rPrChange w:id="322" w:author="Bernard Hallet" w:date="2013-12-15T13:29:00Z">
            <w:rPr>
              <w:rFonts w:ascii="Times New Roman" w:hAnsi="Times New Roman" w:cs="Times New Roman"/>
              <w:spacing w:val="37"/>
            </w:rPr>
          </w:rPrChange>
        </w:rPr>
        <w:t xml:space="preserve"> </w:t>
      </w:r>
      <w:r w:rsidRPr="008A2CCD">
        <w:rPr>
          <w:rFonts w:ascii="Times New Roman" w:hAnsi="Times New Roman" w:cs="Times New Roman"/>
          <w:highlight w:val="yellow"/>
          <w:rPrChange w:id="323" w:author="Bernard Hallet" w:date="2013-12-15T13:29:00Z">
            <w:rPr>
              <w:rFonts w:ascii="Times New Roman" w:hAnsi="Times New Roman" w:cs="Times New Roman"/>
            </w:rPr>
          </w:rPrChange>
        </w:rPr>
        <w:t>s</w:t>
      </w:r>
      <w:r w:rsidRPr="008A2CCD">
        <w:rPr>
          <w:rFonts w:ascii="Times New Roman" w:hAnsi="Times New Roman" w:cs="Times New Roman"/>
          <w:spacing w:val="-1"/>
          <w:highlight w:val="yellow"/>
          <w:rPrChange w:id="324" w:author="Bernard Hallet" w:date="2013-12-15T13:29:00Z">
            <w:rPr>
              <w:rFonts w:ascii="Times New Roman" w:hAnsi="Times New Roman" w:cs="Times New Roman"/>
              <w:spacing w:val="-1"/>
            </w:rPr>
          </w:rPrChange>
        </w:rPr>
        <w:t>ec</w:t>
      </w:r>
      <w:r w:rsidRPr="008A2CCD">
        <w:rPr>
          <w:rFonts w:ascii="Times New Roman" w:hAnsi="Times New Roman" w:cs="Times New Roman"/>
          <w:highlight w:val="yellow"/>
          <w:rPrChange w:id="325" w:author="Bernard Hallet" w:date="2013-12-15T13:29:00Z">
            <w:rPr>
              <w:rFonts w:ascii="Times New Roman" w:hAnsi="Times New Roman" w:cs="Times New Roman"/>
            </w:rPr>
          </w:rPrChange>
        </w:rPr>
        <w:t>ond</w:t>
      </w:r>
      <w:r w:rsidRPr="008A2CCD">
        <w:rPr>
          <w:rFonts w:ascii="Times New Roman" w:hAnsi="Times New Roman" w:cs="Times New Roman"/>
          <w:spacing w:val="38"/>
          <w:highlight w:val="yellow"/>
          <w:rPrChange w:id="326" w:author="Bernard Hallet" w:date="2013-12-15T13:29:00Z">
            <w:rPr>
              <w:rFonts w:ascii="Times New Roman" w:hAnsi="Times New Roman" w:cs="Times New Roman"/>
              <w:spacing w:val="38"/>
            </w:rPr>
          </w:rPrChange>
        </w:rPr>
        <w:t xml:space="preserve"> </w:t>
      </w:r>
      <w:r w:rsidRPr="008A2CCD">
        <w:rPr>
          <w:rFonts w:ascii="Times New Roman" w:hAnsi="Times New Roman" w:cs="Times New Roman"/>
          <w:spacing w:val="1"/>
          <w:highlight w:val="yellow"/>
          <w:rPrChange w:id="327" w:author="Bernard Hallet" w:date="2013-12-15T13:29:00Z">
            <w:rPr>
              <w:rFonts w:ascii="Times New Roman" w:hAnsi="Times New Roman" w:cs="Times New Roman"/>
              <w:spacing w:val="1"/>
            </w:rPr>
          </w:rPrChange>
        </w:rPr>
        <w:t>m</w:t>
      </w:r>
      <w:r w:rsidRPr="008A2CCD">
        <w:rPr>
          <w:rFonts w:ascii="Times New Roman" w:hAnsi="Times New Roman" w:cs="Times New Roman"/>
          <w:spacing w:val="-1"/>
          <w:highlight w:val="yellow"/>
          <w:rPrChange w:id="328" w:author="Bernard Hallet" w:date="2013-12-15T13:29:00Z">
            <w:rPr>
              <w:rFonts w:ascii="Times New Roman" w:hAnsi="Times New Roman" w:cs="Times New Roman"/>
              <w:spacing w:val="-1"/>
            </w:rPr>
          </w:rPrChange>
        </w:rPr>
        <w:t>ec</w:t>
      </w:r>
      <w:r w:rsidRPr="008A2CCD">
        <w:rPr>
          <w:rFonts w:ascii="Times New Roman" w:hAnsi="Times New Roman" w:cs="Times New Roman"/>
          <w:highlight w:val="yellow"/>
          <w:rPrChange w:id="329" w:author="Bernard Hallet" w:date="2013-12-15T13:29:00Z">
            <w:rPr>
              <w:rFonts w:ascii="Times New Roman" w:hAnsi="Times New Roman" w:cs="Times New Roman"/>
            </w:rPr>
          </w:rPrChange>
        </w:rPr>
        <w:t>h</w:t>
      </w:r>
      <w:r w:rsidRPr="008A2CCD">
        <w:rPr>
          <w:rFonts w:ascii="Times New Roman" w:hAnsi="Times New Roman" w:cs="Times New Roman"/>
          <w:spacing w:val="-1"/>
          <w:highlight w:val="yellow"/>
          <w:rPrChange w:id="330" w:author="Bernard Hallet" w:date="2013-12-15T13:29:00Z">
            <w:rPr>
              <w:rFonts w:ascii="Times New Roman" w:hAnsi="Times New Roman" w:cs="Times New Roman"/>
              <w:spacing w:val="-1"/>
            </w:rPr>
          </w:rPrChange>
        </w:rPr>
        <w:t>a</w:t>
      </w:r>
      <w:r w:rsidRPr="008A2CCD">
        <w:rPr>
          <w:rFonts w:ascii="Times New Roman" w:hAnsi="Times New Roman" w:cs="Times New Roman"/>
          <w:highlight w:val="yellow"/>
          <w:rPrChange w:id="331" w:author="Bernard Hallet" w:date="2013-12-15T13:29:00Z">
            <w:rPr>
              <w:rFonts w:ascii="Times New Roman" w:hAnsi="Times New Roman" w:cs="Times New Roman"/>
            </w:rPr>
          </w:rPrChange>
        </w:rPr>
        <w:t>n</w:t>
      </w:r>
      <w:r w:rsidRPr="008A2CCD">
        <w:rPr>
          <w:rFonts w:ascii="Times New Roman" w:hAnsi="Times New Roman" w:cs="Times New Roman"/>
          <w:spacing w:val="1"/>
          <w:highlight w:val="yellow"/>
          <w:rPrChange w:id="332"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333" w:author="Bernard Hallet" w:date="2013-12-15T13:29:00Z">
            <w:rPr>
              <w:rFonts w:ascii="Times New Roman" w:hAnsi="Times New Roman" w:cs="Times New Roman"/>
            </w:rPr>
          </w:rPrChange>
        </w:rPr>
        <w:t>sm</w:t>
      </w:r>
      <w:r w:rsidRPr="008A2CCD">
        <w:rPr>
          <w:rFonts w:ascii="Times New Roman" w:hAnsi="Times New Roman" w:cs="Times New Roman"/>
          <w:spacing w:val="39"/>
          <w:highlight w:val="yellow"/>
          <w:rPrChange w:id="334" w:author="Bernard Hallet" w:date="2013-12-15T13:29:00Z">
            <w:rPr>
              <w:rFonts w:ascii="Times New Roman" w:hAnsi="Times New Roman" w:cs="Times New Roman"/>
              <w:spacing w:val="39"/>
            </w:rPr>
          </w:rPrChange>
        </w:rPr>
        <w:t xml:space="preserve"> </w:t>
      </w:r>
      <w:r w:rsidRPr="008A2CCD">
        <w:rPr>
          <w:rFonts w:ascii="Times New Roman" w:hAnsi="Times New Roman" w:cs="Times New Roman"/>
          <w:spacing w:val="1"/>
          <w:highlight w:val="yellow"/>
          <w:rPrChange w:id="335"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336" w:author="Bernard Hallet" w:date="2013-12-15T13:29:00Z">
            <w:rPr>
              <w:rFonts w:ascii="Times New Roman" w:hAnsi="Times New Roman" w:cs="Times New Roman"/>
            </w:rPr>
          </w:rPrChange>
        </w:rPr>
        <w:t>s</w:t>
      </w:r>
      <w:r w:rsidRPr="008A2CCD">
        <w:rPr>
          <w:rFonts w:ascii="Times New Roman" w:hAnsi="Times New Roman" w:cs="Times New Roman"/>
          <w:spacing w:val="39"/>
          <w:highlight w:val="yellow"/>
          <w:rPrChange w:id="337" w:author="Bernard Hallet" w:date="2013-12-15T13:29:00Z">
            <w:rPr>
              <w:rFonts w:ascii="Times New Roman" w:hAnsi="Times New Roman" w:cs="Times New Roman"/>
              <w:spacing w:val="39"/>
            </w:rPr>
          </w:rPrChange>
        </w:rPr>
        <w:t xml:space="preserve"> </w:t>
      </w:r>
      <w:r w:rsidRPr="008A2CCD">
        <w:rPr>
          <w:rFonts w:ascii="Times New Roman" w:hAnsi="Times New Roman" w:cs="Times New Roman"/>
          <w:highlight w:val="yellow"/>
          <w:rPrChange w:id="338" w:author="Bernard Hallet" w:date="2013-12-15T13:29:00Z">
            <w:rPr>
              <w:rFonts w:ascii="Times New Roman" w:hAnsi="Times New Roman" w:cs="Times New Roman"/>
            </w:rPr>
          </w:rPrChange>
        </w:rPr>
        <w:t>s</w:t>
      </w:r>
      <w:r w:rsidRPr="008A2CCD">
        <w:rPr>
          <w:rFonts w:ascii="Times New Roman" w:hAnsi="Times New Roman" w:cs="Times New Roman"/>
          <w:spacing w:val="1"/>
          <w:highlight w:val="yellow"/>
          <w:rPrChange w:id="339" w:author="Bernard Hallet" w:date="2013-12-15T13:29:00Z">
            <w:rPr>
              <w:rFonts w:ascii="Times New Roman" w:hAnsi="Times New Roman" w:cs="Times New Roman"/>
              <w:spacing w:val="1"/>
            </w:rPr>
          </w:rPrChange>
        </w:rPr>
        <w:t>t</w:t>
      </w:r>
      <w:r w:rsidRPr="008A2CCD">
        <w:rPr>
          <w:rFonts w:ascii="Times New Roman" w:hAnsi="Times New Roman" w:cs="Times New Roman"/>
          <w:highlight w:val="yellow"/>
          <w:rPrChange w:id="340" w:author="Bernard Hallet" w:date="2013-12-15T13:29:00Z">
            <w:rPr>
              <w:rFonts w:ascii="Times New Roman" w:hAnsi="Times New Roman" w:cs="Times New Roman"/>
            </w:rPr>
          </w:rPrChange>
        </w:rPr>
        <w:t>one</w:t>
      </w:r>
      <w:r w:rsidRPr="008A2CCD">
        <w:rPr>
          <w:rFonts w:ascii="Times New Roman" w:hAnsi="Times New Roman" w:cs="Times New Roman"/>
          <w:spacing w:val="37"/>
          <w:highlight w:val="yellow"/>
          <w:rPrChange w:id="341" w:author="Bernard Hallet" w:date="2013-12-15T13:29:00Z">
            <w:rPr>
              <w:rFonts w:ascii="Times New Roman" w:hAnsi="Times New Roman" w:cs="Times New Roman"/>
              <w:spacing w:val="37"/>
            </w:rPr>
          </w:rPrChange>
        </w:rPr>
        <w:t xml:space="preserve"> </w:t>
      </w:r>
      <w:r w:rsidRPr="008A2CCD">
        <w:rPr>
          <w:rFonts w:ascii="Times New Roman" w:hAnsi="Times New Roman" w:cs="Times New Roman"/>
          <w:spacing w:val="1"/>
          <w:highlight w:val="yellow"/>
          <w:rPrChange w:id="342" w:author="Bernard Hallet" w:date="2013-12-15T13:29:00Z">
            <w:rPr>
              <w:rFonts w:ascii="Times New Roman" w:hAnsi="Times New Roman" w:cs="Times New Roman"/>
              <w:spacing w:val="1"/>
            </w:rPr>
          </w:rPrChange>
        </w:rPr>
        <w:t>t</w:t>
      </w:r>
      <w:r w:rsidRPr="008A2CCD">
        <w:rPr>
          <w:rFonts w:ascii="Times New Roman" w:hAnsi="Times New Roman" w:cs="Times New Roman"/>
          <w:spacing w:val="-1"/>
          <w:highlight w:val="yellow"/>
          <w:rPrChange w:id="343" w:author="Bernard Hallet" w:date="2013-12-15T13:29:00Z">
            <w:rPr>
              <w:rFonts w:ascii="Times New Roman" w:hAnsi="Times New Roman" w:cs="Times New Roman"/>
              <w:spacing w:val="-1"/>
            </w:rPr>
          </w:rPrChange>
        </w:rPr>
        <w:t>ra</w:t>
      </w:r>
      <w:r w:rsidRPr="008A2CCD">
        <w:rPr>
          <w:rFonts w:ascii="Times New Roman" w:hAnsi="Times New Roman" w:cs="Times New Roman"/>
          <w:highlight w:val="yellow"/>
          <w:rPrChange w:id="344" w:author="Bernard Hallet" w:date="2013-12-15T13:29:00Z">
            <w:rPr>
              <w:rFonts w:ascii="Times New Roman" w:hAnsi="Times New Roman" w:cs="Times New Roman"/>
            </w:rPr>
          </w:rPrChange>
        </w:rPr>
        <w:t>nspo</w:t>
      </w:r>
      <w:r w:rsidRPr="008A2CCD">
        <w:rPr>
          <w:rFonts w:ascii="Times New Roman" w:hAnsi="Times New Roman" w:cs="Times New Roman"/>
          <w:spacing w:val="-1"/>
          <w:highlight w:val="yellow"/>
          <w:rPrChange w:id="345" w:author="Bernard Hallet" w:date="2013-12-15T13:29:00Z">
            <w:rPr>
              <w:rFonts w:ascii="Times New Roman" w:hAnsi="Times New Roman" w:cs="Times New Roman"/>
              <w:spacing w:val="-1"/>
            </w:rPr>
          </w:rPrChange>
        </w:rPr>
        <w:t>r</w:t>
      </w:r>
      <w:r w:rsidRPr="008A2CCD">
        <w:rPr>
          <w:rFonts w:ascii="Times New Roman" w:hAnsi="Times New Roman" w:cs="Times New Roman"/>
          <w:highlight w:val="yellow"/>
          <w:rPrChange w:id="346" w:author="Bernard Hallet" w:date="2013-12-15T13:29:00Z">
            <w:rPr>
              <w:rFonts w:ascii="Times New Roman" w:hAnsi="Times New Roman" w:cs="Times New Roman"/>
            </w:rPr>
          </w:rPrChange>
        </w:rPr>
        <w:t>t</w:t>
      </w:r>
      <w:r w:rsidRPr="008A2CCD">
        <w:rPr>
          <w:rFonts w:ascii="Times New Roman" w:hAnsi="Times New Roman" w:cs="Times New Roman"/>
          <w:spacing w:val="39"/>
          <w:highlight w:val="yellow"/>
          <w:rPrChange w:id="347" w:author="Bernard Hallet" w:date="2013-12-15T13:29:00Z">
            <w:rPr>
              <w:rFonts w:ascii="Times New Roman" w:hAnsi="Times New Roman" w:cs="Times New Roman"/>
              <w:spacing w:val="39"/>
            </w:rPr>
          </w:rPrChange>
        </w:rPr>
        <w:t xml:space="preserve"> </w:t>
      </w:r>
      <w:r w:rsidRPr="008A2CCD">
        <w:rPr>
          <w:rFonts w:ascii="Times New Roman" w:hAnsi="Times New Roman" w:cs="Times New Roman"/>
          <w:spacing w:val="-1"/>
          <w:highlight w:val="yellow"/>
          <w:rPrChange w:id="348" w:author="Bernard Hallet" w:date="2013-12-15T13:29:00Z">
            <w:rPr>
              <w:rFonts w:ascii="Times New Roman" w:hAnsi="Times New Roman" w:cs="Times New Roman"/>
              <w:spacing w:val="-1"/>
            </w:rPr>
          </w:rPrChange>
        </w:rPr>
        <w:t>a</w:t>
      </w:r>
      <w:r w:rsidRPr="008A2CCD">
        <w:rPr>
          <w:rFonts w:ascii="Times New Roman" w:hAnsi="Times New Roman" w:cs="Times New Roman"/>
          <w:spacing w:val="1"/>
          <w:highlight w:val="yellow"/>
          <w:rPrChange w:id="349" w:author="Bernard Hallet" w:date="2013-12-15T13:29:00Z">
            <w:rPr>
              <w:rFonts w:ascii="Times New Roman" w:hAnsi="Times New Roman" w:cs="Times New Roman"/>
              <w:spacing w:val="1"/>
            </w:rPr>
          </w:rPrChange>
        </w:rPr>
        <w:t>l</w:t>
      </w:r>
      <w:r w:rsidRPr="008A2CCD">
        <w:rPr>
          <w:rFonts w:ascii="Times New Roman" w:hAnsi="Times New Roman" w:cs="Times New Roman"/>
          <w:highlight w:val="yellow"/>
          <w:rPrChange w:id="350" w:author="Bernard Hallet" w:date="2013-12-15T13:29:00Z">
            <w:rPr>
              <w:rFonts w:ascii="Times New Roman" w:hAnsi="Times New Roman" w:cs="Times New Roman"/>
            </w:rPr>
          </w:rPrChange>
        </w:rPr>
        <w:t>ong</w:t>
      </w:r>
      <w:r w:rsidRPr="008A2CCD">
        <w:rPr>
          <w:rFonts w:ascii="Times New Roman" w:hAnsi="Times New Roman" w:cs="Times New Roman"/>
          <w:spacing w:val="36"/>
          <w:highlight w:val="yellow"/>
          <w:rPrChange w:id="351" w:author="Bernard Hallet" w:date="2013-12-15T13:29:00Z">
            <w:rPr>
              <w:rFonts w:ascii="Times New Roman" w:hAnsi="Times New Roman" w:cs="Times New Roman"/>
              <w:spacing w:val="36"/>
            </w:rPr>
          </w:rPrChange>
        </w:rPr>
        <w:t xml:space="preserve"> </w:t>
      </w:r>
      <w:r w:rsidRPr="008A2CCD">
        <w:rPr>
          <w:rFonts w:ascii="Times New Roman" w:hAnsi="Times New Roman" w:cs="Times New Roman"/>
          <w:spacing w:val="1"/>
          <w:highlight w:val="yellow"/>
          <w:rPrChange w:id="352" w:author="Bernard Hallet" w:date="2013-12-15T13:29:00Z">
            <w:rPr>
              <w:rFonts w:ascii="Times New Roman" w:hAnsi="Times New Roman" w:cs="Times New Roman"/>
              <w:spacing w:val="1"/>
            </w:rPr>
          </w:rPrChange>
        </w:rPr>
        <w:t>t</w:t>
      </w:r>
      <w:r w:rsidRPr="008A2CCD">
        <w:rPr>
          <w:rFonts w:ascii="Times New Roman" w:hAnsi="Times New Roman" w:cs="Times New Roman"/>
          <w:highlight w:val="yellow"/>
          <w:rPrChange w:id="353" w:author="Bernard Hallet" w:date="2013-12-15T13:29:00Z">
            <w:rPr>
              <w:rFonts w:ascii="Times New Roman" w:hAnsi="Times New Roman" w:cs="Times New Roman"/>
            </w:rPr>
          </w:rPrChange>
        </w:rPr>
        <w:t>he</w:t>
      </w:r>
      <w:r w:rsidRPr="008A2CCD">
        <w:rPr>
          <w:rFonts w:ascii="Times New Roman" w:hAnsi="Times New Roman" w:cs="Times New Roman"/>
          <w:spacing w:val="37"/>
          <w:highlight w:val="yellow"/>
          <w:rPrChange w:id="354" w:author="Bernard Hallet" w:date="2013-12-15T13:29:00Z">
            <w:rPr>
              <w:rFonts w:ascii="Times New Roman" w:hAnsi="Times New Roman" w:cs="Times New Roman"/>
              <w:spacing w:val="37"/>
            </w:rPr>
          </w:rPrChange>
        </w:rPr>
        <w:t xml:space="preserve"> </w:t>
      </w:r>
      <w:r w:rsidRPr="008A2CCD">
        <w:rPr>
          <w:rFonts w:ascii="Times New Roman" w:hAnsi="Times New Roman" w:cs="Times New Roman"/>
          <w:spacing w:val="1"/>
          <w:highlight w:val="yellow"/>
          <w:rPrChange w:id="355" w:author="Bernard Hallet" w:date="2013-12-15T13:29:00Z">
            <w:rPr>
              <w:rFonts w:ascii="Times New Roman" w:hAnsi="Times New Roman" w:cs="Times New Roman"/>
              <w:spacing w:val="1"/>
            </w:rPr>
          </w:rPrChange>
        </w:rPr>
        <w:t>l</w:t>
      </w:r>
      <w:r w:rsidRPr="008A2CCD">
        <w:rPr>
          <w:rFonts w:ascii="Times New Roman" w:hAnsi="Times New Roman" w:cs="Times New Roman"/>
          <w:highlight w:val="yellow"/>
          <w:rPrChange w:id="356" w:author="Bernard Hallet" w:date="2013-12-15T13:29:00Z">
            <w:rPr>
              <w:rFonts w:ascii="Times New Roman" w:hAnsi="Times New Roman" w:cs="Times New Roman"/>
            </w:rPr>
          </w:rPrChange>
        </w:rPr>
        <w:t>ong</w:t>
      </w:r>
      <w:r w:rsidRPr="008A2CCD">
        <w:rPr>
          <w:rFonts w:ascii="Times New Roman" w:hAnsi="Times New Roman" w:cs="Times New Roman"/>
          <w:spacing w:val="36"/>
          <w:highlight w:val="yellow"/>
          <w:rPrChange w:id="357" w:author="Bernard Hallet" w:date="2013-12-15T13:29:00Z">
            <w:rPr>
              <w:rFonts w:ascii="Times New Roman" w:hAnsi="Times New Roman" w:cs="Times New Roman"/>
              <w:spacing w:val="36"/>
            </w:rPr>
          </w:rPrChange>
        </w:rPr>
        <w:t xml:space="preserve"> </w:t>
      </w:r>
      <w:r w:rsidRPr="008A2CCD">
        <w:rPr>
          <w:rFonts w:ascii="Times New Roman" w:hAnsi="Times New Roman" w:cs="Times New Roman"/>
          <w:spacing w:val="-1"/>
          <w:highlight w:val="yellow"/>
          <w:rPrChange w:id="358" w:author="Bernard Hallet" w:date="2013-12-15T13:29:00Z">
            <w:rPr>
              <w:rFonts w:ascii="Times New Roman" w:hAnsi="Times New Roman" w:cs="Times New Roman"/>
              <w:spacing w:val="-1"/>
            </w:rPr>
          </w:rPrChange>
        </w:rPr>
        <w:t>a</w:t>
      </w:r>
      <w:r w:rsidRPr="008A2CCD">
        <w:rPr>
          <w:rFonts w:ascii="Times New Roman" w:hAnsi="Times New Roman" w:cs="Times New Roman"/>
          <w:spacing w:val="2"/>
          <w:highlight w:val="yellow"/>
          <w:rPrChange w:id="359" w:author="Bernard Hallet" w:date="2013-12-15T13:29:00Z">
            <w:rPr>
              <w:rFonts w:ascii="Times New Roman" w:hAnsi="Times New Roman" w:cs="Times New Roman"/>
              <w:spacing w:val="2"/>
            </w:rPr>
          </w:rPrChange>
        </w:rPr>
        <w:t>x</w:t>
      </w:r>
      <w:r w:rsidRPr="008A2CCD">
        <w:rPr>
          <w:rFonts w:ascii="Times New Roman" w:hAnsi="Times New Roman" w:cs="Times New Roman"/>
          <w:spacing w:val="1"/>
          <w:highlight w:val="yellow"/>
          <w:rPrChange w:id="360"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361" w:author="Bernard Hallet" w:date="2013-12-15T13:29:00Z">
            <w:rPr>
              <w:rFonts w:ascii="Times New Roman" w:hAnsi="Times New Roman" w:cs="Times New Roman"/>
            </w:rPr>
          </w:rPrChange>
        </w:rPr>
        <w:t>s</w:t>
      </w:r>
      <w:r w:rsidRPr="008A2CCD">
        <w:rPr>
          <w:rFonts w:ascii="Times New Roman" w:hAnsi="Times New Roman" w:cs="Times New Roman"/>
          <w:spacing w:val="39"/>
          <w:highlight w:val="yellow"/>
          <w:rPrChange w:id="362" w:author="Bernard Hallet" w:date="2013-12-15T13:29:00Z">
            <w:rPr>
              <w:rFonts w:ascii="Times New Roman" w:hAnsi="Times New Roman" w:cs="Times New Roman"/>
              <w:spacing w:val="39"/>
            </w:rPr>
          </w:rPrChange>
        </w:rPr>
        <w:t xml:space="preserve"> </w:t>
      </w:r>
      <w:r w:rsidRPr="008A2CCD">
        <w:rPr>
          <w:rFonts w:ascii="Times New Roman" w:hAnsi="Times New Roman" w:cs="Times New Roman"/>
          <w:highlight w:val="yellow"/>
          <w:rPrChange w:id="363" w:author="Bernard Hallet" w:date="2013-12-15T13:29:00Z">
            <w:rPr>
              <w:rFonts w:ascii="Times New Roman" w:hAnsi="Times New Roman" w:cs="Times New Roman"/>
            </w:rPr>
          </w:rPrChange>
        </w:rPr>
        <w:t>of</w:t>
      </w:r>
      <w:r w:rsidRPr="008A2CCD">
        <w:rPr>
          <w:rFonts w:ascii="Times New Roman" w:hAnsi="Times New Roman" w:cs="Times New Roman"/>
          <w:spacing w:val="38"/>
          <w:highlight w:val="yellow"/>
          <w:rPrChange w:id="364" w:author="Bernard Hallet" w:date="2013-12-15T13:29:00Z">
            <w:rPr>
              <w:rFonts w:ascii="Times New Roman" w:hAnsi="Times New Roman" w:cs="Times New Roman"/>
              <w:spacing w:val="38"/>
            </w:rPr>
          </w:rPrChange>
        </w:rPr>
        <w:t xml:space="preserve"> </w:t>
      </w:r>
      <w:r w:rsidRPr="008A2CCD">
        <w:rPr>
          <w:rFonts w:ascii="Times New Roman" w:hAnsi="Times New Roman" w:cs="Times New Roman"/>
          <w:spacing w:val="1"/>
          <w:highlight w:val="yellow"/>
          <w:rPrChange w:id="365" w:author="Bernard Hallet" w:date="2013-12-15T13:29:00Z">
            <w:rPr>
              <w:rFonts w:ascii="Times New Roman" w:hAnsi="Times New Roman" w:cs="Times New Roman"/>
              <w:spacing w:val="1"/>
            </w:rPr>
          </w:rPrChange>
        </w:rPr>
        <w:t>t</w:t>
      </w:r>
      <w:r w:rsidRPr="008A2CCD">
        <w:rPr>
          <w:rFonts w:ascii="Times New Roman" w:hAnsi="Times New Roman" w:cs="Times New Roman"/>
          <w:highlight w:val="yellow"/>
          <w:rPrChange w:id="366" w:author="Bernard Hallet" w:date="2013-12-15T13:29:00Z">
            <w:rPr>
              <w:rFonts w:ascii="Times New Roman" w:hAnsi="Times New Roman" w:cs="Times New Roman"/>
            </w:rPr>
          </w:rPrChange>
        </w:rPr>
        <w:t>he</w:t>
      </w:r>
    </w:p>
    <w:p w14:paraId="2DA50B81" w14:textId="77777777" w:rsidR="00946758" w:rsidRPr="008A2CCD" w:rsidRDefault="00946758" w:rsidP="00946758">
      <w:pPr>
        <w:widowControl w:val="0"/>
        <w:autoSpaceDE w:val="0"/>
        <w:autoSpaceDN w:val="0"/>
        <w:adjustRightInd w:val="0"/>
        <w:spacing w:before="7" w:line="130" w:lineRule="exact"/>
        <w:rPr>
          <w:rFonts w:ascii="Times New Roman" w:hAnsi="Times New Roman" w:cs="Times New Roman"/>
          <w:sz w:val="13"/>
          <w:szCs w:val="13"/>
          <w:highlight w:val="yellow"/>
          <w:rPrChange w:id="367" w:author="Bernard Hallet" w:date="2013-12-15T13:29:00Z">
            <w:rPr>
              <w:rFonts w:ascii="Times New Roman" w:hAnsi="Times New Roman" w:cs="Times New Roman"/>
              <w:sz w:val="13"/>
              <w:szCs w:val="13"/>
            </w:rPr>
          </w:rPrChange>
        </w:rPr>
      </w:pPr>
    </w:p>
    <w:p w14:paraId="2FB71F78" w14:textId="77777777" w:rsidR="00946758" w:rsidRDefault="00946758" w:rsidP="00946758">
      <w:pPr>
        <w:widowControl w:val="0"/>
        <w:autoSpaceDE w:val="0"/>
        <w:autoSpaceDN w:val="0"/>
        <w:adjustRightInd w:val="0"/>
        <w:ind w:left="106" w:right="-20"/>
        <w:rPr>
          <w:rFonts w:ascii="Times New Roman" w:hAnsi="Times New Roman" w:cs="Times New Roman"/>
        </w:rPr>
      </w:pPr>
      <w:r w:rsidRPr="008A2CCD">
        <w:rPr>
          <w:rFonts w:ascii="Times New Roman" w:hAnsi="Times New Roman" w:cs="Times New Roman"/>
          <w:highlight w:val="yellow"/>
          <w:rPrChange w:id="368" w:author="Bernard Hallet" w:date="2013-12-15T13:29:00Z">
            <w:rPr>
              <w:rFonts w:ascii="Times New Roman" w:hAnsi="Times New Roman" w:cs="Times New Roman"/>
            </w:rPr>
          </w:rPrChange>
        </w:rPr>
        <w:t xml:space="preserve">74             </w:t>
      </w:r>
      <w:r w:rsidRPr="008A2CCD">
        <w:rPr>
          <w:rFonts w:ascii="Times New Roman" w:hAnsi="Times New Roman" w:cs="Times New Roman"/>
          <w:spacing w:val="12"/>
          <w:highlight w:val="yellow"/>
          <w:rPrChange w:id="369" w:author="Bernard Hallet" w:date="2013-12-15T13:29:00Z">
            <w:rPr>
              <w:rFonts w:ascii="Times New Roman" w:hAnsi="Times New Roman" w:cs="Times New Roman"/>
              <w:spacing w:val="12"/>
            </w:rPr>
          </w:rPrChange>
        </w:rPr>
        <w:t xml:space="preserve"> </w:t>
      </w:r>
      <w:r w:rsidRPr="008A2CCD">
        <w:rPr>
          <w:rFonts w:ascii="Times New Roman" w:hAnsi="Times New Roman" w:cs="Times New Roman"/>
          <w:highlight w:val="yellow"/>
          <w:rPrChange w:id="370" w:author="Bernard Hallet" w:date="2013-12-15T13:29:00Z">
            <w:rPr>
              <w:rFonts w:ascii="Times New Roman" w:hAnsi="Times New Roman" w:cs="Times New Roman"/>
            </w:rPr>
          </w:rPrChange>
        </w:rPr>
        <w:t>s</w:t>
      </w:r>
      <w:r w:rsidRPr="008A2CCD">
        <w:rPr>
          <w:rFonts w:ascii="Times New Roman" w:hAnsi="Times New Roman" w:cs="Times New Roman"/>
          <w:spacing w:val="1"/>
          <w:highlight w:val="yellow"/>
          <w:rPrChange w:id="371" w:author="Bernard Hallet" w:date="2013-12-15T13:29:00Z">
            <w:rPr>
              <w:rFonts w:ascii="Times New Roman" w:hAnsi="Times New Roman" w:cs="Times New Roman"/>
              <w:spacing w:val="1"/>
            </w:rPr>
          </w:rPrChange>
        </w:rPr>
        <w:t>t</w:t>
      </w:r>
      <w:r w:rsidRPr="008A2CCD">
        <w:rPr>
          <w:rFonts w:ascii="Times New Roman" w:hAnsi="Times New Roman" w:cs="Times New Roman"/>
          <w:highlight w:val="yellow"/>
          <w:rPrChange w:id="372" w:author="Bernard Hallet" w:date="2013-12-15T13:29:00Z">
            <w:rPr>
              <w:rFonts w:ascii="Times New Roman" w:hAnsi="Times New Roman" w:cs="Times New Roman"/>
            </w:rPr>
          </w:rPrChange>
        </w:rPr>
        <w:t>one</w:t>
      </w:r>
      <w:r w:rsidRPr="008A2CCD">
        <w:rPr>
          <w:rFonts w:ascii="Times New Roman" w:hAnsi="Times New Roman" w:cs="Times New Roman"/>
          <w:spacing w:val="9"/>
          <w:highlight w:val="yellow"/>
          <w:rPrChange w:id="373" w:author="Bernard Hallet" w:date="2013-12-15T13:29:00Z">
            <w:rPr>
              <w:rFonts w:ascii="Times New Roman" w:hAnsi="Times New Roman" w:cs="Times New Roman"/>
              <w:spacing w:val="9"/>
            </w:rPr>
          </w:rPrChange>
        </w:rPr>
        <w:t xml:space="preserve"> </w:t>
      </w:r>
      <w:r w:rsidRPr="008A2CCD">
        <w:rPr>
          <w:rFonts w:ascii="Times New Roman" w:hAnsi="Times New Roman" w:cs="Times New Roman"/>
          <w:highlight w:val="yellow"/>
          <w:rPrChange w:id="374" w:author="Bernard Hallet" w:date="2013-12-15T13:29:00Z">
            <w:rPr>
              <w:rFonts w:ascii="Times New Roman" w:hAnsi="Times New Roman" w:cs="Times New Roman"/>
            </w:rPr>
          </w:rPrChange>
        </w:rPr>
        <w:t>do</w:t>
      </w:r>
      <w:r w:rsidRPr="008A2CCD">
        <w:rPr>
          <w:rFonts w:ascii="Times New Roman" w:hAnsi="Times New Roman" w:cs="Times New Roman"/>
          <w:spacing w:val="1"/>
          <w:highlight w:val="yellow"/>
          <w:rPrChange w:id="375" w:author="Bernard Hallet" w:date="2013-12-15T13:29:00Z">
            <w:rPr>
              <w:rFonts w:ascii="Times New Roman" w:hAnsi="Times New Roman" w:cs="Times New Roman"/>
              <w:spacing w:val="1"/>
            </w:rPr>
          </w:rPrChange>
        </w:rPr>
        <w:t>m</w:t>
      </w:r>
      <w:r w:rsidRPr="008A2CCD">
        <w:rPr>
          <w:rFonts w:ascii="Times New Roman" w:hAnsi="Times New Roman" w:cs="Times New Roman"/>
          <w:spacing w:val="-1"/>
          <w:highlight w:val="yellow"/>
          <w:rPrChange w:id="376" w:author="Bernard Hallet" w:date="2013-12-15T13:29:00Z">
            <w:rPr>
              <w:rFonts w:ascii="Times New Roman" w:hAnsi="Times New Roman" w:cs="Times New Roman"/>
              <w:spacing w:val="-1"/>
            </w:rPr>
          </w:rPrChange>
        </w:rPr>
        <w:t>a</w:t>
      </w:r>
      <w:r w:rsidRPr="008A2CCD">
        <w:rPr>
          <w:rFonts w:ascii="Times New Roman" w:hAnsi="Times New Roman" w:cs="Times New Roman"/>
          <w:spacing w:val="1"/>
          <w:highlight w:val="yellow"/>
          <w:rPrChange w:id="377" w:author="Bernard Hallet" w:date="2013-12-15T13:29:00Z">
            <w:rPr>
              <w:rFonts w:ascii="Times New Roman" w:hAnsi="Times New Roman" w:cs="Times New Roman"/>
              <w:spacing w:val="1"/>
            </w:rPr>
          </w:rPrChange>
        </w:rPr>
        <w:t>i</w:t>
      </w:r>
      <w:r w:rsidRPr="008A2CCD">
        <w:rPr>
          <w:rFonts w:ascii="Times New Roman" w:hAnsi="Times New Roman" w:cs="Times New Roman"/>
          <w:highlight w:val="yellow"/>
          <w:rPrChange w:id="378" w:author="Bernard Hallet" w:date="2013-12-15T13:29:00Z">
            <w:rPr>
              <w:rFonts w:ascii="Times New Roman" w:hAnsi="Times New Roman" w:cs="Times New Roman"/>
            </w:rPr>
          </w:rPrChange>
        </w:rPr>
        <w:t>ns.</w:t>
      </w:r>
      <w:r>
        <w:rPr>
          <w:rFonts w:ascii="Times New Roman" w:hAnsi="Times New Roman" w:cs="Times New Roman"/>
          <w:spacing w:val="10"/>
        </w:rPr>
        <w:t xml:space="preserve"> </w:t>
      </w:r>
      <w:commentRangeStart w:id="379"/>
      <w:r>
        <w:rPr>
          <w:rFonts w:ascii="Times New Roman" w:hAnsi="Times New Roman" w:cs="Times New Roman"/>
          <w:spacing w:val="1"/>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commentRangeEnd w:id="379"/>
      <w:r w:rsidR="008A2CCD">
        <w:rPr>
          <w:rStyle w:val="CommentReference"/>
        </w:rPr>
        <w:commentReference w:id="379"/>
      </w:r>
      <w:r>
        <w:rPr>
          <w:rFonts w:ascii="Times New Roman" w:hAnsi="Times New Roman" w:cs="Times New Roman"/>
          <w:spacing w:val="10"/>
        </w:rPr>
        <w:t xml:space="preserve"> </w:t>
      </w:r>
      <w:r>
        <w:rPr>
          <w:rFonts w:ascii="Times New Roman" w:hAnsi="Times New Roman" w:cs="Times New Roman"/>
          <w:spacing w:val="3"/>
        </w:rPr>
        <w:t>t</w:t>
      </w:r>
      <w:r>
        <w:rPr>
          <w:rFonts w:ascii="Times New Roman" w:hAnsi="Times New Roman" w:cs="Times New Roman"/>
          <w:spacing w:val="-2"/>
        </w:rPr>
        <w:t>y</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spacing w:val="2"/>
        </w:rPr>
        <w:t>n</w:t>
      </w:r>
      <w:r>
        <w:rPr>
          <w:rFonts w:ascii="Times New Roman" w:hAnsi="Times New Roman" w:cs="Times New Roman"/>
          <w:spacing w:val="-2"/>
        </w:rPr>
        <w:t>g</w:t>
      </w:r>
      <w:r>
        <w:rPr>
          <w:rFonts w:ascii="Times New Roman" w:hAnsi="Times New Roman" w:cs="Times New Roman"/>
        </w:rPr>
        <w:t>e</w:t>
      </w:r>
      <w:r>
        <w:rPr>
          <w:rFonts w:ascii="Times New Roman" w:hAnsi="Times New Roman" w:cs="Times New Roman"/>
          <w:spacing w:val="9"/>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0"/>
        </w:rPr>
        <w:t xml:space="preserve"> </w:t>
      </w:r>
      <w:r>
        <w:rPr>
          <w:rFonts w:ascii="Times New Roman" w:hAnsi="Times New Roman" w:cs="Times New Roman"/>
          <w:spacing w:val="1"/>
        </w:rPr>
        <w:t>m</w:t>
      </w:r>
      <w:r>
        <w:rPr>
          <w:rFonts w:ascii="Times New Roman" w:hAnsi="Times New Roman" w:cs="Times New Roman"/>
        </w:rPr>
        <w:t>od</w:t>
      </w:r>
      <w:r>
        <w:rPr>
          <w:rFonts w:ascii="Times New Roman" w:hAnsi="Times New Roman" w:cs="Times New Roman"/>
          <w:spacing w:val="-1"/>
        </w:rPr>
        <w:t>e</w:t>
      </w:r>
      <w:r>
        <w:rPr>
          <w:rFonts w:ascii="Times New Roman" w:hAnsi="Times New Roman" w:cs="Times New Roman"/>
        </w:rPr>
        <w:t>l</w:t>
      </w:r>
      <w:r>
        <w:rPr>
          <w:rFonts w:ascii="Times New Roman" w:hAnsi="Times New Roman" w:cs="Times New Roman"/>
          <w:spacing w:val="10"/>
        </w:rPr>
        <w:t xml:space="preserve"> </w:t>
      </w:r>
      <w:r>
        <w:rPr>
          <w:rFonts w:ascii="Times New Roman" w:hAnsi="Times New Roman" w:cs="Times New Roman"/>
          <w:spacing w:val="-1"/>
        </w:rPr>
        <w:t>r</w:t>
      </w:r>
      <w:r>
        <w:rPr>
          <w:rFonts w:ascii="Times New Roman" w:hAnsi="Times New Roman" w:cs="Times New Roman"/>
        </w:rPr>
        <w:t>u</w:t>
      </w:r>
      <w:r>
        <w:rPr>
          <w:rFonts w:ascii="Times New Roman" w:hAnsi="Times New Roman" w:cs="Times New Roman"/>
          <w:spacing w:val="2"/>
        </w:rPr>
        <w:t>n</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rPr>
        <w:t>due</w:t>
      </w:r>
      <w:r>
        <w:rPr>
          <w:rFonts w:ascii="Times New Roman" w:hAnsi="Times New Roman" w:cs="Times New Roman"/>
          <w:spacing w:val="9"/>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10"/>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crea</w:t>
      </w:r>
      <w:r>
        <w:rPr>
          <w:rFonts w:ascii="Times New Roman" w:hAnsi="Times New Roman" w:cs="Times New Roman"/>
        </w:rPr>
        <w:t>s</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7"/>
        </w:rPr>
        <w:t xml:space="preserve"> </w:t>
      </w:r>
      <w:r>
        <w:rPr>
          <w:rFonts w:ascii="Times New Roman" w:hAnsi="Times New Roman" w:cs="Times New Roman"/>
        </w:rPr>
        <w:t>s</w:t>
      </w:r>
      <w:r>
        <w:rPr>
          <w:rFonts w:ascii="Times New Roman" w:hAnsi="Times New Roman" w:cs="Times New Roman"/>
          <w:spacing w:val="1"/>
        </w:rPr>
        <w:t>l</w:t>
      </w:r>
      <w:r>
        <w:rPr>
          <w:rFonts w:ascii="Times New Roman" w:hAnsi="Times New Roman" w:cs="Times New Roman"/>
        </w:rPr>
        <w:t>ope</w:t>
      </w:r>
      <w:r>
        <w:rPr>
          <w:rFonts w:ascii="Times New Roman" w:hAnsi="Times New Roman" w:cs="Times New Roman"/>
          <w:spacing w:val="11"/>
        </w:rPr>
        <w:t xml:space="preserve"> </w:t>
      </w:r>
      <w:r>
        <w:rPr>
          <w:rFonts w:ascii="Times New Roman" w:hAnsi="Times New Roman" w:cs="Times New Roman"/>
          <w:spacing w:val="-1"/>
        </w:rPr>
        <w:t>(ca</w:t>
      </w:r>
      <w:r>
        <w:rPr>
          <w:rFonts w:ascii="Times New Roman" w:hAnsi="Times New Roman" w:cs="Times New Roman"/>
        </w:rPr>
        <w:t>us</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7"/>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spacing w:val="1"/>
        </w:rPr>
        <w:t>t</w:t>
      </w:r>
      <w:r>
        <w:rPr>
          <w:rFonts w:ascii="Times New Roman" w:hAnsi="Times New Roman" w:cs="Times New Roman"/>
        </w:rPr>
        <w:t>o</w:t>
      </w:r>
    </w:p>
    <w:p w14:paraId="1F3EFCA3"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4E6EBBFA"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75             </w:t>
      </w:r>
      <w:r>
        <w:rPr>
          <w:rFonts w:ascii="Times New Roman" w:hAnsi="Times New Roman" w:cs="Times New Roman"/>
          <w:spacing w:val="12"/>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op</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22"/>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spacing w:val="2"/>
        </w:rPr>
        <w:t>c</w:t>
      </w:r>
      <w:r>
        <w:rPr>
          <w:rFonts w:ascii="Times New Roman" w:hAnsi="Times New Roman" w:cs="Times New Roman"/>
          <w:spacing w:val="-1"/>
        </w:rPr>
        <w:t>rea</w:t>
      </w:r>
      <w:r>
        <w:rPr>
          <w:rFonts w:ascii="Times New Roman" w:hAnsi="Times New Roman" w:cs="Times New Roman"/>
        </w:rPr>
        <w:t>s</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19"/>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one</w:t>
      </w:r>
      <w:r>
        <w:rPr>
          <w:rFonts w:ascii="Times New Roman" w:hAnsi="Times New Roman" w:cs="Times New Roman"/>
          <w:spacing w:val="21"/>
        </w:rPr>
        <w:t xml:space="preserve"> </w:t>
      </w:r>
      <w:r>
        <w:rPr>
          <w:rFonts w:ascii="Times New Roman" w:hAnsi="Times New Roman" w:cs="Times New Roman"/>
          <w:spacing w:val="-1"/>
        </w:rPr>
        <w:t>c</w:t>
      </w:r>
      <w:r>
        <w:rPr>
          <w:rFonts w:ascii="Times New Roman" w:hAnsi="Times New Roman" w:cs="Times New Roman"/>
        </w:rPr>
        <w:t>on</w:t>
      </w:r>
      <w:r>
        <w:rPr>
          <w:rFonts w:ascii="Times New Roman" w:hAnsi="Times New Roman" w:cs="Times New Roman"/>
          <w:spacing w:val="-1"/>
        </w:rPr>
        <w:t>ce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22"/>
        </w:rPr>
        <w:t xml:space="preserve"> </w:t>
      </w:r>
      <w:r>
        <w:rPr>
          <w:rFonts w:ascii="Times New Roman" w:hAnsi="Times New Roman" w:cs="Times New Roman"/>
          <w:spacing w:val="-1"/>
        </w:rPr>
        <w:t>(</w:t>
      </w:r>
      <w:r>
        <w:rPr>
          <w:rFonts w:ascii="Times New Roman" w:hAnsi="Times New Roman" w:cs="Times New Roman"/>
          <w:spacing w:val="1"/>
        </w:rPr>
        <w:t>l</w:t>
      </w:r>
      <w:r>
        <w:rPr>
          <w:rFonts w:ascii="Times New Roman" w:hAnsi="Times New Roman" w:cs="Times New Roman"/>
          <w:spacing w:val="-1"/>
        </w:rPr>
        <w:t>ea</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19"/>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2"/>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one</w:t>
      </w:r>
      <w:r>
        <w:rPr>
          <w:rFonts w:ascii="Times New Roman" w:hAnsi="Times New Roman" w:cs="Times New Roman"/>
          <w:spacing w:val="21"/>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2"/>
        </w:rPr>
        <w:t>b</w:t>
      </w:r>
      <w:r>
        <w:rPr>
          <w:rFonts w:ascii="Times New Roman" w:hAnsi="Times New Roman" w:cs="Times New Roman"/>
          <w:spacing w:val="-5"/>
        </w:rPr>
        <w:t>y</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rPr>
        <w:t>hs</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4"/>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one</w:t>
      </w:r>
      <w:r>
        <w:rPr>
          <w:rFonts w:ascii="Times New Roman" w:hAnsi="Times New Roman" w:cs="Times New Roman"/>
          <w:spacing w:val="21"/>
        </w:rPr>
        <w:t xml:space="preserve"> </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nds</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rPr>
        <w:t>nd</w:t>
      </w:r>
    </w:p>
    <w:p w14:paraId="092E3998"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4D64328B" w14:textId="77777777" w:rsidR="00946758" w:rsidRDefault="00946758" w:rsidP="00946758">
      <w:pPr>
        <w:widowControl w:val="0"/>
        <w:autoSpaceDE w:val="0"/>
        <w:autoSpaceDN w:val="0"/>
        <w:adjustRightInd w:val="0"/>
        <w:spacing w:line="271" w:lineRule="exact"/>
        <w:ind w:left="106" w:right="-20"/>
        <w:rPr>
          <w:rFonts w:ascii="Times New Roman" w:hAnsi="Times New Roman" w:cs="Times New Roman"/>
        </w:rPr>
      </w:pPr>
      <w:r>
        <w:rPr>
          <w:rFonts w:ascii="Times New Roman" w:hAnsi="Times New Roman" w:cs="Times New Roman"/>
          <w:position w:val="-1"/>
        </w:rPr>
        <w:t xml:space="preserve">76             </w:t>
      </w:r>
      <w:r>
        <w:rPr>
          <w:rFonts w:ascii="Times New Roman" w:hAnsi="Times New Roman" w:cs="Times New Roman"/>
          <w:spacing w:val="12"/>
          <w:position w:val="-1"/>
        </w:rPr>
        <w:t xml:space="preserve"> </w:t>
      </w:r>
      <w:r>
        <w:rPr>
          <w:rFonts w:ascii="Times New Roman" w:hAnsi="Times New Roman" w:cs="Times New Roman"/>
          <w:spacing w:val="1"/>
          <w:position w:val="-1"/>
        </w:rPr>
        <w:t>i</w:t>
      </w:r>
      <w:r>
        <w:rPr>
          <w:rFonts w:ascii="Times New Roman" w:hAnsi="Times New Roman" w:cs="Times New Roman"/>
          <w:position w:val="-1"/>
        </w:rPr>
        <w:t>n</w:t>
      </w:r>
      <w:r>
        <w:rPr>
          <w:rFonts w:ascii="Times New Roman" w:hAnsi="Times New Roman" w:cs="Times New Roman"/>
          <w:spacing w:val="-1"/>
          <w:position w:val="-1"/>
        </w:rPr>
        <w:t>crea</w:t>
      </w:r>
      <w:r>
        <w:rPr>
          <w:rFonts w:ascii="Times New Roman" w:hAnsi="Times New Roman" w:cs="Times New Roman"/>
          <w:position w:val="-1"/>
        </w:rPr>
        <w:t>s</w:t>
      </w:r>
      <w:r>
        <w:rPr>
          <w:rFonts w:ascii="Times New Roman" w:hAnsi="Times New Roman" w:cs="Times New Roman"/>
          <w:spacing w:val="1"/>
          <w:position w:val="-1"/>
        </w:rPr>
        <w:t>i</w:t>
      </w:r>
      <w:r>
        <w:rPr>
          <w:rFonts w:ascii="Times New Roman" w:hAnsi="Times New Roman" w:cs="Times New Roman"/>
          <w:spacing w:val="2"/>
          <w:position w:val="-1"/>
        </w:rPr>
        <w:t>n</w:t>
      </w:r>
      <w:r>
        <w:rPr>
          <w:rFonts w:ascii="Times New Roman" w:hAnsi="Times New Roman" w:cs="Times New Roman"/>
          <w:position w:val="-1"/>
        </w:rPr>
        <w:t>g</w:t>
      </w:r>
      <w:r>
        <w:rPr>
          <w:rFonts w:ascii="Times New Roman" w:hAnsi="Times New Roman" w:cs="Times New Roman"/>
          <w:spacing w:val="-2"/>
          <w:position w:val="-1"/>
        </w:rPr>
        <w:t xml:space="preserve"> </w:t>
      </w:r>
      <w:r>
        <w:rPr>
          <w:rFonts w:ascii="Times New Roman" w:hAnsi="Times New Roman" w:cs="Times New Roman"/>
          <w:position w:val="-1"/>
        </w:rPr>
        <w:t>l</w:t>
      </w:r>
      <w:r>
        <w:rPr>
          <w:rFonts w:ascii="Times New Roman" w:hAnsi="Times New Roman" w:cs="Times New Roman"/>
          <w:spacing w:val="-1"/>
          <w:position w:val="-1"/>
        </w:rPr>
        <w:t>a</w:t>
      </w:r>
      <w:r>
        <w:rPr>
          <w:rFonts w:ascii="Times New Roman" w:hAnsi="Times New Roman" w:cs="Times New Roman"/>
          <w:position w:val="-1"/>
        </w:rPr>
        <w:t>t</w:t>
      </w:r>
      <w:r>
        <w:rPr>
          <w:rFonts w:ascii="Times New Roman" w:hAnsi="Times New Roman" w:cs="Times New Roman"/>
          <w:spacing w:val="2"/>
          <w:position w:val="-1"/>
        </w:rPr>
        <w:t>e</w:t>
      </w:r>
      <w:r>
        <w:rPr>
          <w:rFonts w:ascii="Times New Roman" w:hAnsi="Times New Roman" w:cs="Times New Roman"/>
          <w:spacing w:val="-1"/>
          <w:position w:val="-1"/>
        </w:rPr>
        <w:t>ra</w:t>
      </w:r>
      <w:r>
        <w:rPr>
          <w:rFonts w:ascii="Times New Roman" w:hAnsi="Times New Roman" w:cs="Times New Roman"/>
          <w:position w:val="-1"/>
        </w:rPr>
        <w:t xml:space="preserve">l </w:t>
      </w:r>
      <w:r>
        <w:rPr>
          <w:rFonts w:ascii="Times New Roman" w:hAnsi="Times New Roman" w:cs="Times New Roman"/>
          <w:spacing w:val="-1"/>
          <w:position w:val="-1"/>
        </w:rPr>
        <w:t>c</w:t>
      </w:r>
      <w:r>
        <w:rPr>
          <w:rFonts w:ascii="Times New Roman" w:hAnsi="Times New Roman" w:cs="Times New Roman"/>
          <w:position w:val="-1"/>
        </w:rPr>
        <w:t>on</w:t>
      </w:r>
      <w:r>
        <w:rPr>
          <w:rFonts w:ascii="Times New Roman" w:hAnsi="Times New Roman" w:cs="Times New Roman"/>
          <w:spacing w:val="-1"/>
          <w:position w:val="-1"/>
        </w:rPr>
        <w:t>f</w:t>
      </w:r>
      <w:r>
        <w:rPr>
          <w:rFonts w:ascii="Times New Roman" w:hAnsi="Times New Roman" w:cs="Times New Roman"/>
          <w:position w:val="-1"/>
        </w:rPr>
        <w:t>i</w:t>
      </w:r>
      <w:r>
        <w:rPr>
          <w:rFonts w:ascii="Times New Roman" w:hAnsi="Times New Roman" w:cs="Times New Roman"/>
          <w:spacing w:val="2"/>
          <w:position w:val="-1"/>
        </w:rPr>
        <w:t>n</w:t>
      </w:r>
      <w:r>
        <w:rPr>
          <w:rFonts w:ascii="Times New Roman" w:hAnsi="Times New Roman" w:cs="Times New Roman"/>
          <w:spacing w:val="1"/>
          <w:position w:val="-1"/>
        </w:rPr>
        <w:t>e</w:t>
      </w:r>
      <w:r>
        <w:rPr>
          <w:rFonts w:ascii="Times New Roman" w:hAnsi="Times New Roman" w:cs="Times New Roman"/>
          <w:position w:val="-1"/>
        </w:rPr>
        <w:t>m</w:t>
      </w:r>
      <w:r>
        <w:rPr>
          <w:rFonts w:ascii="Times New Roman" w:hAnsi="Times New Roman" w:cs="Times New Roman"/>
          <w:spacing w:val="-1"/>
          <w:position w:val="-1"/>
        </w:rPr>
        <w:t>e</w:t>
      </w:r>
      <w:r>
        <w:rPr>
          <w:rFonts w:ascii="Times New Roman" w:hAnsi="Times New Roman" w:cs="Times New Roman"/>
          <w:position w:val="-1"/>
        </w:rPr>
        <w:t xml:space="preserve">nt </w:t>
      </w:r>
      <w:r>
        <w:rPr>
          <w:rFonts w:ascii="Times New Roman" w:hAnsi="Times New Roman" w:cs="Times New Roman"/>
          <w:spacing w:val="-1"/>
          <w:position w:val="-1"/>
        </w:rPr>
        <w:t>(fa</w:t>
      </w:r>
      <w:r>
        <w:rPr>
          <w:rFonts w:ascii="Times New Roman" w:hAnsi="Times New Roman" w:cs="Times New Roman"/>
          <w:position w:val="-1"/>
        </w:rPr>
        <w:t>vo</w:t>
      </w:r>
      <w:del w:id="380" w:author="Bernard Hallet" w:date="2013-12-15T13:31:00Z">
        <w:r w:rsidDel="002A4185">
          <w:rPr>
            <w:rFonts w:ascii="Times New Roman" w:hAnsi="Times New Roman" w:cs="Times New Roman"/>
            <w:position w:val="-1"/>
          </w:rPr>
          <w:delText>u</w:delText>
        </w:r>
      </w:del>
      <w:r>
        <w:rPr>
          <w:rFonts w:ascii="Times New Roman" w:hAnsi="Times New Roman" w:cs="Times New Roman"/>
          <w:spacing w:val="-1"/>
          <w:position w:val="-1"/>
        </w:rPr>
        <w:t>r</w:t>
      </w:r>
      <w:r>
        <w:rPr>
          <w:rFonts w:ascii="Times New Roman" w:hAnsi="Times New Roman" w:cs="Times New Roman"/>
          <w:spacing w:val="1"/>
          <w:position w:val="-1"/>
        </w:rPr>
        <w:t>i</w:t>
      </w:r>
      <w:r>
        <w:rPr>
          <w:rFonts w:ascii="Times New Roman" w:hAnsi="Times New Roman" w:cs="Times New Roman"/>
          <w:spacing w:val="2"/>
          <w:position w:val="-1"/>
        </w:rPr>
        <w:t>n</w:t>
      </w:r>
      <w:r>
        <w:rPr>
          <w:rFonts w:ascii="Times New Roman" w:hAnsi="Times New Roman" w:cs="Times New Roman"/>
          <w:position w:val="-1"/>
        </w:rPr>
        <w:t>g</w:t>
      </w:r>
      <w:r>
        <w:rPr>
          <w:rFonts w:ascii="Times New Roman" w:hAnsi="Times New Roman" w:cs="Times New Roman"/>
          <w:spacing w:val="-2"/>
          <w:position w:val="-1"/>
        </w:rPr>
        <w:t xml:space="preserve"> </w:t>
      </w:r>
      <w:r>
        <w:rPr>
          <w:rFonts w:ascii="Times New Roman" w:hAnsi="Times New Roman" w:cs="Times New Roman"/>
          <w:position w:val="-1"/>
        </w:rPr>
        <w:t>po</w:t>
      </w:r>
      <w:r>
        <w:rPr>
          <w:rFonts w:ascii="Times New Roman" w:hAnsi="Times New Roman" w:cs="Times New Roman"/>
          <w:spacing w:val="5"/>
          <w:position w:val="-1"/>
        </w:rPr>
        <w:t>l</w:t>
      </w:r>
      <w:r>
        <w:rPr>
          <w:rFonts w:ascii="Times New Roman" w:hAnsi="Times New Roman" w:cs="Times New Roman"/>
          <w:spacing w:val="-5"/>
          <w:position w:val="-1"/>
        </w:rPr>
        <w:t>y</w:t>
      </w:r>
      <w:r>
        <w:rPr>
          <w:rFonts w:ascii="Times New Roman" w:hAnsi="Times New Roman" w:cs="Times New Roman"/>
          <w:position w:val="-1"/>
        </w:rPr>
        <w:t>go</w:t>
      </w:r>
      <w:r>
        <w:rPr>
          <w:rFonts w:ascii="Times New Roman" w:hAnsi="Times New Roman" w:cs="Times New Roman"/>
          <w:spacing w:val="2"/>
          <w:position w:val="-1"/>
        </w:rPr>
        <w:t>n</w:t>
      </w:r>
      <w:r>
        <w:rPr>
          <w:rFonts w:ascii="Times New Roman" w:hAnsi="Times New Roman" w:cs="Times New Roman"/>
          <w:spacing w:val="-1"/>
          <w:position w:val="-1"/>
        </w:rPr>
        <w:t>a</w:t>
      </w:r>
      <w:r>
        <w:rPr>
          <w:rFonts w:ascii="Times New Roman" w:hAnsi="Times New Roman" w:cs="Times New Roman"/>
          <w:position w:val="-1"/>
        </w:rPr>
        <w:t>l p</w:t>
      </w:r>
      <w:r>
        <w:rPr>
          <w:rFonts w:ascii="Times New Roman" w:hAnsi="Times New Roman" w:cs="Times New Roman"/>
          <w:spacing w:val="-1"/>
          <w:position w:val="-1"/>
        </w:rPr>
        <w:t>a</w:t>
      </w:r>
      <w:r>
        <w:rPr>
          <w:rFonts w:ascii="Times New Roman" w:hAnsi="Times New Roman" w:cs="Times New Roman"/>
          <w:spacing w:val="1"/>
          <w:position w:val="-1"/>
        </w:rPr>
        <w:t>tt</w:t>
      </w:r>
      <w:r>
        <w:rPr>
          <w:rFonts w:ascii="Times New Roman" w:hAnsi="Times New Roman" w:cs="Times New Roman"/>
          <w:spacing w:val="-1"/>
          <w:position w:val="-1"/>
        </w:rPr>
        <w:t>er</w:t>
      </w:r>
      <w:r>
        <w:rPr>
          <w:rFonts w:ascii="Times New Roman" w:hAnsi="Times New Roman" w:cs="Times New Roman"/>
          <w:position w:val="-1"/>
        </w:rPr>
        <w:t>ns</w:t>
      </w:r>
      <w:r>
        <w:rPr>
          <w:rFonts w:ascii="Times New Roman" w:hAnsi="Times New Roman" w:cs="Times New Roman"/>
          <w:spacing w:val="-1"/>
          <w:position w:val="-1"/>
        </w:rPr>
        <w:t>)</w:t>
      </w:r>
      <w:r>
        <w:rPr>
          <w:rFonts w:ascii="Times New Roman" w:hAnsi="Times New Roman" w:cs="Times New Roman"/>
          <w:position w:val="-1"/>
        </w:rPr>
        <w:t>.</w:t>
      </w:r>
    </w:p>
    <w:p w14:paraId="17F3CC6D" w14:textId="77777777" w:rsidR="00946758" w:rsidRDefault="00946758" w:rsidP="00946758">
      <w:pPr>
        <w:widowControl w:val="0"/>
        <w:autoSpaceDE w:val="0"/>
        <w:autoSpaceDN w:val="0"/>
        <w:adjustRightInd w:val="0"/>
        <w:spacing w:before="15" w:line="220" w:lineRule="exact"/>
        <w:rPr>
          <w:rFonts w:ascii="Times New Roman" w:hAnsi="Times New Roman" w:cs="Times New Roman"/>
          <w:sz w:val="22"/>
          <w:szCs w:val="22"/>
        </w:rPr>
      </w:pPr>
    </w:p>
    <w:p w14:paraId="7EF62179" w14:textId="77777777" w:rsidR="00946758" w:rsidRDefault="00946758" w:rsidP="00946758">
      <w:pPr>
        <w:widowControl w:val="0"/>
        <w:autoSpaceDE w:val="0"/>
        <w:autoSpaceDN w:val="0"/>
        <w:adjustRightInd w:val="0"/>
        <w:spacing w:before="29"/>
        <w:ind w:left="106" w:right="-20"/>
        <w:rPr>
          <w:rFonts w:ascii="Times New Roman" w:hAnsi="Times New Roman" w:cs="Times New Roman"/>
        </w:rPr>
      </w:pPr>
      <w:r>
        <w:rPr>
          <w:rFonts w:ascii="Times New Roman" w:hAnsi="Times New Roman" w:cs="Times New Roman"/>
        </w:rPr>
        <w:t xml:space="preserve">77             </w:t>
      </w:r>
      <w:r>
        <w:rPr>
          <w:rFonts w:ascii="Times New Roman" w:hAnsi="Times New Roman" w:cs="Times New Roman"/>
          <w:spacing w:val="12"/>
        </w:rPr>
        <w:t xml:space="preserve"> </w:t>
      </w:r>
      <w:r>
        <w:rPr>
          <w:rFonts w:ascii="Times New Roman" w:hAnsi="Times New Roman" w:cs="Times New Roman"/>
        </w:rPr>
        <w:t>The</w:t>
      </w:r>
      <w:r>
        <w:rPr>
          <w:rFonts w:ascii="Times New Roman" w:hAnsi="Times New Roman" w:cs="Times New Roman"/>
          <w:spacing w:val="52"/>
        </w:rPr>
        <w:t xml:space="preserve"> </w:t>
      </w:r>
      <w:r>
        <w:rPr>
          <w:rFonts w:ascii="Times New Roman" w:hAnsi="Times New Roman" w:cs="Times New Roman"/>
          <w:spacing w:val="1"/>
        </w:rPr>
        <w:t>m</w:t>
      </w:r>
      <w:r>
        <w:rPr>
          <w:rFonts w:ascii="Times New Roman" w:hAnsi="Times New Roman" w:cs="Times New Roman"/>
        </w:rPr>
        <w:t>od</w:t>
      </w:r>
      <w:r>
        <w:rPr>
          <w:rFonts w:ascii="Times New Roman" w:hAnsi="Times New Roman" w:cs="Times New Roman"/>
          <w:spacing w:val="-1"/>
        </w:rPr>
        <w:t>e</w:t>
      </w:r>
      <w:r>
        <w:rPr>
          <w:rFonts w:ascii="Times New Roman" w:hAnsi="Times New Roman" w:cs="Times New Roman"/>
        </w:rPr>
        <w:t>l</w:t>
      </w:r>
      <w:r>
        <w:rPr>
          <w:rFonts w:ascii="Times New Roman" w:hAnsi="Times New Roman" w:cs="Times New Roman"/>
          <w:spacing w:val="53"/>
        </w:rPr>
        <w:t xml:space="preserve"> </w:t>
      </w:r>
      <w:r>
        <w:rPr>
          <w:rFonts w:ascii="Times New Roman" w:hAnsi="Times New Roman" w:cs="Times New Roman"/>
        </w:rPr>
        <w:t>of</w:t>
      </w:r>
      <w:r>
        <w:rPr>
          <w:rFonts w:ascii="Times New Roman" w:hAnsi="Times New Roman" w:cs="Times New Roman"/>
          <w:spacing w:val="52"/>
        </w:rPr>
        <w:t xml:space="preserve"> </w:t>
      </w:r>
      <w:r>
        <w:rPr>
          <w:rFonts w:ascii="Times New Roman" w:hAnsi="Times New Roman" w:cs="Times New Roman"/>
          <w:spacing w:val="-1"/>
        </w:rPr>
        <w:t>Ke</w:t>
      </w:r>
      <w:r>
        <w:rPr>
          <w:rFonts w:ascii="Times New Roman" w:hAnsi="Times New Roman" w:cs="Times New Roman"/>
        </w:rPr>
        <w:t>ss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5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53"/>
        </w:rPr>
        <w:t xml:space="preserve"> </w:t>
      </w:r>
      <w:r>
        <w:rPr>
          <w:rFonts w:ascii="Times New Roman" w:hAnsi="Times New Roman" w:cs="Times New Roman"/>
          <w:spacing w:val="1"/>
        </w:rPr>
        <w:t>W</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52"/>
        </w:rPr>
        <w:t xml:space="preserve"> </w:t>
      </w:r>
      <w:r>
        <w:rPr>
          <w:rFonts w:ascii="Times New Roman" w:hAnsi="Times New Roman" w:cs="Times New Roman"/>
          <w:spacing w:val="-1"/>
        </w:rPr>
        <w:t>(</w:t>
      </w:r>
      <w:r>
        <w:rPr>
          <w:rFonts w:ascii="Times New Roman" w:hAnsi="Times New Roman" w:cs="Times New Roman"/>
        </w:rPr>
        <w:t>2003)</w:t>
      </w:r>
      <w:r>
        <w:rPr>
          <w:rFonts w:ascii="Times New Roman" w:hAnsi="Times New Roman" w:cs="Times New Roman"/>
          <w:spacing w:val="52"/>
        </w:rPr>
        <w:t xml:space="preserve"> </w:t>
      </w:r>
      <w:r>
        <w:rPr>
          <w:rFonts w:ascii="Times New Roman" w:hAnsi="Times New Roman" w:cs="Times New Roman"/>
          <w:spacing w:val="-1"/>
        </w:rPr>
        <w:t>ca</w:t>
      </w:r>
      <w:r>
        <w:rPr>
          <w:rFonts w:ascii="Times New Roman" w:hAnsi="Times New Roman" w:cs="Times New Roman"/>
        </w:rPr>
        <w:t>n</w:t>
      </w:r>
      <w:r>
        <w:rPr>
          <w:rFonts w:ascii="Times New Roman" w:hAnsi="Times New Roman" w:cs="Times New Roman"/>
          <w:spacing w:val="55"/>
        </w:rPr>
        <w:t xml:space="preserve"> </w:t>
      </w:r>
      <w:r>
        <w:rPr>
          <w:rFonts w:ascii="Times New Roman" w:hAnsi="Times New Roman" w:cs="Times New Roman"/>
        </w:rPr>
        <w:t>be</w:t>
      </w:r>
      <w:r>
        <w:rPr>
          <w:rFonts w:ascii="Times New Roman" w:hAnsi="Times New Roman" w:cs="Times New Roman"/>
          <w:spacing w:val="52"/>
        </w:rPr>
        <w:t xml:space="preserve"> </w:t>
      </w:r>
      <w:r>
        <w:rPr>
          <w:rFonts w:ascii="Times New Roman" w:hAnsi="Times New Roman" w:cs="Times New Roman"/>
          <w:spacing w:val="-1"/>
        </w:rPr>
        <w:t>c</w:t>
      </w:r>
      <w:r>
        <w:rPr>
          <w:rFonts w:ascii="Times New Roman" w:hAnsi="Times New Roman" w:cs="Times New Roman"/>
        </w:rPr>
        <w:t>ons</w:t>
      </w:r>
      <w:r>
        <w:rPr>
          <w:rFonts w:ascii="Times New Roman" w:hAnsi="Times New Roman" w:cs="Times New Roman"/>
          <w:spacing w:val="1"/>
        </w:rPr>
        <w:t>i</w:t>
      </w:r>
      <w:r>
        <w:rPr>
          <w:rFonts w:ascii="Times New Roman" w:hAnsi="Times New Roman" w:cs="Times New Roman"/>
        </w:rPr>
        <w:t>d</w:t>
      </w:r>
      <w:r>
        <w:rPr>
          <w:rFonts w:ascii="Times New Roman" w:hAnsi="Times New Roman" w:cs="Times New Roman"/>
          <w:spacing w:val="-1"/>
        </w:rPr>
        <w:t>ere</w:t>
      </w:r>
      <w:r>
        <w:rPr>
          <w:rFonts w:ascii="Times New Roman" w:hAnsi="Times New Roman" w:cs="Times New Roman"/>
        </w:rPr>
        <w:t>d</w:t>
      </w:r>
      <w:r>
        <w:rPr>
          <w:rFonts w:ascii="Times New Roman" w:hAnsi="Times New Roman" w:cs="Times New Roman"/>
          <w:spacing w:val="53"/>
        </w:rPr>
        <w:t xml:space="preserve"> </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53"/>
        </w:rPr>
        <w:t xml:space="preserve"> </w:t>
      </w:r>
      <w:r>
        <w:rPr>
          <w:rFonts w:ascii="Times New Roman" w:hAnsi="Times New Roman" w:cs="Times New Roman"/>
          <w:spacing w:val="5"/>
        </w:rPr>
        <w:t>h</w:t>
      </w:r>
      <w:r>
        <w:rPr>
          <w:rFonts w:ascii="Times New Roman" w:hAnsi="Times New Roman" w:cs="Times New Roman"/>
          <w:spacing w:val="-5"/>
        </w:rPr>
        <w:t>y</w:t>
      </w:r>
      <w:r>
        <w:rPr>
          <w:rFonts w:ascii="Times New Roman" w:hAnsi="Times New Roman" w:cs="Times New Roman"/>
        </w:rPr>
        <w:t>po</w:t>
      </w:r>
      <w:r>
        <w:rPr>
          <w:rFonts w:ascii="Times New Roman" w:hAnsi="Times New Roman" w:cs="Times New Roman"/>
          <w:spacing w:val="3"/>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53"/>
        </w:rPr>
        <w:t xml:space="preserve"> </w:t>
      </w: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52"/>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52"/>
        </w:rPr>
        <w:t xml:space="preserve"> </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2"/>
        </w:rPr>
        <w:t>i</w:t>
      </w:r>
      <w:r>
        <w:rPr>
          <w:rFonts w:ascii="Times New Roman" w:hAnsi="Times New Roman" w:cs="Times New Roman"/>
        </w:rPr>
        <w:t>n</w:t>
      </w:r>
    </w:p>
    <w:p w14:paraId="436F21C8"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196FD531"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78             </w:t>
      </w:r>
      <w:r>
        <w:rPr>
          <w:rFonts w:ascii="Times New Roman" w:hAnsi="Times New Roman" w:cs="Times New Roman"/>
          <w:spacing w:val="12"/>
        </w:rPr>
        <w:t xml:space="preserve"> </w:t>
      </w:r>
      <w:r>
        <w:rPr>
          <w:rFonts w:ascii="Times New Roman" w:hAnsi="Times New Roman" w:cs="Times New Roman"/>
          <w:spacing w:val="1"/>
        </w:rPr>
        <w:t>m</w:t>
      </w:r>
      <w:r>
        <w:rPr>
          <w:rFonts w:ascii="Times New Roman" w:hAnsi="Times New Roman" w:cs="Times New Roman"/>
          <w:spacing w:val="-1"/>
        </w:rPr>
        <w:t>ec</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39"/>
        </w:rPr>
        <w:t xml:space="preserve"> </w:t>
      </w:r>
      <w:r>
        <w:rPr>
          <w:rFonts w:ascii="Times New Roman" w:hAnsi="Times New Roman" w:cs="Times New Roman"/>
          <w:spacing w:val="1"/>
        </w:rPr>
        <w:t>i</w:t>
      </w:r>
      <w:r>
        <w:rPr>
          <w:rFonts w:ascii="Times New Roman" w:hAnsi="Times New Roman" w:cs="Times New Roman"/>
        </w:rPr>
        <w:t>nvo</w:t>
      </w:r>
      <w:r>
        <w:rPr>
          <w:rFonts w:ascii="Times New Roman" w:hAnsi="Times New Roman" w:cs="Times New Roman"/>
          <w:spacing w:val="1"/>
        </w:rPr>
        <w:t>l</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8"/>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38"/>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38"/>
        </w:rPr>
        <w:t xml:space="preserve"> </w:t>
      </w:r>
      <w:r>
        <w:rPr>
          <w:rFonts w:ascii="Times New Roman" w:hAnsi="Times New Roman" w:cs="Times New Roman"/>
          <w:spacing w:val="-1"/>
        </w:rPr>
        <w:t>f</w:t>
      </w:r>
      <w:r>
        <w:rPr>
          <w:rFonts w:ascii="Times New Roman" w:hAnsi="Times New Roman" w:cs="Times New Roman"/>
          <w:spacing w:val="2"/>
        </w:rPr>
        <w:t>o</w:t>
      </w:r>
      <w:r>
        <w:rPr>
          <w:rFonts w:ascii="Times New Roman" w:hAnsi="Times New Roman" w:cs="Times New Roman"/>
          <w:spacing w:val="-1"/>
        </w:rPr>
        <w:t>r</w:t>
      </w:r>
      <w:r>
        <w:rPr>
          <w:rFonts w:ascii="Times New Roman" w:hAnsi="Times New Roman" w:cs="Times New Roman"/>
          <w:spacing w:val="1"/>
        </w:rPr>
        <w:t>mati</w:t>
      </w:r>
      <w:r>
        <w:rPr>
          <w:rFonts w:ascii="Times New Roman" w:hAnsi="Times New Roman" w:cs="Times New Roman"/>
        </w:rPr>
        <w:t>on.</w:t>
      </w:r>
      <w:r>
        <w:rPr>
          <w:rFonts w:ascii="Times New Roman" w:hAnsi="Times New Roman" w:cs="Times New Roman"/>
          <w:spacing w:val="41"/>
        </w:rPr>
        <w:t xml:space="preserve"> </w:t>
      </w:r>
      <w:r>
        <w:rPr>
          <w:rFonts w:ascii="Times New Roman" w:hAnsi="Times New Roman" w:cs="Times New Roman"/>
          <w:spacing w:val="-6"/>
        </w:rPr>
        <w:t>I</w:t>
      </w:r>
      <w:r>
        <w:rPr>
          <w:rFonts w:ascii="Times New Roman" w:hAnsi="Times New Roman" w:cs="Times New Roman"/>
        </w:rPr>
        <w:t>t</w:t>
      </w:r>
      <w:r>
        <w:rPr>
          <w:rFonts w:ascii="Times New Roman" w:hAnsi="Times New Roman" w:cs="Times New Roman"/>
          <w:spacing w:val="39"/>
        </w:rPr>
        <w:t xml:space="preserve"> </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ov</w:t>
      </w:r>
      <w:r>
        <w:rPr>
          <w:rFonts w:ascii="Times New Roman" w:hAnsi="Times New Roman" w:cs="Times New Roman"/>
          <w:spacing w:val="1"/>
        </w:rPr>
        <w:t>i</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9"/>
        </w:rPr>
        <w:t xml:space="preserve"> </w:t>
      </w:r>
      <w:r>
        <w:rPr>
          <w:rFonts w:ascii="Times New Roman" w:hAnsi="Times New Roman" w:cs="Times New Roman"/>
        </w:rPr>
        <w:t>sp</w:t>
      </w:r>
      <w:r>
        <w:rPr>
          <w:rFonts w:ascii="Times New Roman" w:hAnsi="Times New Roman" w:cs="Times New Roman"/>
          <w:spacing w:val="-1"/>
        </w:rPr>
        <w:t>ec</w:t>
      </w:r>
      <w:r>
        <w:rPr>
          <w:rFonts w:ascii="Times New Roman" w:hAnsi="Times New Roman" w:cs="Times New Roman"/>
          <w:spacing w:val="1"/>
        </w:rPr>
        <w:t>i</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rPr>
        <w:t>c</w:t>
      </w:r>
      <w:r>
        <w:rPr>
          <w:rFonts w:ascii="Times New Roman" w:hAnsi="Times New Roman" w:cs="Times New Roman"/>
          <w:spacing w:val="40"/>
        </w:rPr>
        <w:t xml:space="preserve"> </w:t>
      </w:r>
      <w:r>
        <w:rPr>
          <w:rFonts w:ascii="Times New Roman" w:hAnsi="Times New Roman" w:cs="Times New Roman"/>
        </w:rPr>
        <w:t>p</w:t>
      </w:r>
      <w:r>
        <w:rPr>
          <w:rFonts w:ascii="Times New Roman" w:hAnsi="Times New Roman" w:cs="Times New Roman"/>
          <w:spacing w:val="-1"/>
        </w:rPr>
        <w:t>re</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spacing w:val="-1"/>
        </w:rPr>
        <w:t>c</w:t>
      </w:r>
      <w:r>
        <w:rPr>
          <w:rFonts w:ascii="Times New Roman" w:hAnsi="Times New Roman" w:cs="Times New Roman"/>
          <w:spacing w:val="1"/>
        </w:rPr>
        <w:t>ti</w:t>
      </w:r>
      <w:r>
        <w:rPr>
          <w:rFonts w:ascii="Times New Roman" w:hAnsi="Times New Roman" w:cs="Times New Roman"/>
        </w:rPr>
        <w:t>ons</w:t>
      </w:r>
      <w:r>
        <w:rPr>
          <w:rFonts w:ascii="Times New Roman" w:hAnsi="Times New Roman" w:cs="Times New Roman"/>
          <w:spacing w:val="39"/>
        </w:rPr>
        <w:t xml:space="preserve"> </w:t>
      </w:r>
      <w:r>
        <w:rPr>
          <w:rFonts w:ascii="Times New Roman" w:hAnsi="Times New Roman" w:cs="Times New Roman"/>
          <w:spacing w:val="-1"/>
        </w:rPr>
        <w:t>a</w:t>
      </w:r>
      <w:r>
        <w:rPr>
          <w:rFonts w:ascii="Times New Roman" w:hAnsi="Times New Roman" w:cs="Times New Roman"/>
        </w:rPr>
        <w:t>bout</w:t>
      </w:r>
    </w:p>
    <w:p w14:paraId="725282FA"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6277AA47" w14:textId="618DD2EF"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79             </w:t>
      </w:r>
      <w:r>
        <w:rPr>
          <w:rFonts w:ascii="Times New Roman" w:hAnsi="Times New Roman" w:cs="Times New Roman"/>
          <w:spacing w:val="12"/>
        </w:rPr>
        <w:t xml:space="preserve"> </w:t>
      </w:r>
      <w:r>
        <w:rPr>
          <w:rFonts w:ascii="Times New Roman" w:hAnsi="Times New Roman" w:cs="Times New Roman"/>
          <w:spacing w:val="1"/>
        </w:rPr>
        <w:t>t</w:t>
      </w:r>
      <w:r>
        <w:rPr>
          <w:rFonts w:ascii="Times New Roman" w:hAnsi="Times New Roman" w:cs="Times New Roman"/>
        </w:rPr>
        <w:t xml:space="preserve">he </w:t>
      </w:r>
      <w:r>
        <w:rPr>
          <w:rFonts w:ascii="Times New Roman" w:hAnsi="Times New Roman" w:cs="Times New Roman"/>
          <w:spacing w:val="18"/>
        </w:rPr>
        <w:t xml:space="preserve"> </w:t>
      </w:r>
      <w:r>
        <w:rPr>
          <w:rFonts w:ascii="Times New Roman" w:hAnsi="Times New Roman" w:cs="Times New Roman"/>
          <w:spacing w:val="2"/>
        </w:rPr>
        <w:t>d</w:t>
      </w:r>
      <w:r>
        <w:rPr>
          <w:rFonts w:ascii="Times New Roman" w:hAnsi="Times New Roman" w:cs="Times New Roman"/>
          <w:spacing w:val="-5"/>
        </w:rPr>
        <w:t>y</w:t>
      </w:r>
      <w:r>
        <w:rPr>
          <w:rFonts w:ascii="Times New Roman" w:hAnsi="Times New Roman" w:cs="Times New Roman"/>
        </w:rPr>
        <w:t>n</w:t>
      </w:r>
      <w:r>
        <w:rPr>
          <w:rFonts w:ascii="Times New Roman" w:hAnsi="Times New Roman" w:cs="Times New Roman"/>
          <w:spacing w:val="-1"/>
        </w:rPr>
        <w:t>a</w:t>
      </w:r>
      <w:r>
        <w:rPr>
          <w:rFonts w:ascii="Times New Roman" w:hAnsi="Times New Roman" w:cs="Times New Roman"/>
          <w:spacing w:val="1"/>
        </w:rPr>
        <w:t>mi</w:t>
      </w:r>
      <w:r>
        <w:rPr>
          <w:rFonts w:ascii="Times New Roman" w:hAnsi="Times New Roman" w:cs="Times New Roman"/>
          <w:spacing w:val="-1"/>
        </w:rPr>
        <w:t>c</w:t>
      </w:r>
      <w:r>
        <w:rPr>
          <w:rFonts w:ascii="Times New Roman" w:hAnsi="Times New Roman" w:cs="Times New Roman"/>
        </w:rPr>
        <w:t xml:space="preserve">s </w:t>
      </w:r>
      <w:r>
        <w:rPr>
          <w:rFonts w:ascii="Times New Roman" w:hAnsi="Times New Roman" w:cs="Times New Roman"/>
          <w:spacing w:val="19"/>
        </w:rPr>
        <w:t xml:space="preserve"> </w:t>
      </w:r>
      <w:r>
        <w:rPr>
          <w:rFonts w:ascii="Times New Roman" w:hAnsi="Times New Roman" w:cs="Times New Roman"/>
        </w:rPr>
        <w:t xml:space="preserve">of </w:t>
      </w:r>
      <w:r>
        <w:rPr>
          <w:rFonts w:ascii="Times New Roman" w:hAnsi="Times New Roman" w:cs="Times New Roman"/>
          <w:spacing w:val="18"/>
        </w:rPr>
        <w:t xml:space="preserve"> </w:t>
      </w:r>
      <w:del w:id="381" w:author="Bernard Hallet" w:date="2013-12-15T13:32:00Z">
        <w:r w:rsidDel="002A4185">
          <w:rPr>
            <w:rFonts w:ascii="Times New Roman" w:hAnsi="Times New Roman" w:cs="Times New Roman"/>
            <w:spacing w:val="-1"/>
          </w:rPr>
          <w:delText>ce</w:delText>
        </w:r>
        <w:r w:rsidDel="002A4185">
          <w:rPr>
            <w:rFonts w:ascii="Times New Roman" w:hAnsi="Times New Roman" w:cs="Times New Roman"/>
          </w:rPr>
          <w:delText>n</w:delText>
        </w:r>
        <w:r w:rsidDel="002A4185">
          <w:rPr>
            <w:rFonts w:ascii="Times New Roman" w:hAnsi="Times New Roman" w:cs="Times New Roman"/>
            <w:spacing w:val="3"/>
          </w:rPr>
          <w:delText>t</w:delText>
        </w:r>
        <w:r w:rsidDel="002A4185">
          <w:rPr>
            <w:rFonts w:ascii="Times New Roman" w:hAnsi="Times New Roman" w:cs="Times New Roman"/>
            <w:spacing w:val="-1"/>
          </w:rPr>
          <w:delText>r</w:delText>
        </w:r>
        <w:r w:rsidDel="002A4185">
          <w:rPr>
            <w:rFonts w:ascii="Times New Roman" w:hAnsi="Times New Roman" w:cs="Times New Roman"/>
          </w:rPr>
          <w:delText xml:space="preserve">e </w:delText>
        </w:r>
        <w:r w:rsidDel="002A4185">
          <w:rPr>
            <w:rFonts w:ascii="Times New Roman" w:hAnsi="Times New Roman" w:cs="Times New Roman"/>
            <w:spacing w:val="21"/>
          </w:rPr>
          <w:delText xml:space="preserve"> </w:delText>
        </w:r>
      </w:del>
      <w:ins w:id="382" w:author="Bernard Hallet" w:date="2013-12-15T13:32:00Z">
        <w:r w:rsidR="002A4185">
          <w:rPr>
            <w:rFonts w:ascii="Times New Roman" w:hAnsi="Times New Roman" w:cs="Times New Roman"/>
            <w:spacing w:val="-1"/>
          </w:rPr>
          <w:t>ce</w:t>
        </w:r>
        <w:r w:rsidR="002A4185">
          <w:rPr>
            <w:rFonts w:ascii="Times New Roman" w:hAnsi="Times New Roman" w:cs="Times New Roman"/>
          </w:rPr>
          <w:t>n</w:t>
        </w:r>
        <w:r w:rsidR="002A4185">
          <w:rPr>
            <w:rFonts w:ascii="Times New Roman" w:hAnsi="Times New Roman" w:cs="Times New Roman"/>
            <w:spacing w:val="3"/>
          </w:rPr>
          <w:t>t</w:t>
        </w:r>
        <w:r w:rsidR="002A4185">
          <w:rPr>
            <w:rFonts w:ascii="Times New Roman" w:hAnsi="Times New Roman" w:cs="Times New Roman"/>
            <w:spacing w:val="-1"/>
          </w:rPr>
          <w:t>ral</w:t>
        </w:r>
        <w:r w:rsidR="002A4185">
          <w:rPr>
            <w:rFonts w:ascii="Times New Roman" w:hAnsi="Times New Roman" w:cs="Times New Roman"/>
          </w:rPr>
          <w:t xml:space="preserve"> </w:t>
        </w:r>
        <w:r w:rsidR="002A4185">
          <w:rPr>
            <w:rFonts w:ascii="Times New Roman" w:hAnsi="Times New Roman" w:cs="Times New Roman"/>
            <w:spacing w:val="21"/>
          </w:rPr>
          <w:t xml:space="preserve"> </w:t>
        </w:r>
      </w:ins>
      <w:r>
        <w:rPr>
          <w:rFonts w:ascii="Times New Roman" w:hAnsi="Times New Roman" w:cs="Times New Roman"/>
          <w:spacing w:val="-1"/>
        </w:rPr>
        <w:t>a</w:t>
      </w:r>
      <w:r>
        <w:rPr>
          <w:rFonts w:ascii="Times New Roman" w:hAnsi="Times New Roman" w:cs="Times New Roman"/>
        </w:rPr>
        <w:t xml:space="preserve">nd </w:t>
      </w:r>
      <w:r>
        <w:rPr>
          <w:rFonts w:ascii="Times New Roman" w:hAnsi="Times New Roman" w:cs="Times New Roman"/>
          <w:spacing w:val="19"/>
        </w:rPr>
        <w:t xml:space="preserve"> </w:t>
      </w:r>
      <w:r>
        <w:rPr>
          <w:rFonts w:ascii="Times New Roman" w:hAnsi="Times New Roman" w:cs="Times New Roman"/>
        </w:rPr>
        <w:t>bo</w:t>
      </w:r>
      <w:r>
        <w:rPr>
          <w:rFonts w:ascii="Times New Roman" w:hAnsi="Times New Roman" w:cs="Times New Roman"/>
          <w:spacing w:val="-1"/>
        </w:rPr>
        <w:t>r</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 xml:space="preserve">r </w:t>
      </w:r>
      <w:r>
        <w:rPr>
          <w:rFonts w:ascii="Times New Roman" w:hAnsi="Times New Roman" w:cs="Times New Roman"/>
          <w:spacing w:val="18"/>
        </w:rPr>
        <w:t xml:space="preserve"> </w:t>
      </w:r>
      <w:r>
        <w:rPr>
          <w:rFonts w:ascii="Times New Roman" w:hAnsi="Times New Roman" w:cs="Times New Roman"/>
        </w:rPr>
        <w:t>do</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 xml:space="preserve">ns. </w:t>
      </w:r>
      <w:r>
        <w:rPr>
          <w:rFonts w:ascii="Times New Roman" w:hAnsi="Times New Roman" w:cs="Times New Roman"/>
          <w:spacing w:val="19"/>
        </w:rPr>
        <w:t xml:space="preserve"> </w:t>
      </w:r>
      <w:del w:id="383" w:author="Bernard Hallet" w:date="2013-12-15T13:32:00Z">
        <w:r w:rsidDel="002A4185">
          <w:rPr>
            <w:rFonts w:ascii="Times New Roman" w:hAnsi="Times New Roman" w:cs="Times New Roman"/>
            <w:spacing w:val="-1"/>
          </w:rPr>
          <w:delText>H</w:delText>
        </w:r>
        <w:r w:rsidDel="002A4185">
          <w:rPr>
            <w:rFonts w:ascii="Times New Roman" w:hAnsi="Times New Roman" w:cs="Times New Roman"/>
          </w:rPr>
          <w:delText>o</w:delText>
        </w:r>
        <w:r w:rsidDel="002A4185">
          <w:rPr>
            <w:rFonts w:ascii="Times New Roman" w:hAnsi="Times New Roman" w:cs="Times New Roman"/>
            <w:spacing w:val="-1"/>
          </w:rPr>
          <w:delText>we</w:delText>
        </w:r>
        <w:r w:rsidDel="002A4185">
          <w:rPr>
            <w:rFonts w:ascii="Times New Roman" w:hAnsi="Times New Roman" w:cs="Times New Roman"/>
          </w:rPr>
          <w:delText>v</w:delText>
        </w:r>
        <w:r w:rsidDel="002A4185">
          <w:rPr>
            <w:rFonts w:ascii="Times New Roman" w:hAnsi="Times New Roman" w:cs="Times New Roman"/>
            <w:spacing w:val="1"/>
          </w:rPr>
          <w:delText>e</w:delText>
        </w:r>
        <w:r w:rsidDel="002A4185">
          <w:rPr>
            <w:rFonts w:ascii="Times New Roman" w:hAnsi="Times New Roman" w:cs="Times New Roman"/>
            <w:spacing w:val="-1"/>
          </w:rPr>
          <w:delText>r</w:delText>
        </w:r>
        <w:r w:rsidDel="002A4185">
          <w:rPr>
            <w:rFonts w:ascii="Times New Roman" w:hAnsi="Times New Roman" w:cs="Times New Roman"/>
          </w:rPr>
          <w:delText>,</w:delText>
        </w:r>
      </w:del>
      <w:ins w:id="384" w:author="Bernard Hallet" w:date="2013-12-15T13:32:00Z">
        <w:r w:rsidR="002A4185">
          <w:rPr>
            <w:rFonts w:ascii="Times New Roman" w:hAnsi="Times New Roman" w:cs="Times New Roman"/>
            <w:spacing w:val="-1"/>
          </w:rPr>
          <w:t>Whereas existing</w:t>
        </w:r>
      </w:ins>
      <w:r>
        <w:rPr>
          <w:rFonts w:ascii="Times New Roman" w:hAnsi="Times New Roman" w:cs="Times New Roman"/>
        </w:rPr>
        <w:t xml:space="preserve"> </w:t>
      </w:r>
      <w:r>
        <w:rPr>
          <w:rFonts w:ascii="Times New Roman" w:hAnsi="Times New Roman" w:cs="Times New Roman"/>
          <w:spacing w:val="19"/>
        </w:rPr>
        <w:t xml:space="preserve"> </w:t>
      </w:r>
      <w:r>
        <w:rPr>
          <w:rFonts w:ascii="Times New Roman" w:hAnsi="Times New Roman" w:cs="Times New Roman"/>
          <w:spacing w:val="-1"/>
        </w:rPr>
        <w:t>e</w:t>
      </w:r>
      <w:r>
        <w:rPr>
          <w:rFonts w:ascii="Times New Roman" w:hAnsi="Times New Roman" w:cs="Times New Roman"/>
        </w:rPr>
        <w:t>mpi</w:t>
      </w:r>
      <w:r>
        <w:rPr>
          <w:rFonts w:ascii="Times New Roman" w:hAnsi="Times New Roman" w:cs="Times New Roman"/>
          <w:spacing w:val="-1"/>
        </w:rPr>
        <w:t>r</w:t>
      </w:r>
      <w:r>
        <w:rPr>
          <w:rFonts w:ascii="Times New Roman" w:hAnsi="Times New Roman" w:cs="Times New Roman"/>
        </w:rPr>
        <w:t>i</w:t>
      </w:r>
      <w:r>
        <w:rPr>
          <w:rFonts w:ascii="Times New Roman" w:hAnsi="Times New Roman" w:cs="Times New Roman"/>
          <w:spacing w:val="-1"/>
        </w:rPr>
        <w:t>ca</w:t>
      </w:r>
      <w:r>
        <w:rPr>
          <w:rFonts w:ascii="Times New Roman" w:hAnsi="Times New Roman" w:cs="Times New Roman"/>
        </w:rPr>
        <w:t xml:space="preserve">l </w:t>
      </w:r>
      <w:r>
        <w:rPr>
          <w:rFonts w:ascii="Times New Roman" w:hAnsi="Times New Roman" w:cs="Times New Roman"/>
          <w:spacing w:val="20"/>
        </w:rPr>
        <w:t xml:space="preserve"> </w:t>
      </w:r>
      <w:r>
        <w:rPr>
          <w:rFonts w:ascii="Times New Roman" w:hAnsi="Times New Roman" w:cs="Times New Roman"/>
        </w:rPr>
        <w:t>d</w:t>
      </w:r>
      <w:r>
        <w:rPr>
          <w:rFonts w:ascii="Times New Roman" w:hAnsi="Times New Roman" w:cs="Times New Roman"/>
          <w:spacing w:val="-1"/>
        </w:rPr>
        <w:t>a</w:t>
      </w:r>
      <w:r>
        <w:rPr>
          <w:rFonts w:ascii="Times New Roman" w:hAnsi="Times New Roman" w:cs="Times New Roman"/>
          <w:spacing w:val="3"/>
        </w:rPr>
        <w:t>t</w:t>
      </w:r>
      <w:r>
        <w:rPr>
          <w:rFonts w:ascii="Times New Roman" w:hAnsi="Times New Roman" w:cs="Times New Roman"/>
        </w:rPr>
        <w:t xml:space="preserve">a </w:t>
      </w:r>
      <w:r>
        <w:rPr>
          <w:rFonts w:ascii="Times New Roman" w:hAnsi="Times New Roman" w:cs="Times New Roman"/>
          <w:spacing w:val="18"/>
        </w:rPr>
        <w:t xml:space="preserve"> </w:t>
      </w:r>
      <w:r>
        <w:rPr>
          <w:rFonts w:ascii="Times New Roman" w:hAnsi="Times New Roman" w:cs="Times New Roman"/>
        </w:rPr>
        <w:t xml:space="preserve">of </w:t>
      </w:r>
      <w:r>
        <w:rPr>
          <w:rFonts w:ascii="Times New Roman" w:hAnsi="Times New Roman" w:cs="Times New Roman"/>
          <w:spacing w:val="18"/>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 xml:space="preserve">d </w:t>
      </w:r>
      <w:r>
        <w:rPr>
          <w:rFonts w:ascii="Times New Roman" w:hAnsi="Times New Roman" w:cs="Times New Roman"/>
          <w:spacing w:val="19"/>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rPr>
        <w:t>e</w:t>
      </w:r>
    </w:p>
    <w:p w14:paraId="23CC5091"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703B9E4B" w14:textId="5CD89686"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80             </w:t>
      </w:r>
      <w:r>
        <w:rPr>
          <w:rFonts w:ascii="Times New Roman" w:hAnsi="Times New Roman" w:cs="Times New Roman"/>
          <w:spacing w:val="12"/>
        </w:rPr>
        <w:t xml:space="preserve"> </w:t>
      </w:r>
      <w:r>
        <w:rPr>
          <w:rFonts w:ascii="Times New Roman" w:hAnsi="Times New Roman" w:cs="Times New Roman"/>
          <w:spacing w:val="2"/>
        </w:rPr>
        <w:t>d</w:t>
      </w:r>
      <w:r>
        <w:rPr>
          <w:rFonts w:ascii="Times New Roman" w:hAnsi="Times New Roman" w:cs="Times New Roman"/>
          <w:spacing w:val="-5"/>
        </w:rPr>
        <w:t>y</w:t>
      </w:r>
      <w:r>
        <w:rPr>
          <w:rFonts w:ascii="Times New Roman" w:hAnsi="Times New Roman" w:cs="Times New Roman"/>
        </w:rPr>
        <w:t>n</w:t>
      </w:r>
      <w:r>
        <w:rPr>
          <w:rFonts w:ascii="Times New Roman" w:hAnsi="Times New Roman" w:cs="Times New Roman"/>
          <w:spacing w:val="-1"/>
        </w:rPr>
        <w:t>a</w:t>
      </w:r>
      <w:r>
        <w:rPr>
          <w:rFonts w:ascii="Times New Roman" w:hAnsi="Times New Roman" w:cs="Times New Roman"/>
          <w:spacing w:val="1"/>
        </w:rPr>
        <w:t>mi</w:t>
      </w:r>
      <w:r>
        <w:rPr>
          <w:rFonts w:ascii="Times New Roman" w:hAnsi="Times New Roman" w:cs="Times New Roman"/>
          <w:spacing w:val="-1"/>
        </w:rPr>
        <w:t>c</w:t>
      </w:r>
      <w:r>
        <w:rPr>
          <w:rFonts w:ascii="Times New Roman" w:hAnsi="Times New Roman" w:cs="Times New Roman"/>
        </w:rPr>
        <w:t>s</w:t>
      </w:r>
      <w:r>
        <w:rPr>
          <w:rFonts w:ascii="Times New Roman" w:hAnsi="Times New Roman" w:cs="Times New Roman"/>
          <w:spacing w:val="27"/>
        </w:rPr>
        <w:t xml:space="preserve"> </w:t>
      </w:r>
      <w:r>
        <w:rPr>
          <w:rFonts w:ascii="Times New Roman" w:hAnsi="Times New Roman" w:cs="Times New Roman"/>
          <w:spacing w:val="-1"/>
        </w:rPr>
        <w:t>c</w:t>
      </w:r>
      <w:r>
        <w:rPr>
          <w:rFonts w:ascii="Times New Roman" w:hAnsi="Times New Roman" w:cs="Times New Roman"/>
        </w:rPr>
        <w:t>ons</w:t>
      </w:r>
      <w:r>
        <w:rPr>
          <w:rFonts w:ascii="Times New Roman" w:hAnsi="Times New Roman" w:cs="Times New Roman"/>
          <w:spacing w:val="1"/>
        </w:rPr>
        <w:t>i</w:t>
      </w:r>
      <w:r>
        <w:rPr>
          <w:rFonts w:ascii="Times New Roman" w:hAnsi="Times New Roman" w:cs="Times New Roman"/>
        </w:rPr>
        <w:t>st</w:t>
      </w:r>
      <w:r>
        <w:rPr>
          <w:rFonts w:ascii="Times New Roman" w:hAnsi="Times New Roman" w:cs="Times New Roman"/>
          <w:spacing w:val="25"/>
        </w:rPr>
        <w:t xml:space="preserve"> </w:t>
      </w:r>
      <w:del w:id="385" w:author="Bernard Hallet" w:date="2013-12-15T13:33:00Z">
        <w:r w:rsidDel="002A4185">
          <w:rPr>
            <w:rFonts w:ascii="Times New Roman" w:hAnsi="Times New Roman" w:cs="Times New Roman"/>
          </w:rPr>
          <w:delText>so</w:delText>
        </w:r>
        <w:r w:rsidDel="002A4185">
          <w:rPr>
            <w:rFonts w:ascii="Times New Roman" w:hAnsi="Times New Roman" w:cs="Times New Roman"/>
            <w:spacing w:val="24"/>
          </w:rPr>
          <w:delText xml:space="preserve"> </w:delText>
        </w:r>
        <w:r w:rsidDel="002A4185">
          <w:rPr>
            <w:rFonts w:ascii="Times New Roman" w:hAnsi="Times New Roman" w:cs="Times New Roman"/>
            <w:spacing w:val="-1"/>
          </w:rPr>
          <w:delText>f</w:delText>
        </w:r>
        <w:r w:rsidDel="002A4185">
          <w:rPr>
            <w:rFonts w:ascii="Times New Roman" w:hAnsi="Times New Roman" w:cs="Times New Roman"/>
            <w:spacing w:val="1"/>
          </w:rPr>
          <w:delText>a</w:delText>
        </w:r>
        <w:r w:rsidDel="002A4185">
          <w:rPr>
            <w:rFonts w:ascii="Times New Roman" w:hAnsi="Times New Roman" w:cs="Times New Roman"/>
          </w:rPr>
          <w:delText>r</w:delText>
        </w:r>
        <w:r w:rsidDel="002A4185">
          <w:rPr>
            <w:rFonts w:ascii="Times New Roman" w:hAnsi="Times New Roman" w:cs="Times New Roman"/>
            <w:spacing w:val="26"/>
          </w:rPr>
          <w:delText xml:space="preserve"> </w:delText>
        </w:r>
      </w:del>
      <w:r>
        <w:rPr>
          <w:rFonts w:ascii="Times New Roman" w:hAnsi="Times New Roman" w:cs="Times New Roman"/>
        </w:rPr>
        <w:t>on</w:t>
      </w:r>
      <w:r>
        <w:rPr>
          <w:rFonts w:ascii="Times New Roman" w:hAnsi="Times New Roman" w:cs="Times New Roman"/>
          <w:spacing w:val="3"/>
        </w:rPr>
        <w:t>l</w:t>
      </w:r>
      <w:r>
        <w:rPr>
          <w:rFonts w:ascii="Times New Roman" w:hAnsi="Times New Roman" w:cs="Times New Roman"/>
        </w:rPr>
        <w:t>y</w:t>
      </w:r>
      <w:r>
        <w:rPr>
          <w:rFonts w:ascii="Times New Roman" w:hAnsi="Times New Roman" w:cs="Times New Roman"/>
          <w:spacing w:val="19"/>
        </w:rPr>
        <w:t xml:space="preserve"> </w:t>
      </w:r>
      <w:r>
        <w:rPr>
          <w:rFonts w:ascii="Times New Roman" w:hAnsi="Times New Roman" w:cs="Times New Roman"/>
        </w:rPr>
        <w:t>of</w:t>
      </w:r>
      <w:r>
        <w:rPr>
          <w:rFonts w:ascii="Times New Roman" w:hAnsi="Times New Roman" w:cs="Times New Roman"/>
          <w:spacing w:val="26"/>
        </w:rPr>
        <w:t xml:space="preserve"> </w:t>
      </w:r>
      <w:ins w:id="386" w:author="Bernard Hallet" w:date="2013-12-15T13:32:00Z">
        <w:r w:rsidR="002A4185">
          <w:rPr>
            <w:rFonts w:ascii="Times New Roman" w:hAnsi="Times New Roman" w:cs="Times New Roman"/>
            <w:spacing w:val="26"/>
          </w:rPr>
          <w:t xml:space="preserve">sparse </w:t>
        </w:r>
      </w:ins>
      <w:r>
        <w:rPr>
          <w:rFonts w:ascii="Times New Roman" w:hAnsi="Times New Roman" w:cs="Times New Roman"/>
        </w:rPr>
        <w:t>po</w:t>
      </w:r>
      <w:r>
        <w:rPr>
          <w:rFonts w:ascii="Times New Roman" w:hAnsi="Times New Roman" w:cs="Times New Roman"/>
          <w:spacing w:val="1"/>
        </w:rPr>
        <w:t>i</w:t>
      </w:r>
      <w:r>
        <w:rPr>
          <w:rFonts w:ascii="Times New Roman" w:hAnsi="Times New Roman" w:cs="Times New Roman"/>
        </w:rPr>
        <w:t>nt</w:t>
      </w:r>
      <w:r>
        <w:rPr>
          <w:rFonts w:ascii="Times New Roman" w:hAnsi="Times New Roman" w:cs="Times New Roman"/>
          <w:spacing w:val="25"/>
        </w:rPr>
        <w:t xml:space="preserve"> </w:t>
      </w:r>
      <w:r>
        <w:rPr>
          <w:rFonts w:ascii="Times New Roman" w:hAnsi="Times New Roman" w:cs="Times New Roman"/>
          <w:spacing w:val="1"/>
        </w:rPr>
        <w:t>m</w:t>
      </w:r>
      <w:r>
        <w:rPr>
          <w:rFonts w:ascii="Times New Roman" w:hAnsi="Times New Roman" w:cs="Times New Roman"/>
          <w:spacing w:val="-1"/>
        </w:rPr>
        <w:t>ea</w:t>
      </w:r>
      <w:r>
        <w:rPr>
          <w:rFonts w:ascii="Times New Roman" w:hAnsi="Times New Roman" w:cs="Times New Roman"/>
        </w:rPr>
        <w:t>su</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24"/>
        </w:rPr>
        <w:t xml:space="preserve"> </w:t>
      </w:r>
      <w:r>
        <w:rPr>
          <w:rFonts w:ascii="Times New Roman" w:hAnsi="Times New Roman" w:cs="Times New Roman"/>
          <w:spacing w:val="2"/>
        </w:rPr>
        <w:t>H</w:t>
      </w:r>
      <w:r>
        <w:rPr>
          <w:rFonts w:ascii="Times New Roman" w:hAnsi="Times New Roman" w:cs="Times New Roman"/>
          <w:spacing w:val="-1"/>
        </w:rPr>
        <w:t>a</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25"/>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4"/>
        </w:rPr>
        <w:t xml:space="preserve"> </w:t>
      </w:r>
      <w:r>
        <w:rPr>
          <w:rFonts w:ascii="Times New Roman" w:hAnsi="Times New Roman" w:cs="Times New Roman"/>
          <w:spacing w:val="1"/>
        </w:rPr>
        <w:t>P</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r</w:t>
      </w:r>
      <w:r>
        <w:rPr>
          <w:rFonts w:ascii="Times New Roman" w:hAnsi="Times New Roman" w:cs="Times New Roman"/>
        </w:rPr>
        <w:t>ud,</w:t>
      </w:r>
      <w:r>
        <w:rPr>
          <w:rFonts w:ascii="Times New Roman" w:hAnsi="Times New Roman" w:cs="Times New Roman"/>
          <w:spacing w:val="24"/>
        </w:rPr>
        <w:t xml:space="preserve"> </w:t>
      </w:r>
      <w:r>
        <w:rPr>
          <w:rFonts w:ascii="Times New Roman" w:hAnsi="Times New Roman" w:cs="Times New Roman"/>
        </w:rPr>
        <w:t>1986;</w:t>
      </w:r>
      <w:r>
        <w:rPr>
          <w:rFonts w:ascii="Times New Roman" w:hAnsi="Times New Roman" w:cs="Times New Roman"/>
          <w:spacing w:val="25"/>
        </w:rPr>
        <w:t xml:space="preserve"> </w:t>
      </w:r>
      <w:r>
        <w:rPr>
          <w:rFonts w:ascii="Times New Roman" w:hAnsi="Times New Roman" w:cs="Times New Roman"/>
          <w:spacing w:val="-1"/>
        </w:rPr>
        <w:t>Ha</w:t>
      </w:r>
      <w:r>
        <w:rPr>
          <w:rFonts w:ascii="Times New Roman" w:hAnsi="Times New Roman" w:cs="Times New Roman"/>
        </w:rPr>
        <w:t>ll</w:t>
      </w:r>
      <w:r>
        <w:rPr>
          <w:rFonts w:ascii="Times New Roman" w:hAnsi="Times New Roman" w:cs="Times New Roman"/>
          <w:spacing w:val="-1"/>
        </w:rPr>
        <w:t>e</w:t>
      </w:r>
      <w:r>
        <w:rPr>
          <w:rFonts w:ascii="Times New Roman" w:hAnsi="Times New Roman" w:cs="Times New Roman"/>
        </w:rPr>
        <w:t>t,</w:t>
      </w:r>
    </w:p>
    <w:p w14:paraId="3A34985C"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0EC5D7AB" w14:textId="63ECA3A1"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81             </w:t>
      </w:r>
      <w:r>
        <w:rPr>
          <w:rFonts w:ascii="Times New Roman" w:hAnsi="Times New Roman" w:cs="Times New Roman"/>
          <w:spacing w:val="12"/>
        </w:rPr>
        <w:t xml:space="preserve"> </w:t>
      </w:r>
      <w:r>
        <w:rPr>
          <w:rFonts w:ascii="Times New Roman" w:hAnsi="Times New Roman" w:cs="Times New Roman"/>
        </w:rPr>
        <w:t>1998</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36"/>
        </w:rPr>
        <w:t xml:space="preserve"> </w:t>
      </w:r>
      <w:del w:id="387" w:author="Bernard Hallet" w:date="2013-12-15T13:33:00Z">
        <w:r w:rsidDel="002A4185">
          <w:rPr>
            <w:rFonts w:ascii="Times New Roman" w:hAnsi="Times New Roman" w:cs="Times New Roman"/>
            <w:spacing w:val="-1"/>
          </w:rPr>
          <w:delText>w</w:delText>
        </w:r>
        <w:r w:rsidDel="002A4185">
          <w:rPr>
            <w:rFonts w:ascii="Times New Roman" w:hAnsi="Times New Roman" w:cs="Times New Roman"/>
          </w:rPr>
          <w:delText>h</w:delText>
        </w:r>
        <w:r w:rsidDel="002A4185">
          <w:rPr>
            <w:rFonts w:ascii="Times New Roman" w:hAnsi="Times New Roman" w:cs="Times New Roman"/>
            <w:spacing w:val="1"/>
          </w:rPr>
          <w:delText>il</w:delText>
        </w:r>
        <w:r w:rsidDel="002A4185">
          <w:rPr>
            <w:rFonts w:ascii="Times New Roman" w:hAnsi="Times New Roman" w:cs="Times New Roman"/>
          </w:rPr>
          <w:delText>e</w:delText>
        </w:r>
        <w:r w:rsidDel="002A4185">
          <w:rPr>
            <w:rFonts w:ascii="Times New Roman" w:hAnsi="Times New Roman" w:cs="Times New Roman"/>
            <w:spacing w:val="35"/>
          </w:rPr>
          <w:delText xml:space="preserve"> </w:delText>
        </w:r>
      </w:del>
      <w:r>
        <w:rPr>
          <w:rFonts w:ascii="Times New Roman" w:hAnsi="Times New Roman" w:cs="Times New Roman"/>
          <w:spacing w:val="1"/>
        </w:rPr>
        <w:t>m</w:t>
      </w:r>
      <w:r>
        <w:rPr>
          <w:rFonts w:ascii="Times New Roman" w:hAnsi="Times New Roman" w:cs="Times New Roman"/>
          <w:spacing w:val="-1"/>
        </w:rPr>
        <w:t>ea</w:t>
      </w:r>
      <w:r>
        <w:rPr>
          <w:rFonts w:ascii="Times New Roman" w:hAnsi="Times New Roman" w:cs="Times New Roman"/>
        </w:rPr>
        <w:t>su</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spacing w:val="1"/>
        </w:rPr>
        <w:t>me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36"/>
        </w:rPr>
        <w:t xml:space="preserve"> </w:t>
      </w:r>
      <w:r>
        <w:rPr>
          <w:rFonts w:ascii="Times New Roman" w:hAnsi="Times New Roman" w:cs="Times New Roman"/>
        </w:rPr>
        <w:t>of</w:t>
      </w:r>
      <w:r>
        <w:rPr>
          <w:rFonts w:ascii="Times New Roman" w:hAnsi="Times New Roman" w:cs="Times New Roman"/>
          <w:spacing w:val="35"/>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5"/>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ree-</w:t>
      </w:r>
      <w:r>
        <w:rPr>
          <w:rFonts w:ascii="Times New Roman" w:hAnsi="Times New Roman" w:cs="Times New Roman"/>
        </w:rPr>
        <w:t>d</w:t>
      </w:r>
      <w:r>
        <w:rPr>
          <w:rFonts w:ascii="Times New Roman" w:hAnsi="Times New Roman" w:cs="Times New Roman"/>
          <w:spacing w:val="1"/>
        </w:rPr>
        <w:t>im</w:t>
      </w:r>
      <w:r>
        <w:rPr>
          <w:rFonts w:ascii="Times New Roman" w:hAnsi="Times New Roman" w:cs="Times New Roman"/>
          <w:spacing w:val="-1"/>
        </w:rPr>
        <w:t>e</w:t>
      </w:r>
      <w:r>
        <w:rPr>
          <w:rFonts w:ascii="Times New Roman" w:hAnsi="Times New Roman" w:cs="Times New Roman"/>
        </w:rPr>
        <w:t>ns</w:t>
      </w:r>
      <w:r>
        <w:rPr>
          <w:rFonts w:ascii="Times New Roman" w:hAnsi="Times New Roman" w:cs="Times New Roman"/>
          <w:spacing w:val="3"/>
        </w:rPr>
        <w:t>i</w:t>
      </w:r>
      <w:r>
        <w:rPr>
          <w:rFonts w:ascii="Times New Roman" w:hAnsi="Times New Roman" w:cs="Times New Roman"/>
        </w:rPr>
        <w:t>on</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37"/>
        </w:rPr>
        <w:t xml:space="preserve"> </w:t>
      </w:r>
      <w:r>
        <w:rPr>
          <w:rFonts w:ascii="Times New Roman" w:hAnsi="Times New Roman" w:cs="Times New Roman"/>
        </w:rPr>
        <w:t>su</w:t>
      </w:r>
      <w:r>
        <w:rPr>
          <w:rFonts w:ascii="Times New Roman" w:hAnsi="Times New Roman" w:cs="Times New Roman"/>
          <w:spacing w:val="-1"/>
        </w:rPr>
        <w:t>rfa</w:t>
      </w:r>
      <w:r>
        <w:rPr>
          <w:rFonts w:ascii="Times New Roman" w:hAnsi="Times New Roman" w:cs="Times New Roman"/>
          <w:spacing w:val="2"/>
        </w:rPr>
        <w:t>c</w:t>
      </w:r>
      <w:r>
        <w:rPr>
          <w:rFonts w:ascii="Times New Roman" w:hAnsi="Times New Roman" w:cs="Times New Roman"/>
        </w:rPr>
        <w:t>e</w:t>
      </w:r>
      <w:r>
        <w:rPr>
          <w:rFonts w:ascii="Times New Roman" w:hAnsi="Times New Roman" w:cs="Times New Roman"/>
          <w:spacing w:val="35"/>
        </w:rPr>
        <w:t xml:space="preserve"> </w:t>
      </w:r>
      <w:r>
        <w:rPr>
          <w:rFonts w:ascii="Times New Roman" w:hAnsi="Times New Roman" w:cs="Times New Roman"/>
        </w:rPr>
        <w:t>displ</w:t>
      </w:r>
      <w:r>
        <w:rPr>
          <w:rFonts w:ascii="Times New Roman" w:hAnsi="Times New Roman" w:cs="Times New Roman"/>
          <w:spacing w:val="-1"/>
        </w:rPr>
        <w:t>ace</w:t>
      </w:r>
      <w:r>
        <w:rPr>
          <w:rFonts w:ascii="Times New Roman" w:hAnsi="Times New Roman" w:cs="Times New Roman"/>
          <w:spacing w:val="3"/>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37"/>
        </w:rPr>
        <w:t xml:space="preserve"> </w:t>
      </w:r>
      <w:r>
        <w:rPr>
          <w:rFonts w:ascii="Times New Roman" w:hAnsi="Times New Roman" w:cs="Times New Roman"/>
          <w:spacing w:val="-1"/>
        </w:rPr>
        <w:t>f</w:t>
      </w:r>
      <w:r>
        <w:rPr>
          <w:rFonts w:ascii="Times New Roman" w:hAnsi="Times New Roman" w:cs="Times New Roman"/>
        </w:rPr>
        <w:t>i</w:t>
      </w:r>
      <w:r>
        <w:rPr>
          <w:rFonts w:ascii="Times New Roman" w:hAnsi="Times New Roman" w:cs="Times New Roman"/>
          <w:spacing w:val="-1"/>
        </w:rPr>
        <w:t>e</w:t>
      </w:r>
      <w:r>
        <w:rPr>
          <w:rFonts w:ascii="Times New Roman" w:hAnsi="Times New Roman" w:cs="Times New Roman"/>
        </w:rPr>
        <w:t>lds</w:t>
      </w:r>
      <w:r>
        <w:rPr>
          <w:rFonts w:ascii="Times New Roman" w:hAnsi="Times New Roman" w:cs="Times New Roman"/>
          <w:spacing w:val="36"/>
        </w:rPr>
        <w:t xml:space="preserve"> </w:t>
      </w:r>
      <w:ins w:id="388" w:author="Bernard Hallet" w:date="2013-12-15T13:33:00Z">
        <w:r w:rsidR="002A4185">
          <w:rPr>
            <w:rFonts w:ascii="Times New Roman" w:hAnsi="Times New Roman" w:cs="Times New Roman"/>
            <w:spacing w:val="36"/>
          </w:rPr>
          <w:t xml:space="preserve">and microtopography </w:t>
        </w:r>
      </w:ins>
      <w:del w:id="389" w:author="Bernard Hallet" w:date="2013-12-15T13:33:00Z">
        <w:r w:rsidDel="002A4185">
          <w:rPr>
            <w:rFonts w:ascii="Times New Roman" w:hAnsi="Times New Roman" w:cs="Times New Roman"/>
          </w:rPr>
          <w:delText>shou</w:delText>
        </w:r>
        <w:r w:rsidDel="002A4185">
          <w:rPr>
            <w:rFonts w:ascii="Times New Roman" w:hAnsi="Times New Roman" w:cs="Times New Roman"/>
            <w:spacing w:val="1"/>
          </w:rPr>
          <w:delText>l</w:delText>
        </w:r>
        <w:r w:rsidDel="002A4185">
          <w:rPr>
            <w:rFonts w:ascii="Times New Roman" w:hAnsi="Times New Roman" w:cs="Times New Roman"/>
          </w:rPr>
          <w:delText>d</w:delText>
        </w:r>
        <w:r w:rsidDel="002A4185">
          <w:rPr>
            <w:rFonts w:ascii="Times New Roman" w:hAnsi="Times New Roman" w:cs="Times New Roman"/>
            <w:spacing w:val="36"/>
          </w:rPr>
          <w:delText xml:space="preserve"> </w:delText>
        </w:r>
        <w:r w:rsidDel="002A4185">
          <w:rPr>
            <w:rFonts w:ascii="Times New Roman" w:hAnsi="Times New Roman" w:cs="Times New Roman"/>
          </w:rPr>
          <w:delText>be</w:delText>
        </w:r>
      </w:del>
      <w:ins w:id="390" w:author="Bernard Hallet" w:date="2013-12-15T13:33:00Z">
        <w:r w:rsidR="002A4185">
          <w:rPr>
            <w:rFonts w:ascii="Times New Roman" w:hAnsi="Times New Roman" w:cs="Times New Roman"/>
          </w:rPr>
          <w:t>are</w:t>
        </w:r>
      </w:ins>
    </w:p>
    <w:p w14:paraId="56EF7138"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AD750BA" w14:textId="05D2BE1A"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82             </w:t>
      </w:r>
      <w:r>
        <w:rPr>
          <w:rFonts w:ascii="Times New Roman" w:hAnsi="Times New Roman" w:cs="Times New Roman"/>
          <w:spacing w:val="12"/>
        </w:rPr>
        <w:t xml:space="preserve"> </w:t>
      </w:r>
      <w:r>
        <w:rPr>
          <w:rFonts w:ascii="Times New Roman" w:hAnsi="Times New Roman" w:cs="Times New Roman"/>
          <w:spacing w:val="-1"/>
        </w:rPr>
        <w:t>fea</w:t>
      </w:r>
      <w:r>
        <w:rPr>
          <w:rFonts w:ascii="Times New Roman" w:hAnsi="Times New Roman" w:cs="Times New Roman"/>
        </w:rPr>
        <w:t>s</w:t>
      </w:r>
      <w:r>
        <w:rPr>
          <w:rFonts w:ascii="Times New Roman" w:hAnsi="Times New Roman" w:cs="Times New Roman"/>
          <w:spacing w:val="1"/>
        </w:rPr>
        <w:t>i</w:t>
      </w:r>
      <w:r>
        <w:rPr>
          <w:rFonts w:ascii="Times New Roman" w:hAnsi="Times New Roman" w:cs="Times New Roman"/>
        </w:rPr>
        <w:t>b</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33"/>
        </w:rPr>
        <w:t xml:space="preserve"> </w:t>
      </w:r>
      <w:r>
        <w:rPr>
          <w:rFonts w:ascii="Times New Roman" w:hAnsi="Times New Roman" w:cs="Times New Roman"/>
          <w:spacing w:val="1"/>
        </w:rPr>
        <w:t>t</w:t>
      </w:r>
      <w:r>
        <w:rPr>
          <w:rFonts w:ascii="Times New Roman" w:hAnsi="Times New Roman" w:cs="Times New Roman"/>
        </w:rPr>
        <w:t>od</w:t>
      </w:r>
      <w:r>
        <w:rPr>
          <w:rFonts w:ascii="Times New Roman" w:hAnsi="Times New Roman" w:cs="Times New Roman"/>
          <w:spacing w:val="4"/>
        </w:rPr>
        <w:t>a</w:t>
      </w:r>
      <w:r>
        <w:rPr>
          <w:rFonts w:ascii="Times New Roman" w:hAnsi="Times New Roman" w:cs="Times New Roman"/>
        </w:rPr>
        <w:t>y</w:t>
      </w:r>
      <w:r>
        <w:rPr>
          <w:rFonts w:ascii="Times New Roman" w:hAnsi="Times New Roman" w:cs="Times New Roman"/>
          <w:spacing w:val="31"/>
        </w:rPr>
        <w:t xml:space="preserve"> </w:t>
      </w:r>
      <w:r>
        <w:rPr>
          <w:rFonts w:ascii="Times New Roman" w:hAnsi="Times New Roman" w:cs="Times New Roman"/>
        </w:rPr>
        <w:t>–</w:t>
      </w:r>
      <w:r>
        <w:rPr>
          <w:rFonts w:ascii="Times New Roman" w:hAnsi="Times New Roman" w:cs="Times New Roman"/>
          <w:spacing w:val="34"/>
        </w:rPr>
        <w:t xml:space="preserve"> </w:t>
      </w:r>
      <w:r>
        <w:rPr>
          <w:rFonts w:ascii="Times New Roman" w:hAnsi="Times New Roman" w:cs="Times New Roman"/>
          <w:spacing w:val="-1"/>
        </w:rPr>
        <w:t>e</w:t>
      </w:r>
      <w:r>
        <w:rPr>
          <w:rFonts w:ascii="Times New Roman" w:hAnsi="Times New Roman" w:cs="Times New Roman"/>
          <w:spacing w:val="2"/>
        </w:rPr>
        <w:t>v</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34"/>
        </w:rPr>
        <w:t xml:space="preserve"> </w:t>
      </w:r>
      <w:r>
        <w:rPr>
          <w:rFonts w:ascii="Times New Roman" w:hAnsi="Times New Roman" w:cs="Times New Roman"/>
          <w:spacing w:val="2"/>
        </w:rPr>
        <w:t>o</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33"/>
        </w:rPr>
        <w:t xml:space="preserve"> </w:t>
      </w:r>
      <w:r>
        <w:rPr>
          <w:rFonts w:ascii="Times New Roman" w:hAnsi="Times New Roman" w:cs="Times New Roman"/>
        </w:rPr>
        <w:t>sho</w:t>
      </w:r>
      <w:r>
        <w:rPr>
          <w:rFonts w:ascii="Times New Roman" w:hAnsi="Times New Roman" w:cs="Times New Roman"/>
          <w:spacing w:val="-1"/>
        </w:rPr>
        <w:t>r</w:t>
      </w:r>
      <w:r>
        <w:rPr>
          <w:rFonts w:ascii="Times New Roman" w:hAnsi="Times New Roman" w:cs="Times New Roman"/>
        </w:rPr>
        <w:t>t</w:t>
      </w:r>
      <w:r>
        <w:rPr>
          <w:rFonts w:ascii="Times New Roman" w:hAnsi="Times New Roman" w:cs="Times New Roman"/>
          <w:spacing w:val="34"/>
        </w:rPr>
        <w:t xml:space="preserve"> </w:t>
      </w:r>
      <w:r>
        <w:rPr>
          <w:rFonts w:ascii="Times New Roman" w:hAnsi="Times New Roman" w:cs="Times New Roman"/>
        </w:rPr>
        <w:t>tim</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c</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4"/>
        </w:rPr>
        <w:t xml:space="preserve"> </w:t>
      </w:r>
      <w:r>
        <w:rPr>
          <w:rFonts w:ascii="Times New Roman" w:hAnsi="Times New Roman" w:cs="Times New Roman"/>
          <w:spacing w:val="1"/>
        </w:rPr>
        <w:t>S</w:t>
      </w:r>
      <w:r>
        <w:rPr>
          <w:rFonts w:ascii="Times New Roman" w:hAnsi="Times New Roman" w:cs="Times New Roman"/>
          <w:spacing w:val="2"/>
        </w:rPr>
        <w:t>u</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34"/>
        </w:rPr>
        <w:t xml:space="preserve"> </w:t>
      </w:r>
      <w:r>
        <w:rPr>
          <w:rFonts w:ascii="Times New Roman" w:hAnsi="Times New Roman" w:cs="Times New Roman"/>
        </w:rPr>
        <w:t>d</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a</w:t>
      </w:r>
      <w:r>
        <w:rPr>
          <w:rFonts w:ascii="Times New Roman" w:hAnsi="Times New Roman" w:cs="Times New Roman"/>
          <w:spacing w:val="35"/>
        </w:rPr>
        <w:t xml:space="preserve"> </w:t>
      </w:r>
      <w:r>
        <w:rPr>
          <w:rFonts w:ascii="Times New Roman" w:hAnsi="Times New Roman" w:cs="Times New Roman"/>
          <w:spacing w:val="-1"/>
        </w:rPr>
        <w:t>w</w:t>
      </w:r>
      <w:r>
        <w:rPr>
          <w:rFonts w:ascii="Times New Roman" w:hAnsi="Times New Roman" w:cs="Times New Roman"/>
        </w:rPr>
        <w:t>ou</w:t>
      </w:r>
      <w:r>
        <w:rPr>
          <w:rFonts w:ascii="Times New Roman" w:hAnsi="Times New Roman" w:cs="Times New Roman"/>
          <w:spacing w:val="1"/>
        </w:rPr>
        <w:t>l</w:t>
      </w:r>
      <w:r>
        <w:rPr>
          <w:rFonts w:ascii="Times New Roman" w:hAnsi="Times New Roman" w:cs="Times New Roman"/>
        </w:rPr>
        <w:t>d</w:t>
      </w:r>
      <w:r>
        <w:rPr>
          <w:rFonts w:ascii="Times New Roman" w:hAnsi="Times New Roman" w:cs="Times New Roman"/>
          <w:spacing w:val="34"/>
        </w:rPr>
        <w:t xml:space="preserve"> </w:t>
      </w:r>
      <w:r>
        <w:rPr>
          <w:rFonts w:ascii="Times New Roman" w:hAnsi="Times New Roman" w:cs="Times New Roman"/>
        </w:rPr>
        <w:t>be</w:t>
      </w:r>
      <w:r>
        <w:rPr>
          <w:rFonts w:ascii="Times New Roman" w:hAnsi="Times New Roman" w:cs="Times New Roman"/>
          <w:spacing w:val="33"/>
        </w:rPr>
        <w:t xml:space="preserve"> </w:t>
      </w:r>
      <w:ins w:id="391" w:author="Bernard Hallet" w:date="2013-12-15T13:35:00Z">
        <w:r w:rsidR="00EB3207">
          <w:rPr>
            <w:rFonts w:ascii="Times New Roman" w:hAnsi="Times New Roman" w:cs="Times New Roman"/>
            <w:spacing w:val="33"/>
          </w:rPr>
          <w:t xml:space="preserve">considerably </w:t>
        </w:r>
      </w:ins>
      <w:r>
        <w:rPr>
          <w:rFonts w:ascii="Times New Roman" w:hAnsi="Times New Roman" w:cs="Times New Roman"/>
          <w:spacing w:val="2"/>
        </w:rPr>
        <w:t>b</w:t>
      </w:r>
      <w:r>
        <w:rPr>
          <w:rFonts w:ascii="Times New Roman" w:hAnsi="Times New Roman" w:cs="Times New Roman"/>
          <w:spacing w:val="-1"/>
        </w:rPr>
        <w:t>e</w:t>
      </w:r>
      <w:r>
        <w:rPr>
          <w:rFonts w:ascii="Times New Roman" w:hAnsi="Times New Roman" w:cs="Times New Roman"/>
          <w:spacing w:val="1"/>
        </w:rPr>
        <w:t>tt</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35"/>
        </w:rPr>
        <w:t xml:space="preserve"> </w:t>
      </w:r>
      <w:r>
        <w:rPr>
          <w:rFonts w:ascii="Times New Roman" w:hAnsi="Times New Roman" w:cs="Times New Roman"/>
        </w:rPr>
        <w:t>su</w:t>
      </w:r>
      <w:r>
        <w:rPr>
          <w:rFonts w:ascii="Times New Roman" w:hAnsi="Times New Roman" w:cs="Times New Roman"/>
          <w:spacing w:val="1"/>
        </w:rPr>
        <w:t>it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4"/>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34"/>
        </w:rPr>
        <w:t xml:space="preserve"> </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st</w:t>
      </w:r>
      <w:r>
        <w:rPr>
          <w:rFonts w:ascii="Times New Roman" w:hAnsi="Times New Roman" w:cs="Times New Roman"/>
          <w:spacing w:val="34"/>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se</w:t>
      </w:r>
    </w:p>
    <w:p w14:paraId="7140D22C"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5ECBE3AF" w14:textId="63929101"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83             </w:t>
      </w:r>
      <w:r>
        <w:rPr>
          <w:rFonts w:ascii="Times New Roman" w:hAnsi="Times New Roman" w:cs="Times New Roman"/>
          <w:spacing w:val="12"/>
        </w:rPr>
        <w:t xml:space="preserve"> </w:t>
      </w:r>
      <w:r>
        <w:rPr>
          <w:rFonts w:ascii="Times New Roman" w:hAnsi="Times New Roman" w:cs="Times New Roman"/>
        </w:rPr>
        <w:t>p</w:t>
      </w:r>
      <w:r>
        <w:rPr>
          <w:rFonts w:ascii="Times New Roman" w:hAnsi="Times New Roman" w:cs="Times New Roman"/>
          <w:spacing w:val="-1"/>
        </w:rPr>
        <w:t>re</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spacing w:val="-1"/>
        </w:rPr>
        <w:t>c</w:t>
      </w:r>
      <w:r>
        <w:rPr>
          <w:rFonts w:ascii="Times New Roman" w:hAnsi="Times New Roman" w:cs="Times New Roman"/>
          <w:spacing w:val="1"/>
        </w:rPr>
        <w:t>ti</w:t>
      </w:r>
      <w:r>
        <w:rPr>
          <w:rFonts w:ascii="Times New Roman" w:hAnsi="Times New Roman" w:cs="Times New Roman"/>
        </w:rPr>
        <w:t>ons</w:t>
      </w:r>
      <w:ins w:id="392" w:author="Bernard Hallet" w:date="2013-12-15T13:34:00Z">
        <w:r w:rsidR="002A4185">
          <w:rPr>
            <w:rFonts w:ascii="Times New Roman" w:hAnsi="Times New Roman" w:cs="Times New Roman"/>
          </w:rPr>
          <w:t xml:space="preserve"> that the sparse data currently available</w:t>
        </w:r>
      </w:ins>
      <w:r>
        <w:rPr>
          <w:rFonts w:ascii="Times New Roman" w:hAnsi="Times New Roman" w:cs="Times New Roman"/>
        </w:rPr>
        <w:t>.</w:t>
      </w:r>
      <w:r>
        <w:rPr>
          <w:rFonts w:ascii="Times New Roman" w:hAnsi="Times New Roman" w:cs="Times New Roman"/>
          <w:spacing w:val="19"/>
        </w:rPr>
        <w:t xml:space="preserve"> </w:t>
      </w:r>
      <w:ins w:id="393" w:author="Bernard Hallet" w:date="2013-12-15T13:36:00Z">
        <w:r w:rsidR="00D35297">
          <w:rPr>
            <w:rFonts w:ascii="Times New Roman" w:hAnsi="Times New Roman" w:cs="Times New Roman"/>
            <w:spacing w:val="-1"/>
          </w:rPr>
          <w:t>Orther q</w:t>
        </w:r>
      </w:ins>
      <w:del w:id="394" w:author="Bernard Hallet" w:date="2013-12-15T13:36:00Z">
        <w:r w:rsidDel="00D35297">
          <w:rPr>
            <w:rFonts w:ascii="Times New Roman" w:hAnsi="Times New Roman" w:cs="Times New Roman"/>
            <w:spacing w:val="-1"/>
          </w:rPr>
          <w:delText>Q</w:delText>
        </w:r>
      </w:del>
      <w:r>
        <w:rPr>
          <w:rFonts w:ascii="Times New Roman" w:hAnsi="Times New Roman" w:cs="Times New Roman"/>
        </w:rPr>
        <w:t>u</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ti</w:t>
      </w:r>
      <w:r>
        <w:rPr>
          <w:rFonts w:ascii="Times New Roman" w:hAnsi="Times New Roman" w:cs="Times New Roman"/>
        </w:rPr>
        <w:t>ons</w:t>
      </w:r>
      <w:r>
        <w:rPr>
          <w:rFonts w:ascii="Times New Roman" w:hAnsi="Times New Roman" w:cs="Times New Roman"/>
          <w:spacing w:val="19"/>
        </w:rPr>
        <w:t xml:space="preserve"> </w:t>
      </w:r>
      <w:ins w:id="395" w:author="Bernard Hallet" w:date="2013-12-15T13:36:00Z">
        <w:r w:rsidR="00D35297">
          <w:rPr>
            <w:rFonts w:ascii="Times New Roman" w:hAnsi="Times New Roman" w:cs="Times New Roman"/>
            <w:spacing w:val="19"/>
          </w:rPr>
          <w:t xml:space="preserve">also </w:t>
        </w:r>
      </w:ins>
      <w:r>
        <w:rPr>
          <w:rFonts w:ascii="Times New Roman" w:hAnsi="Times New Roman" w:cs="Times New Roman"/>
          <w:spacing w:val="-1"/>
        </w:rPr>
        <w:t>a</w:t>
      </w:r>
      <w:r>
        <w:rPr>
          <w:rFonts w:ascii="Times New Roman" w:hAnsi="Times New Roman" w:cs="Times New Roman"/>
          <w:spacing w:val="2"/>
        </w:rPr>
        <w:t>r</w:t>
      </w:r>
      <w:r>
        <w:rPr>
          <w:rFonts w:ascii="Times New Roman" w:hAnsi="Times New Roman" w:cs="Times New Roman"/>
          <w:spacing w:val="1"/>
        </w:rPr>
        <w:t>i</w:t>
      </w:r>
      <w:r>
        <w:rPr>
          <w:rFonts w:ascii="Times New Roman" w:hAnsi="Times New Roman" w:cs="Times New Roman"/>
        </w:rPr>
        <w:t>se</w:t>
      </w:r>
      <w:ins w:id="396" w:author="Bernard Hallet" w:date="2013-12-15T13:36:00Z">
        <w:r w:rsidR="00D35297">
          <w:rPr>
            <w:rFonts w:ascii="Times New Roman" w:hAnsi="Times New Roman" w:cs="Times New Roman"/>
          </w:rPr>
          <w:t>: 1)</w:t>
        </w:r>
      </w:ins>
      <w:del w:id="397" w:author="Bernard Hallet" w:date="2013-12-15T13:36:00Z">
        <w:r w:rsidDel="00D35297">
          <w:rPr>
            <w:rFonts w:ascii="Times New Roman" w:hAnsi="Times New Roman" w:cs="Times New Roman"/>
            <w:spacing w:val="18"/>
          </w:rPr>
          <w:delText xml:space="preserve"> </w:delText>
        </w:r>
        <w:r w:rsidDel="00D35297">
          <w:rPr>
            <w:rFonts w:ascii="Times New Roman" w:hAnsi="Times New Roman" w:cs="Times New Roman"/>
            <w:spacing w:val="-1"/>
          </w:rPr>
          <w:delText>a</w:delText>
        </w:r>
        <w:r w:rsidDel="00D35297">
          <w:rPr>
            <w:rFonts w:ascii="Times New Roman" w:hAnsi="Times New Roman" w:cs="Times New Roman"/>
            <w:spacing w:val="1"/>
          </w:rPr>
          <w:delText>l</w:delText>
        </w:r>
        <w:r w:rsidDel="00D35297">
          <w:rPr>
            <w:rFonts w:ascii="Times New Roman" w:hAnsi="Times New Roman" w:cs="Times New Roman"/>
          </w:rPr>
          <w:delText>so</w:delText>
        </w:r>
      </w:del>
      <w:r>
        <w:rPr>
          <w:rFonts w:ascii="Times New Roman" w:hAnsi="Times New Roman" w:cs="Times New Roman"/>
          <w:spacing w:val="19"/>
        </w:rPr>
        <w:t xml:space="preserve"> </w:t>
      </w:r>
      <w:r>
        <w:rPr>
          <w:rFonts w:ascii="Times New Roman" w:hAnsi="Times New Roman" w:cs="Times New Roman"/>
          <w:spacing w:val="1"/>
        </w:rPr>
        <w:t>i</w:t>
      </w:r>
      <w:r>
        <w:rPr>
          <w:rFonts w:ascii="Times New Roman" w:hAnsi="Times New Roman" w:cs="Times New Roman"/>
        </w:rPr>
        <w:t>f</w:t>
      </w:r>
      <w:r>
        <w:rPr>
          <w:rFonts w:ascii="Times New Roman" w:hAnsi="Times New Roman" w:cs="Times New Roman"/>
          <w:spacing w:val="18"/>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9"/>
        </w:rPr>
        <w:t xml:space="preserve"> </w:t>
      </w:r>
      <w:r>
        <w:rPr>
          <w:rFonts w:ascii="Times New Roman" w:hAnsi="Times New Roman" w:cs="Times New Roman"/>
        </w:rPr>
        <w:t>how</w:t>
      </w:r>
      <w:r>
        <w:rPr>
          <w:rFonts w:ascii="Times New Roman" w:hAnsi="Times New Roman" w:cs="Times New Roman"/>
          <w:spacing w:val="19"/>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18"/>
        </w:rPr>
        <w:t xml:space="preserve"> </w:t>
      </w:r>
      <w:r>
        <w:rPr>
          <w:rFonts w:ascii="Times New Roman" w:hAnsi="Times New Roman" w:cs="Times New Roman"/>
          <w:spacing w:val="2"/>
        </w:rPr>
        <w:t>d</w:t>
      </w:r>
      <w:r>
        <w:rPr>
          <w:rFonts w:ascii="Times New Roman" w:hAnsi="Times New Roman" w:cs="Times New Roman"/>
          <w:spacing w:val="-5"/>
        </w:rPr>
        <w:t>y</w:t>
      </w:r>
      <w:r>
        <w:rPr>
          <w:rFonts w:ascii="Times New Roman" w:hAnsi="Times New Roman" w:cs="Times New Roman"/>
          <w:spacing w:val="2"/>
        </w:rPr>
        <w:t>n</w:t>
      </w:r>
      <w:r>
        <w:rPr>
          <w:rFonts w:ascii="Times New Roman" w:hAnsi="Times New Roman" w:cs="Times New Roman"/>
          <w:spacing w:val="-1"/>
        </w:rPr>
        <w:t>a</w:t>
      </w:r>
      <w:r>
        <w:rPr>
          <w:rFonts w:ascii="Times New Roman" w:hAnsi="Times New Roman" w:cs="Times New Roman"/>
          <w:spacing w:val="1"/>
        </w:rPr>
        <w:t>mi</w:t>
      </w:r>
      <w:r>
        <w:rPr>
          <w:rFonts w:ascii="Times New Roman" w:hAnsi="Times New Roman" w:cs="Times New Roman"/>
          <w:spacing w:val="-1"/>
        </w:rPr>
        <w:t>c</w:t>
      </w:r>
      <w:r>
        <w:rPr>
          <w:rFonts w:ascii="Times New Roman" w:hAnsi="Times New Roman" w:cs="Times New Roman"/>
        </w:rPr>
        <w:t>s</w:t>
      </w:r>
      <w:r>
        <w:rPr>
          <w:rFonts w:ascii="Times New Roman" w:hAnsi="Times New Roman" w:cs="Times New Roman"/>
          <w:spacing w:val="19"/>
        </w:rPr>
        <w:t xml:space="preserve"> </w:t>
      </w:r>
      <w:r>
        <w:rPr>
          <w:rFonts w:ascii="Times New Roman" w:hAnsi="Times New Roman" w:cs="Times New Roman"/>
        </w:rPr>
        <w:t>of</w:t>
      </w:r>
      <w:r>
        <w:rPr>
          <w:rFonts w:ascii="Times New Roman" w:hAnsi="Times New Roman" w:cs="Times New Roman"/>
          <w:spacing w:val="18"/>
        </w:rPr>
        <w:t xml:space="preserve"> </w:t>
      </w:r>
      <w:r>
        <w:rPr>
          <w:rFonts w:ascii="Times New Roman" w:hAnsi="Times New Roman" w:cs="Times New Roman"/>
          <w:spacing w:val="1"/>
        </w:rPr>
        <w:t>t</w:t>
      </w:r>
      <w:r>
        <w:rPr>
          <w:rFonts w:ascii="Times New Roman" w:hAnsi="Times New Roman" w:cs="Times New Roman"/>
          <w:spacing w:val="2"/>
        </w:rPr>
        <w:t>h</w:t>
      </w:r>
      <w:r>
        <w:rPr>
          <w:rFonts w:ascii="Times New Roman" w:hAnsi="Times New Roman" w:cs="Times New Roman"/>
        </w:rPr>
        <w:t>e</w:t>
      </w:r>
      <w:r>
        <w:rPr>
          <w:rFonts w:ascii="Times New Roman" w:hAnsi="Times New Roman" w:cs="Times New Roman"/>
          <w:spacing w:val="18"/>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3"/>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9"/>
        </w:rPr>
        <w:t xml:space="preserve"> </w:t>
      </w:r>
      <w:r>
        <w:rPr>
          <w:rFonts w:ascii="Times New Roman" w:hAnsi="Times New Roman" w:cs="Times New Roman"/>
          <w:spacing w:val="1"/>
        </w:rPr>
        <w:t>mi</w:t>
      </w:r>
      <w:r>
        <w:rPr>
          <w:rFonts w:ascii="Times New Roman" w:hAnsi="Times New Roman" w:cs="Times New Roman"/>
          <w:spacing w:val="-2"/>
        </w:rPr>
        <w:t>g</w:t>
      </w:r>
      <w:r>
        <w:rPr>
          <w:rFonts w:ascii="Times New Roman" w:hAnsi="Times New Roman" w:cs="Times New Roman"/>
        </w:rPr>
        <w:t>ht</w:t>
      </w:r>
      <w:r>
        <w:rPr>
          <w:rFonts w:ascii="Times New Roman" w:hAnsi="Times New Roman" w:cs="Times New Roman"/>
          <w:spacing w:val="20"/>
        </w:rPr>
        <w:t xml:space="preserve"> </w:t>
      </w:r>
      <w:r>
        <w:rPr>
          <w:rFonts w:ascii="Times New Roman" w:hAnsi="Times New Roman" w:cs="Times New Roman"/>
        </w:rPr>
        <w:t>be</w:t>
      </w:r>
      <w:r>
        <w:rPr>
          <w:rFonts w:ascii="Times New Roman" w:hAnsi="Times New Roman" w:cs="Times New Roman"/>
          <w:spacing w:val="18"/>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f</w:t>
      </w:r>
      <w:r>
        <w:rPr>
          <w:rFonts w:ascii="Times New Roman" w:hAnsi="Times New Roman" w:cs="Times New Roman"/>
          <w:spacing w:val="1"/>
        </w:rPr>
        <w:t>l</w:t>
      </w:r>
      <w:r>
        <w:rPr>
          <w:rFonts w:ascii="Times New Roman" w:hAnsi="Times New Roman" w:cs="Times New Roman"/>
        </w:rPr>
        <w:t>u</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spacing w:val="-1"/>
        </w:rPr>
        <w:t>ed</w:t>
      </w:r>
    </w:p>
    <w:p w14:paraId="4EEA9A99"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1939BA3F"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84             </w:t>
      </w:r>
      <w:r>
        <w:rPr>
          <w:rFonts w:ascii="Times New Roman" w:hAnsi="Times New Roman" w:cs="Times New Roman"/>
          <w:spacing w:val="12"/>
        </w:rPr>
        <w:t xml:space="preserve"> </w:t>
      </w:r>
      <w:r>
        <w:rPr>
          <w:rFonts w:ascii="Times New Roman" w:hAnsi="Times New Roman" w:cs="Times New Roman"/>
          <w:spacing w:val="2"/>
        </w:rPr>
        <w:t>b</w:t>
      </w:r>
      <w:r>
        <w:rPr>
          <w:rFonts w:ascii="Times New Roman" w:hAnsi="Times New Roman" w:cs="Times New Roman"/>
        </w:rPr>
        <w:t>y</w:t>
      </w:r>
      <w:r>
        <w:rPr>
          <w:rFonts w:ascii="Times New Roman" w:hAnsi="Times New Roman" w:cs="Times New Roman"/>
          <w:spacing w:val="31"/>
        </w:rPr>
        <w:t xml:space="preserve"> </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spacing w:val="2"/>
        </w:rPr>
        <w:t>n</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6"/>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34"/>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3"/>
        </w:rPr>
        <w:t xml:space="preserve"> </w:t>
      </w:r>
      <w:r>
        <w:rPr>
          <w:rFonts w:ascii="Times New Roman" w:hAnsi="Times New Roman" w:cs="Times New Roman"/>
        </w:rPr>
        <w:t>un</w:t>
      </w:r>
      <w:r>
        <w:rPr>
          <w:rFonts w:ascii="Times New Roman" w:hAnsi="Times New Roman" w:cs="Times New Roman"/>
          <w:spacing w:val="2"/>
        </w:rPr>
        <w:t>d</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spacing w:val="3"/>
        </w:rPr>
        <w:t>l</w:t>
      </w:r>
      <w:r>
        <w:rPr>
          <w:rFonts w:ascii="Times New Roman" w:hAnsi="Times New Roman" w:cs="Times New Roman"/>
          <w:spacing w:val="-5"/>
        </w:rPr>
        <w:t>y</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31"/>
        </w:rPr>
        <w:t xml:space="preserve"> </w:t>
      </w:r>
      <w:r>
        <w:rPr>
          <w:rFonts w:ascii="Times New Roman" w:hAnsi="Times New Roman" w:cs="Times New Roman"/>
          <w:spacing w:val="-1"/>
        </w:rPr>
        <w:t>fr</w:t>
      </w:r>
      <w:r>
        <w:rPr>
          <w:rFonts w:ascii="Times New Roman" w:hAnsi="Times New Roman" w:cs="Times New Roman"/>
        </w:rPr>
        <w:t>o</w:t>
      </w:r>
      <w:r>
        <w:rPr>
          <w:rFonts w:ascii="Times New Roman" w:hAnsi="Times New Roman" w:cs="Times New Roman"/>
          <w:spacing w:val="1"/>
        </w:rPr>
        <w:t>z</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36"/>
        </w:rPr>
        <w:t xml:space="preserve"> </w:t>
      </w:r>
      <w:r>
        <w:rPr>
          <w:rFonts w:ascii="Times New Roman" w:hAnsi="Times New Roman" w:cs="Times New Roman"/>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34"/>
        </w:rPr>
        <w:t xml:space="preserve"> </w:t>
      </w:r>
      <w:r>
        <w:rPr>
          <w:rFonts w:ascii="Times New Roman" w:hAnsi="Times New Roman" w:cs="Times New Roman"/>
        </w:rPr>
        <w:t>su</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34"/>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34"/>
        </w:rPr>
        <w:t xml:space="preserve"> </w:t>
      </w:r>
      <w:r>
        <w:rPr>
          <w:rFonts w:ascii="Times New Roman" w:hAnsi="Times New Roman" w:cs="Times New Roman"/>
          <w:spacing w:val="-1"/>
        </w:rPr>
        <w:t>c</w:t>
      </w:r>
      <w:r>
        <w:rPr>
          <w:rFonts w:ascii="Times New Roman" w:hAnsi="Times New Roman" w:cs="Times New Roman"/>
          <w:spacing w:val="2"/>
        </w:rPr>
        <w:t>h</w:t>
      </w:r>
      <w:r>
        <w:rPr>
          <w:rFonts w:ascii="Times New Roman" w:hAnsi="Times New Roman" w:cs="Times New Roman"/>
          <w:spacing w:val="-1"/>
        </w:rPr>
        <w:t>a</w:t>
      </w:r>
      <w:r>
        <w:rPr>
          <w:rFonts w:ascii="Times New Roman" w:hAnsi="Times New Roman" w:cs="Times New Roman"/>
          <w:spacing w:val="2"/>
        </w:rPr>
        <w:t>n</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4"/>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34"/>
        </w:rPr>
        <w:t xml:space="preserve"> </w:t>
      </w:r>
      <w:r>
        <w:rPr>
          <w:rFonts w:ascii="Times New Roman" w:hAnsi="Times New Roman" w:cs="Times New Roman"/>
        </w:rPr>
        <w:t>its</w:t>
      </w:r>
      <w:r>
        <w:rPr>
          <w:rFonts w:ascii="Times New Roman" w:hAnsi="Times New Roman" w:cs="Times New Roman"/>
          <w:spacing w:val="34"/>
        </w:rPr>
        <w:t xml:space="preserve"> </w:t>
      </w:r>
      <w:r>
        <w:rPr>
          <w:rFonts w:ascii="Times New Roman" w:hAnsi="Times New Roman" w:cs="Times New Roman"/>
        </w:rPr>
        <w:t>th</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rPr>
        <w:t>m</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34"/>
        </w:rPr>
        <w:t xml:space="preserve"> </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op</w:t>
      </w:r>
      <w:r>
        <w:rPr>
          <w:rFonts w:ascii="Times New Roman" w:hAnsi="Times New Roman" w:cs="Times New Roman"/>
          <w:spacing w:val="-1"/>
        </w:rPr>
        <w:t>er</w:t>
      </w:r>
      <w:r>
        <w:rPr>
          <w:rFonts w:ascii="Times New Roman" w:hAnsi="Times New Roman" w:cs="Times New Roman"/>
          <w:spacing w:val="1"/>
        </w:rPr>
        <w:t>ti</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6"/>
        </w:rPr>
        <w:t xml:space="preserve"> </w:t>
      </w:r>
      <w:r>
        <w:rPr>
          <w:rFonts w:ascii="Times New Roman" w:hAnsi="Times New Roman" w:cs="Times New Roman"/>
          <w:spacing w:val="-1"/>
        </w:rPr>
        <w:t>a</w:t>
      </w:r>
      <w:r>
        <w:rPr>
          <w:rFonts w:ascii="Times New Roman" w:hAnsi="Times New Roman" w:cs="Times New Roman"/>
        </w:rPr>
        <w:t>nd</w:t>
      </w:r>
    </w:p>
    <w:p w14:paraId="56AAD47C"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72A66B77" w14:textId="6F450211"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85             </w:t>
      </w:r>
      <w:r>
        <w:rPr>
          <w:rFonts w:ascii="Times New Roman" w:hAnsi="Times New Roman" w:cs="Times New Roman"/>
          <w:spacing w:val="12"/>
        </w:rPr>
        <w:t xml:space="preserve"> </w:t>
      </w:r>
      <w:r>
        <w:rPr>
          <w:rFonts w:ascii="Times New Roman" w:hAnsi="Times New Roman" w:cs="Times New Roman"/>
        </w:rPr>
        <w:t>st</w:t>
      </w:r>
      <w:r>
        <w:rPr>
          <w:rFonts w:ascii="Times New Roman" w:hAnsi="Times New Roman" w:cs="Times New Roman"/>
          <w:spacing w:val="-1"/>
        </w:rPr>
        <w:t>r</w:t>
      </w:r>
      <w:r>
        <w:rPr>
          <w:rFonts w:ascii="Times New Roman" w:hAnsi="Times New Roman" w:cs="Times New Roman"/>
        </w:rPr>
        <w:t>u</w:t>
      </w:r>
      <w:r>
        <w:rPr>
          <w:rFonts w:ascii="Times New Roman" w:hAnsi="Times New Roman" w:cs="Times New Roman"/>
          <w:spacing w:val="-1"/>
        </w:rPr>
        <w:t>c</w:t>
      </w:r>
      <w:r>
        <w:rPr>
          <w:rFonts w:ascii="Times New Roman" w:hAnsi="Times New Roman" w:cs="Times New Roman"/>
        </w:rPr>
        <w:t>tu</w:t>
      </w:r>
      <w:r>
        <w:rPr>
          <w:rFonts w:ascii="Times New Roman" w:hAnsi="Times New Roman" w:cs="Times New Roman"/>
          <w:spacing w:val="-1"/>
        </w:rPr>
        <w:t>re</w:t>
      </w:r>
      <w:r>
        <w:rPr>
          <w:rFonts w:ascii="Times New Roman" w:hAnsi="Times New Roman" w:cs="Times New Roman"/>
        </w:rPr>
        <w:t>,</w:t>
      </w:r>
      <w:r>
        <w:rPr>
          <w:rFonts w:ascii="Times New Roman" w:hAnsi="Times New Roman" w:cs="Times New Roman"/>
          <w:spacing w:val="55"/>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58"/>
        </w:rPr>
        <w:t xml:space="preserve"> </w:t>
      </w:r>
      <w:r>
        <w:rPr>
          <w:rFonts w:ascii="Times New Roman" w:hAnsi="Times New Roman" w:cs="Times New Roman"/>
          <w:spacing w:val="-1"/>
        </w:rPr>
        <w:t>re</w:t>
      </w:r>
      <w:r>
        <w:rPr>
          <w:rFonts w:ascii="Times New Roman" w:hAnsi="Times New Roman" w:cs="Times New Roman"/>
          <w:spacing w:val="3"/>
        </w:rPr>
        <w:t>l</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55"/>
        </w:rPr>
        <w:t xml:space="preserve"> </w:t>
      </w:r>
      <w:r>
        <w:rPr>
          <w:rFonts w:ascii="Times New Roman" w:hAnsi="Times New Roman" w:cs="Times New Roman"/>
          <w:spacing w:val="3"/>
        </w:rPr>
        <w:t>i</w:t>
      </w:r>
      <w:r>
        <w:rPr>
          <w:rFonts w:ascii="Times New Roman" w:hAnsi="Times New Roman" w:cs="Times New Roman"/>
          <w:spacing w:val="1"/>
        </w:rPr>
        <w:t>m</w:t>
      </w:r>
      <w:r>
        <w:rPr>
          <w:rFonts w:ascii="Times New Roman" w:hAnsi="Times New Roman" w:cs="Times New Roman"/>
        </w:rPr>
        <w:t>p</w:t>
      </w:r>
      <w:r>
        <w:rPr>
          <w:rFonts w:ascii="Times New Roman" w:hAnsi="Times New Roman" w:cs="Times New Roman"/>
          <w:spacing w:val="-1"/>
        </w:rPr>
        <w:t>ac</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55"/>
        </w:rPr>
        <w:t xml:space="preserve"> </w:t>
      </w:r>
      <w:r>
        <w:rPr>
          <w:rFonts w:ascii="Times New Roman" w:hAnsi="Times New Roman" w:cs="Times New Roman"/>
        </w:rPr>
        <w:t>on</w:t>
      </w:r>
      <w:r>
        <w:rPr>
          <w:rFonts w:ascii="Times New Roman" w:hAnsi="Times New Roman" w:cs="Times New Roman"/>
          <w:spacing w:val="55"/>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57"/>
        </w:rPr>
        <w:t xml:space="preserve">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 xml:space="preserve">ound  </w:t>
      </w:r>
      <w:r>
        <w:rPr>
          <w:rFonts w:ascii="Times New Roman" w:hAnsi="Times New Roman" w:cs="Times New Roman"/>
          <w:spacing w:val="2"/>
        </w:rPr>
        <w:t>h</w:t>
      </w:r>
      <w:r>
        <w:rPr>
          <w:rFonts w:ascii="Times New Roman" w:hAnsi="Times New Roman" w:cs="Times New Roman"/>
          <w:spacing w:val="-5"/>
        </w:rPr>
        <w:t>y</w:t>
      </w:r>
      <w:r>
        <w:rPr>
          <w:rFonts w:ascii="Times New Roman" w:hAnsi="Times New Roman" w:cs="Times New Roman"/>
        </w:rPr>
        <w:t>d</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spacing w:val="2"/>
        </w:rPr>
        <w:t>og</w:t>
      </w:r>
      <w:r>
        <w:rPr>
          <w:rFonts w:ascii="Times New Roman" w:hAnsi="Times New Roman" w:cs="Times New Roman"/>
          <w:spacing w:val="-5"/>
        </w:rPr>
        <w:t>y</w:t>
      </w:r>
      <w:ins w:id="398" w:author="Bernard Hallet" w:date="2013-12-15T13:36:00Z">
        <w:r w:rsidR="00D35297">
          <w:rPr>
            <w:rFonts w:ascii="Times New Roman" w:hAnsi="Times New Roman" w:cs="Times New Roman"/>
            <w:spacing w:val="-5"/>
          </w:rPr>
          <w:t xml:space="preserve">?  How representative are the existing sparse data </w:t>
        </w:r>
      </w:ins>
      <w:ins w:id="399" w:author="Bernard Hallet" w:date="2013-12-15T13:37:00Z">
        <w:r w:rsidR="00C57536">
          <w:rPr>
            <w:rFonts w:ascii="Times New Roman" w:hAnsi="Times New Roman" w:cs="Times New Roman"/>
          </w:rPr>
          <w:t>?</w:t>
        </w:r>
      </w:ins>
      <w:del w:id="400" w:author="Bernard Hallet" w:date="2013-12-15T13:37:00Z">
        <w:r w:rsidDel="00C57536">
          <w:rPr>
            <w:rFonts w:ascii="Times New Roman" w:hAnsi="Times New Roman" w:cs="Times New Roman"/>
          </w:rPr>
          <w:delText>.</w:delText>
        </w:r>
      </w:del>
      <w:r>
        <w:rPr>
          <w:rFonts w:ascii="Times New Roman" w:hAnsi="Times New Roman" w:cs="Times New Roman"/>
          <w:spacing w:val="58"/>
        </w:rPr>
        <w:t xml:space="preserve"> </w:t>
      </w:r>
      <w:r>
        <w:rPr>
          <w:rFonts w:ascii="Times New Roman" w:hAnsi="Times New Roman" w:cs="Times New Roman"/>
        </w:rPr>
        <w:t>A</w:t>
      </w:r>
      <w:r>
        <w:rPr>
          <w:rFonts w:ascii="Times New Roman" w:hAnsi="Times New Roman" w:cs="Times New Roman"/>
          <w:spacing w:val="55"/>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m</w:t>
      </w:r>
      <w:r>
        <w:rPr>
          <w:rFonts w:ascii="Times New Roman" w:hAnsi="Times New Roman" w:cs="Times New Roman"/>
        </w:rPr>
        <w:t>p</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ns</w:t>
      </w:r>
      <w:r>
        <w:rPr>
          <w:rFonts w:ascii="Times New Roman" w:hAnsi="Times New Roman" w:cs="Times New Roman"/>
          <w:spacing w:val="1"/>
        </w:rPr>
        <w:t>i</w:t>
      </w:r>
      <w:r>
        <w:rPr>
          <w:rFonts w:ascii="Times New Roman" w:hAnsi="Times New Roman" w:cs="Times New Roman"/>
        </w:rPr>
        <w:t>ve</w:t>
      </w:r>
      <w:r>
        <w:rPr>
          <w:rFonts w:ascii="Times New Roman" w:hAnsi="Times New Roman" w:cs="Times New Roman"/>
          <w:spacing w:val="54"/>
        </w:rPr>
        <w:t xml:space="preserve"> </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1"/>
        </w:rPr>
        <w:t>ma</w:t>
      </w:r>
      <w:r>
        <w:rPr>
          <w:rFonts w:ascii="Times New Roman" w:hAnsi="Times New Roman" w:cs="Times New Roman"/>
          <w:spacing w:val="-1"/>
        </w:rPr>
        <w:t>r</w:t>
      </w:r>
      <w:r>
        <w:rPr>
          <w:rFonts w:ascii="Times New Roman" w:hAnsi="Times New Roman" w:cs="Times New Roman"/>
        </w:rPr>
        <w:t>k</w:t>
      </w:r>
      <w:r>
        <w:rPr>
          <w:rFonts w:ascii="Times New Roman" w:hAnsi="Times New Roman" w:cs="Times New Roman"/>
          <w:spacing w:val="55"/>
        </w:rPr>
        <w:t xml:space="preserve"> </w:t>
      </w:r>
      <w:r>
        <w:rPr>
          <w:rFonts w:ascii="Times New Roman" w:hAnsi="Times New Roman" w:cs="Times New Roman"/>
        </w:rPr>
        <w:t>of</w:t>
      </w:r>
    </w:p>
    <w:p w14:paraId="7575ACF0"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E786501"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86             </w:t>
      </w:r>
      <w:r>
        <w:rPr>
          <w:rFonts w:ascii="Times New Roman" w:hAnsi="Times New Roman" w:cs="Times New Roman"/>
          <w:spacing w:val="12"/>
        </w:rPr>
        <w:t xml:space="preserve"> </w:t>
      </w:r>
      <w:r>
        <w:rPr>
          <w:rFonts w:ascii="Times New Roman" w:hAnsi="Times New Roman" w:cs="Times New Roman"/>
        </w:rPr>
        <w:t>p</w:t>
      </w:r>
      <w:r>
        <w:rPr>
          <w:rFonts w:ascii="Times New Roman" w:hAnsi="Times New Roman" w:cs="Times New Roman"/>
          <w:spacing w:val="-1"/>
        </w:rPr>
        <w:t>re</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spacing w:val="-1"/>
        </w:rPr>
        <w:t>-</w:t>
      </w:r>
      <w:r>
        <w:rPr>
          <w:rFonts w:ascii="Times New Roman" w:hAnsi="Times New Roman" w:cs="Times New Roman"/>
        </w:rPr>
        <w:t>d</w:t>
      </w:r>
      <w:r>
        <w:rPr>
          <w:rFonts w:ascii="Times New Roman" w:hAnsi="Times New Roman" w:cs="Times New Roman"/>
          <w:spacing w:val="4"/>
        </w:rPr>
        <w:t>a</w:t>
      </w:r>
      <w:r>
        <w:rPr>
          <w:rFonts w:ascii="Times New Roman" w:hAnsi="Times New Roman" w:cs="Times New Roman"/>
        </w:rPr>
        <w:t>y</w:t>
      </w:r>
      <w:r>
        <w:rPr>
          <w:rFonts w:ascii="Times New Roman" w:hAnsi="Times New Roman" w:cs="Times New Roman"/>
          <w:spacing w:val="41"/>
        </w:rPr>
        <w:t xml:space="preserve"> </w:t>
      </w:r>
      <w:r>
        <w:rPr>
          <w:rFonts w:ascii="Times New Roman" w:hAnsi="Times New Roman" w:cs="Times New Roman"/>
          <w:spacing w:val="5"/>
        </w:rPr>
        <w:t>d</w:t>
      </w:r>
      <w:r>
        <w:rPr>
          <w:rFonts w:ascii="Times New Roman" w:hAnsi="Times New Roman" w:cs="Times New Roman"/>
          <w:spacing w:val="-5"/>
        </w:rPr>
        <w:t>y</w:t>
      </w:r>
      <w:r>
        <w:rPr>
          <w:rFonts w:ascii="Times New Roman" w:hAnsi="Times New Roman" w:cs="Times New Roman"/>
        </w:rPr>
        <w:t>n</w:t>
      </w:r>
      <w:r>
        <w:rPr>
          <w:rFonts w:ascii="Times New Roman" w:hAnsi="Times New Roman" w:cs="Times New Roman"/>
          <w:spacing w:val="-1"/>
        </w:rPr>
        <w:t>a</w:t>
      </w:r>
      <w:r>
        <w:rPr>
          <w:rFonts w:ascii="Times New Roman" w:hAnsi="Times New Roman" w:cs="Times New Roman"/>
          <w:spacing w:val="1"/>
        </w:rPr>
        <w:t>mi</w:t>
      </w:r>
      <w:r>
        <w:rPr>
          <w:rFonts w:ascii="Times New Roman" w:hAnsi="Times New Roman" w:cs="Times New Roman"/>
          <w:spacing w:val="-1"/>
        </w:rPr>
        <w:t>c</w:t>
      </w:r>
      <w:r>
        <w:rPr>
          <w:rFonts w:ascii="Times New Roman" w:hAnsi="Times New Roman" w:cs="Times New Roman"/>
        </w:rPr>
        <w:t>s</w:t>
      </w:r>
      <w:r>
        <w:rPr>
          <w:rFonts w:ascii="Times New Roman" w:hAnsi="Times New Roman" w:cs="Times New Roman"/>
          <w:spacing w:val="43"/>
        </w:rPr>
        <w:t xml:space="preserve"> </w:t>
      </w:r>
      <w:r>
        <w:rPr>
          <w:rFonts w:ascii="Times New Roman" w:hAnsi="Times New Roman" w:cs="Times New Roman"/>
          <w:spacing w:val="2"/>
        </w:rPr>
        <w:t>w</w:t>
      </w:r>
      <w:r>
        <w:rPr>
          <w:rFonts w:ascii="Times New Roman" w:hAnsi="Times New Roman" w:cs="Times New Roman"/>
        </w:rPr>
        <w:t>ou</w:t>
      </w:r>
      <w:r>
        <w:rPr>
          <w:rFonts w:ascii="Times New Roman" w:hAnsi="Times New Roman" w:cs="Times New Roman"/>
          <w:spacing w:val="1"/>
        </w:rPr>
        <w:t>l</w:t>
      </w:r>
      <w:r>
        <w:rPr>
          <w:rFonts w:ascii="Times New Roman" w:hAnsi="Times New Roman" w:cs="Times New Roman"/>
        </w:rPr>
        <w:t>d</w:t>
      </w:r>
      <w:r>
        <w:rPr>
          <w:rFonts w:ascii="Times New Roman" w:hAnsi="Times New Roman" w:cs="Times New Roman"/>
          <w:spacing w:val="43"/>
        </w:rPr>
        <w:t xml:space="preserve"> </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d</w:t>
      </w:r>
      <w:r>
        <w:rPr>
          <w:rFonts w:ascii="Times New Roman" w:hAnsi="Times New Roman" w:cs="Times New Roman"/>
          <w:spacing w:val="43"/>
        </w:rPr>
        <w:t xml:space="preserve"> </w:t>
      </w:r>
      <w:r>
        <w:rPr>
          <w:rFonts w:ascii="Times New Roman" w:hAnsi="Times New Roman" w:cs="Times New Roman"/>
          <w:spacing w:val="-1"/>
        </w:rPr>
        <w:t>re</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spacing w:val="-1"/>
        </w:rPr>
        <w:t>arc</w:t>
      </w:r>
      <w:r>
        <w:rPr>
          <w:rFonts w:ascii="Times New Roman" w:hAnsi="Times New Roman" w:cs="Times New Roman"/>
        </w:rPr>
        <w:t>h</w:t>
      </w:r>
      <w:r>
        <w:rPr>
          <w:rFonts w:ascii="Times New Roman" w:hAnsi="Times New Roman" w:cs="Times New Roman"/>
          <w:spacing w:val="43"/>
        </w:rPr>
        <w:t xml:space="preserve"> </w:t>
      </w:r>
      <w:r>
        <w:rPr>
          <w:rFonts w:ascii="Times New Roman" w:hAnsi="Times New Roman" w:cs="Times New Roman"/>
        </w:rPr>
        <w:t>on</w:t>
      </w:r>
      <w:r>
        <w:rPr>
          <w:rFonts w:ascii="Times New Roman" w:hAnsi="Times New Roman" w:cs="Times New Roman"/>
          <w:spacing w:val="46"/>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43"/>
        </w:rPr>
        <w:t xml:space="preserve"> </w:t>
      </w:r>
      <w:r>
        <w:rPr>
          <w:rFonts w:ascii="Times New Roman" w:hAnsi="Times New Roman" w:cs="Times New Roman"/>
        </w:rPr>
        <w:t>sub</w:t>
      </w:r>
      <w:r>
        <w:rPr>
          <w:rFonts w:ascii="Times New Roman" w:hAnsi="Times New Roman" w:cs="Times New Roman"/>
          <w:spacing w:val="1"/>
        </w:rPr>
        <w:t>j</w:t>
      </w:r>
      <w:r>
        <w:rPr>
          <w:rFonts w:ascii="Times New Roman" w:hAnsi="Times New Roman" w:cs="Times New Roman"/>
          <w:spacing w:val="-1"/>
        </w:rPr>
        <w:t>ec</w:t>
      </w:r>
      <w:r>
        <w:rPr>
          <w:rFonts w:ascii="Times New Roman" w:hAnsi="Times New Roman" w:cs="Times New Roman"/>
          <w:spacing w:val="1"/>
        </w:rPr>
        <w:t>t</w:t>
      </w:r>
      <w:r>
        <w:rPr>
          <w:rFonts w:ascii="Times New Roman" w:hAnsi="Times New Roman" w:cs="Times New Roman"/>
        </w:rPr>
        <w:t>,</w:t>
      </w:r>
      <w:r>
        <w:rPr>
          <w:rFonts w:ascii="Times New Roman" w:hAnsi="Times New Roman" w:cs="Times New Roman"/>
          <w:spacing w:val="43"/>
        </w:rPr>
        <w:t xml:space="preserve"> </w:t>
      </w:r>
      <w:r>
        <w:rPr>
          <w:rFonts w:ascii="Times New Roman" w:hAnsi="Times New Roman" w:cs="Times New Roman"/>
          <w:spacing w:val="-1"/>
        </w:rPr>
        <w:t>w</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43"/>
        </w:rPr>
        <w:t xml:space="preserve"> </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43"/>
        </w:rPr>
        <w:t xml:space="preserve"> </w:t>
      </w:r>
      <w:r>
        <w:rPr>
          <w:rFonts w:ascii="Times New Roman" w:hAnsi="Times New Roman" w:cs="Times New Roman"/>
          <w:spacing w:val="1"/>
        </w:rPr>
        <w:t>li</w:t>
      </w:r>
      <w:r>
        <w:rPr>
          <w:rFonts w:ascii="Times New Roman" w:hAnsi="Times New Roman" w:cs="Times New Roman"/>
        </w:rPr>
        <w:t>nk</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43"/>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43"/>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42"/>
        </w:rPr>
        <w:t xml:space="preserve"> </w:t>
      </w:r>
      <w:r>
        <w:rPr>
          <w:rFonts w:ascii="Times New Roman" w:hAnsi="Times New Roman" w:cs="Times New Roman"/>
        </w:rPr>
        <w:t>po</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ti</w:t>
      </w:r>
      <w:r>
        <w:rPr>
          <w:rFonts w:ascii="Times New Roman" w:hAnsi="Times New Roman" w:cs="Times New Roman"/>
          <w:spacing w:val="-1"/>
        </w:rPr>
        <w:t>a</w:t>
      </w:r>
      <w:r>
        <w:rPr>
          <w:rFonts w:ascii="Times New Roman" w:hAnsi="Times New Roman" w:cs="Times New Roman"/>
        </w:rPr>
        <w:t>l</w:t>
      </w:r>
    </w:p>
    <w:p w14:paraId="2BC7ADE8"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26676F41"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87             </w:t>
      </w:r>
      <w:r>
        <w:rPr>
          <w:rFonts w:ascii="Times New Roman" w:hAnsi="Times New Roman" w:cs="Times New Roman"/>
          <w:spacing w:val="12"/>
        </w:rPr>
        <w:t xml:space="preserve"> </w:t>
      </w:r>
      <w:r>
        <w:rPr>
          <w:rFonts w:ascii="Times New Roman" w:hAnsi="Times New Roman" w:cs="Times New Roman"/>
          <w:spacing w:val="1"/>
        </w:rPr>
        <w:t>im</w:t>
      </w:r>
      <w:r>
        <w:rPr>
          <w:rFonts w:ascii="Times New Roman" w:hAnsi="Times New Roman" w:cs="Times New Roman"/>
        </w:rPr>
        <w:t>po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rPr>
        <w:t xml:space="preserve">e </w:t>
      </w:r>
      <w:r>
        <w:rPr>
          <w:rFonts w:ascii="Times New Roman" w:hAnsi="Times New Roman" w:cs="Times New Roman"/>
          <w:spacing w:val="42"/>
        </w:rPr>
        <w:t xml:space="preserve"> </w:t>
      </w:r>
      <w:r>
        <w:rPr>
          <w:rFonts w:ascii="Times New Roman" w:hAnsi="Times New Roman" w:cs="Times New Roman"/>
        </w:rPr>
        <w:t xml:space="preserve">of </w:t>
      </w:r>
      <w:r>
        <w:rPr>
          <w:rFonts w:ascii="Times New Roman" w:hAnsi="Times New Roman" w:cs="Times New Roman"/>
          <w:spacing w:val="42"/>
        </w:rPr>
        <w:t xml:space="preserve"> </w:t>
      </w:r>
      <w:r>
        <w:rPr>
          <w:rFonts w:ascii="Times New Roman" w:hAnsi="Times New Roman" w:cs="Times New Roman"/>
          <w:spacing w:val="-1"/>
        </w:rPr>
        <w:t>c</w:t>
      </w:r>
      <w:r>
        <w:rPr>
          <w:rFonts w:ascii="Times New Roman" w:hAnsi="Times New Roman" w:cs="Times New Roman"/>
          <w:spacing w:val="4"/>
        </w:rPr>
        <w:t>r</w:t>
      </w:r>
      <w:r>
        <w:rPr>
          <w:rFonts w:ascii="Times New Roman" w:hAnsi="Times New Roman" w:cs="Times New Roman"/>
          <w:spacing w:val="-5"/>
        </w:rPr>
        <w:t>y</w:t>
      </w:r>
      <w:r>
        <w:rPr>
          <w:rFonts w:ascii="Times New Roman" w:hAnsi="Times New Roman" w:cs="Times New Roman"/>
        </w:rPr>
        <w:t>o</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1"/>
        </w:rPr>
        <w:t>r</w:t>
      </w:r>
      <w:r>
        <w:rPr>
          <w:rFonts w:ascii="Times New Roman" w:hAnsi="Times New Roman" w:cs="Times New Roman"/>
          <w:spacing w:val="2"/>
        </w:rPr>
        <w:t>b</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 xml:space="preserve">on </w:t>
      </w:r>
      <w:r>
        <w:rPr>
          <w:rFonts w:ascii="Times New Roman" w:hAnsi="Times New Roman" w:cs="Times New Roman"/>
          <w:spacing w:val="43"/>
        </w:rPr>
        <w:t xml:space="preserve"> </w:t>
      </w:r>
      <w:r>
        <w:rPr>
          <w:rFonts w:ascii="Times New Roman" w:hAnsi="Times New Roman" w:cs="Times New Roman"/>
          <w:spacing w:val="-1"/>
        </w:rPr>
        <w:t>a</w:t>
      </w:r>
      <w:r>
        <w:rPr>
          <w:rFonts w:ascii="Times New Roman" w:hAnsi="Times New Roman" w:cs="Times New Roman"/>
        </w:rPr>
        <w:t xml:space="preserve">nd </w:t>
      </w:r>
      <w:r>
        <w:rPr>
          <w:rFonts w:ascii="Times New Roman" w:hAnsi="Times New Roman" w:cs="Times New Roman"/>
          <w:spacing w:val="43"/>
        </w:rPr>
        <w:t xml:space="preserve"> </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spacing w:val="-1"/>
        </w:rPr>
        <w:t>ffere</w:t>
      </w:r>
      <w:r>
        <w:rPr>
          <w:rFonts w:ascii="Times New Roman" w:hAnsi="Times New Roman" w:cs="Times New Roman"/>
        </w:rPr>
        <w:t>n</w:t>
      </w:r>
      <w:r>
        <w:rPr>
          <w:rFonts w:ascii="Times New Roman" w:hAnsi="Times New Roman" w:cs="Times New Roman"/>
          <w:spacing w:val="1"/>
        </w:rPr>
        <w:t>ti</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46"/>
        </w:rPr>
        <w:t xml:space="preserve"> </w:t>
      </w:r>
      <w:r>
        <w:rPr>
          <w:rFonts w:ascii="Times New Roman" w:hAnsi="Times New Roman" w:cs="Times New Roman"/>
          <w:spacing w:val="-1"/>
        </w:rPr>
        <w:t>fr</w:t>
      </w:r>
      <w:r>
        <w:rPr>
          <w:rFonts w:ascii="Times New Roman" w:hAnsi="Times New Roman" w:cs="Times New Roman"/>
        </w:rPr>
        <w:t xml:space="preserve">ost </w:t>
      </w:r>
      <w:r>
        <w:rPr>
          <w:rFonts w:ascii="Times New Roman" w:hAnsi="Times New Roman" w:cs="Times New Roman"/>
          <w:spacing w:val="44"/>
        </w:rPr>
        <w:t xml:space="preserve"> </w:t>
      </w:r>
      <w:r>
        <w:rPr>
          <w:rFonts w:ascii="Times New Roman" w:hAnsi="Times New Roman" w:cs="Times New Roman"/>
        </w:rPr>
        <w:t>h</w:t>
      </w:r>
      <w:r>
        <w:rPr>
          <w:rFonts w:ascii="Times New Roman" w:hAnsi="Times New Roman" w:cs="Times New Roman"/>
          <w:spacing w:val="-1"/>
        </w:rPr>
        <w:t>ea</w:t>
      </w:r>
      <w:r>
        <w:rPr>
          <w:rFonts w:ascii="Times New Roman" w:hAnsi="Times New Roman" w:cs="Times New Roman"/>
        </w:rPr>
        <w:t xml:space="preserve">ve </w:t>
      </w:r>
      <w:r>
        <w:rPr>
          <w:rFonts w:ascii="Times New Roman" w:hAnsi="Times New Roman" w:cs="Times New Roman"/>
          <w:spacing w:val="42"/>
        </w:rPr>
        <w:t xml:space="preserve"> </w:t>
      </w:r>
      <w:r>
        <w:rPr>
          <w:rFonts w:ascii="Times New Roman" w:hAnsi="Times New Roman" w:cs="Times New Roman"/>
          <w:spacing w:val="1"/>
        </w:rPr>
        <w:t>i</w:t>
      </w:r>
      <w:r>
        <w:rPr>
          <w:rFonts w:ascii="Times New Roman" w:hAnsi="Times New Roman" w:cs="Times New Roman"/>
        </w:rPr>
        <w:t xml:space="preserve">n </w:t>
      </w:r>
      <w:r>
        <w:rPr>
          <w:rFonts w:ascii="Times New Roman" w:hAnsi="Times New Roman" w:cs="Times New Roman"/>
          <w:spacing w:val="43"/>
        </w:rPr>
        <w:t xml:space="preserve"> </w:t>
      </w:r>
      <w:r>
        <w:rPr>
          <w:rFonts w:ascii="Times New Roman" w:hAnsi="Times New Roman" w:cs="Times New Roman"/>
          <w:spacing w:val="1"/>
        </w:rPr>
        <w:t>t</w:t>
      </w:r>
      <w:r>
        <w:rPr>
          <w:rFonts w:ascii="Times New Roman" w:hAnsi="Times New Roman" w:cs="Times New Roman"/>
        </w:rPr>
        <w:t xml:space="preserve">he </w:t>
      </w:r>
      <w:r>
        <w:rPr>
          <w:rFonts w:ascii="Times New Roman" w:hAnsi="Times New Roman" w:cs="Times New Roman"/>
          <w:spacing w:val="42"/>
        </w:rPr>
        <w:t xml:space="preserve"> </w:t>
      </w:r>
      <w:r>
        <w:rPr>
          <w:rFonts w:ascii="Times New Roman" w:hAnsi="Times New Roman" w:cs="Times New Roman"/>
          <w:spacing w:val="-2"/>
        </w:rPr>
        <w:t>g</w:t>
      </w:r>
      <w:r>
        <w:rPr>
          <w:rFonts w:ascii="Times New Roman" w:hAnsi="Times New Roman" w:cs="Times New Roman"/>
          <w:spacing w:val="1"/>
        </w:rPr>
        <w:t>l</w:t>
      </w:r>
      <w:r>
        <w:rPr>
          <w:rFonts w:ascii="Times New Roman" w:hAnsi="Times New Roman" w:cs="Times New Roman"/>
          <w:spacing w:val="2"/>
        </w:rPr>
        <w:t>o</w:t>
      </w:r>
      <w:r>
        <w:rPr>
          <w:rFonts w:ascii="Times New Roman" w:hAnsi="Times New Roman" w:cs="Times New Roman"/>
        </w:rPr>
        <w:t>b</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44"/>
        </w:rPr>
        <w:t xml:space="preserve"> </w:t>
      </w:r>
      <w:r>
        <w:rPr>
          <w:rFonts w:ascii="Times New Roman" w:hAnsi="Times New Roman" w:cs="Times New Roman"/>
          <w:spacing w:val="-1"/>
        </w:rPr>
        <w:t>car</w:t>
      </w:r>
      <w:r>
        <w:rPr>
          <w:rFonts w:ascii="Times New Roman" w:hAnsi="Times New Roman" w:cs="Times New Roman"/>
        </w:rPr>
        <w:t xml:space="preserve">bon </w:t>
      </w:r>
      <w:r>
        <w:rPr>
          <w:rFonts w:ascii="Times New Roman" w:hAnsi="Times New Roman" w:cs="Times New Roman"/>
          <w:spacing w:val="43"/>
        </w:rPr>
        <w:t xml:space="preserve"> </w:t>
      </w:r>
      <w:r>
        <w:rPr>
          <w:rFonts w:ascii="Times New Roman" w:hAnsi="Times New Roman" w:cs="Times New Roman"/>
          <w:spacing w:val="4"/>
        </w:rPr>
        <w:t>c</w:t>
      </w:r>
      <w:r>
        <w:rPr>
          <w:rFonts w:ascii="Times New Roman" w:hAnsi="Times New Roman" w:cs="Times New Roman"/>
          <w:spacing w:val="-5"/>
        </w:rPr>
        <w:t>y</w:t>
      </w:r>
      <w:r>
        <w:rPr>
          <w:rFonts w:ascii="Times New Roman" w:hAnsi="Times New Roman" w:cs="Times New Roman"/>
          <w:spacing w:val="-1"/>
        </w:rPr>
        <w:t>c</w:t>
      </w:r>
      <w:r>
        <w:rPr>
          <w:rFonts w:ascii="Times New Roman" w:hAnsi="Times New Roman" w:cs="Times New Roman"/>
          <w:spacing w:val="3"/>
        </w:rPr>
        <w:t>l</w:t>
      </w:r>
      <w:r>
        <w:rPr>
          <w:rFonts w:ascii="Times New Roman" w:hAnsi="Times New Roman" w:cs="Times New Roman"/>
          <w:spacing w:val="-1"/>
        </w:rPr>
        <w:t>e</w:t>
      </w:r>
      <w:r>
        <w:rPr>
          <w:rFonts w:ascii="Times New Roman" w:hAnsi="Times New Roman" w:cs="Times New Roman"/>
        </w:rPr>
        <w:t>.</w:t>
      </w:r>
    </w:p>
    <w:p w14:paraId="6923DF83"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204288B2"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88             </w:t>
      </w:r>
      <w:r>
        <w:rPr>
          <w:rFonts w:ascii="Times New Roman" w:hAnsi="Times New Roman" w:cs="Times New Roman"/>
          <w:spacing w:val="12"/>
        </w:rPr>
        <w:t xml:space="preserve"> </w:t>
      </w:r>
      <w:r>
        <w:rPr>
          <w:rFonts w:ascii="Times New Roman" w:hAnsi="Times New Roman" w:cs="Times New Roman"/>
        </w:rPr>
        <w:t>Ul</w:t>
      </w:r>
      <w:r>
        <w:rPr>
          <w:rFonts w:ascii="Times New Roman" w:hAnsi="Times New Roman" w:cs="Times New Roman"/>
          <w:spacing w:val="1"/>
        </w:rPr>
        <w:t>tim</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spacing w:val="3"/>
        </w:rPr>
        <w:t>l</w:t>
      </w:r>
      <w:r>
        <w:rPr>
          <w:rFonts w:ascii="Times New Roman" w:hAnsi="Times New Roman" w:cs="Times New Roman"/>
          <w:spacing w:val="-5"/>
        </w:rPr>
        <w:t>y</w:t>
      </w:r>
      <w:r>
        <w:rPr>
          <w:rFonts w:ascii="Times New Roman" w:hAnsi="Times New Roman" w:cs="Times New Roman"/>
        </w:rPr>
        <w:t xml:space="preserve">,  </w:t>
      </w:r>
      <w:r>
        <w:rPr>
          <w:rFonts w:ascii="Times New Roman" w:hAnsi="Times New Roman" w:cs="Times New Roman"/>
          <w:spacing w:val="2"/>
        </w:rPr>
        <w:t>b</w:t>
      </w:r>
      <w:r>
        <w:rPr>
          <w:rFonts w:ascii="Times New Roman" w:hAnsi="Times New Roman" w:cs="Times New Roman"/>
          <w:spacing w:val="-1"/>
        </w:rPr>
        <w:t>e</w:t>
      </w:r>
      <w:r>
        <w:rPr>
          <w:rFonts w:ascii="Times New Roman" w:hAnsi="Times New Roman" w:cs="Times New Roman"/>
          <w:spacing w:val="1"/>
        </w:rPr>
        <w:t>tt</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59"/>
        </w:rPr>
        <w:t xml:space="preserve"> </w:t>
      </w:r>
      <w:r>
        <w:rPr>
          <w:rFonts w:ascii="Times New Roman" w:hAnsi="Times New Roman" w:cs="Times New Roman"/>
        </w:rPr>
        <w:t>un</w:t>
      </w:r>
      <w:r>
        <w:rPr>
          <w:rFonts w:ascii="Times New Roman" w:hAnsi="Times New Roman" w:cs="Times New Roman"/>
          <w:spacing w:val="2"/>
        </w:rPr>
        <w:t>d</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58"/>
        </w:rPr>
        <w:t xml:space="preserve"> </w:t>
      </w:r>
      <w:r>
        <w:rPr>
          <w:rFonts w:ascii="Times New Roman" w:hAnsi="Times New Roman" w:cs="Times New Roman"/>
          <w:spacing w:val="2"/>
        </w:rPr>
        <w:t>o</w:t>
      </w:r>
      <w:r>
        <w:rPr>
          <w:rFonts w:ascii="Times New Roman" w:hAnsi="Times New Roman" w:cs="Times New Roman"/>
        </w:rPr>
        <w:t>f</w:t>
      </w:r>
      <w:r>
        <w:rPr>
          <w:rFonts w:ascii="Times New Roman" w:hAnsi="Times New Roman" w:cs="Times New Roman"/>
          <w:spacing w:val="59"/>
        </w:rPr>
        <w:t xml:space="preserve"> </w:t>
      </w:r>
      <w:r>
        <w:rPr>
          <w:rFonts w:ascii="Times New Roman" w:hAnsi="Times New Roman" w:cs="Times New Roman"/>
          <w:spacing w:val="1"/>
        </w:rPr>
        <w:t>t</w:t>
      </w:r>
      <w:r>
        <w:rPr>
          <w:rFonts w:ascii="Times New Roman" w:hAnsi="Times New Roman" w:cs="Times New Roman"/>
        </w:rPr>
        <w:t xml:space="preserve">he </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1"/>
        </w:rPr>
        <w:t>c</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
        </w:rPr>
        <w:t>s</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1"/>
        </w:rPr>
        <w:t>i</w:t>
      </w:r>
      <w:r>
        <w:rPr>
          <w:rFonts w:ascii="Times New Roman" w:hAnsi="Times New Roman" w:cs="Times New Roman"/>
        </w:rPr>
        <w:t>nvo</w:t>
      </w:r>
      <w:r>
        <w:rPr>
          <w:rFonts w:ascii="Times New Roman" w:hAnsi="Times New Roman" w:cs="Times New Roman"/>
          <w:spacing w:val="1"/>
        </w:rPr>
        <w:t>l</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rPr>
        <w:t xml:space="preserve">d  </w:t>
      </w:r>
      <w:r>
        <w:rPr>
          <w:rFonts w:ascii="Times New Roman" w:hAnsi="Times New Roman" w:cs="Times New Roman"/>
          <w:spacing w:val="1"/>
        </w:rPr>
        <w:t>i</w:t>
      </w:r>
      <w:r>
        <w:rPr>
          <w:rFonts w:ascii="Times New Roman" w:hAnsi="Times New Roman" w:cs="Times New Roman"/>
        </w:rPr>
        <w:t xml:space="preserve">n  </w:t>
      </w:r>
      <w:r>
        <w:rPr>
          <w:rFonts w:ascii="Times New Roman" w:hAnsi="Times New Roman" w:cs="Times New Roman"/>
          <w:spacing w:val="1"/>
        </w:rPr>
        <w:t>t</w:t>
      </w:r>
      <w:r>
        <w:rPr>
          <w:rFonts w:ascii="Times New Roman" w:hAnsi="Times New Roman" w:cs="Times New Roman"/>
          <w:spacing w:val="2"/>
        </w:rPr>
        <w:t>h</w:t>
      </w:r>
      <w:r>
        <w:rPr>
          <w:rFonts w:ascii="Times New Roman" w:hAnsi="Times New Roman" w:cs="Times New Roman"/>
        </w:rPr>
        <w:t>e</w:t>
      </w:r>
      <w:r>
        <w:rPr>
          <w:rFonts w:ascii="Times New Roman" w:hAnsi="Times New Roman" w:cs="Times New Roman"/>
          <w:spacing w:val="59"/>
        </w:rPr>
        <w:t xml:space="preserve"> </w:t>
      </w:r>
      <w:r>
        <w:rPr>
          <w:rFonts w:ascii="Times New Roman" w:hAnsi="Times New Roman" w:cs="Times New Roman"/>
          <w:spacing w:val="5"/>
        </w:rPr>
        <w:t>d</w:t>
      </w:r>
      <w:r>
        <w:rPr>
          <w:rFonts w:ascii="Times New Roman" w:hAnsi="Times New Roman" w:cs="Times New Roman"/>
          <w:spacing w:val="-5"/>
        </w:rPr>
        <w:t>y</w:t>
      </w:r>
      <w:r>
        <w:rPr>
          <w:rFonts w:ascii="Times New Roman" w:hAnsi="Times New Roman" w:cs="Times New Roman"/>
          <w:spacing w:val="2"/>
        </w:rPr>
        <w:t>n</w:t>
      </w:r>
      <w:r>
        <w:rPr>
          <w:rFonts w:ascii="Times New Roman" w:hAnsi="Times New Roman" w:cs="Times New Roman"/>
          <w:spacing w:val="-1"/>
        </w:rPr>
        <w:t>a</w:t>
      </w:r>
      <w:r>
        <w:rPr>
          <w:rFonts w:ascii="Times New Roman" w:hAnsi="Times New Roman" w:cs="Times New Roman"/>
          <w:spacing w:val="1"/>
        </w:rPr>
        <w:t>mi</w:t>
      </w:r>
      <w:r>
        <w:rPr>
          <w:rFonts w:ascii="Times New Roman" w:hAnsi="Times New Roman" w:cs="Times New Roman"/>
          <w:spacing w:val="-1"/>
        </w:rPr>
        <w:t>c</w:t>
      </w:r>
      <w:r>
        <w:rPr>
          <w:rFonts w:ascii="Times New Roman" w:hAnsi="Times New Roman" w:cs="Times New Roman"/>
        </w:rPr>
        <w:t xml:space="preserve">s  of </w:t>
      </w:r>
      <w:r>
        <w:rPr>
          <w:rFonts w:ascii="Times New Roman" w:hAnsi="Times New Roman" w:cs="Times New Roman"/>
          <w:spacing w:val="2"/>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spacing w:val="2"/>
        </w:rPr>
        <w:t>n</w:t>
      </w:r>
      <w:r>
        <w:rPr>
          <w:rFonts w:ascii="Times New Roman" w:hAnsi="Times New Roman" w:cs="Times New Roman"/>
          <w:spacing w:val="-1"/>
        </w:rPr>
        <w:t>ed</w:t>
      </w:r>
    </w:p>
    <w:p w14:paraId="3382E1EB"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F21B243"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89             </w:t>
      </w:r>
      <w:r>
        <w:rPr>
          <w:rFonts w:ascii="Times New Roman" w:hAnsi="Times New Roman" w:cs="Times New Roman"/>
          <w:spacing w:val="12"/>
        </w:rPr>
        <w:t xml:space="preserve">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10"/>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7"/>
        </w:rPr>
        <w:t xml:space="preserve"> </w:t>
      </w:r>
      <w:r>
        <w:rPr>
          <w:rFonts w:ascii="Times New Roman" w:hAnsi="Times New Roman" w:cs="Times New Roman"/>
          <w:spacing w:val="1"/>
        </w:rPr>
        <w:t>t</w:t>
      </w:r>
      <w:r>
        <w:rPr>
          <w:rFonts w:ascii="Times New Roman" w:hAnsi="Times New Roman" w:cs="Times New Roman"/>
          <w:spacing w:val="2"/>
        </w:rPr>
        <w:t>h</w:t>
      </w:r>
      <w:r>
        <w:rPr>
          <w:rFonts w:ascii="Times New Roman" w:hAnsi="Times New Roman" w:cs="Times New Roman"/>
          <w:spacing w:val="-1"/>
        </w:rPr>
        <w:t>e</w:t>
      </w:r>
      <w:r>
        <w:rPr>
          <w:rFonts w:ascii="Times New Roman" w:hAnsi="Times New Roman" w:cs="Times New Roman"/>
          <w:spacing w:val="1"/>
        </w:rPr>
        <w:t>i</w:t>
      </w:r>
      <w:r>
        <w:rPr>
          <w:rFonts w:ascii="Times New Roman" w:hAnsi="Times New Roman" w:cs="Times New Roman"/>
        </w:rPr>
        <w:t>r</w:t>
      </w:r>
      <w:r>
        <w:rPr>
          <w:rFonts w:ascii="Times New Roman" w:hAnsi="Times New Roman" w:cs="Times New Roman"/>
          <w:spacing w:val="6"/>
        </w:rPr>
        <w:t xml:space="preserve"> </w:t>
      </w:r>
      <w:r>
        <w:rPr>
          <w:rFonts w:ascii="Times New Roman" w:hAnsi="Times New Roman" w:cs="Times New Roman"/>
          <w:spacing w:val="-1"/>
        </w:rPr>
        <w:t>c</w:t>
      </w:r>
      <w:r>
        <w:rPr>
          <w:rFonts w:ascii="Times New Roman" w:hAnsi="Times New Roman" w:cs="Times New Roman"/>
          <w:spacing w:val="2"/>
        </w:rPr>
        <w:t>h</w:t>
      </w:r>
      <w:r>
        <w:rPr>
          <w:rFonts w:ascii="Times New Roman" w:hAnsi="Times New Roman" w:cs="Times New Roman"/>
          <w:spacing w:val="-1"/>
        </w:rPr>
        <w:t>a</w:t>
      </w:r>
      <w:r>
        <w:rPr>
          <w:rFonts w:ascii="Times New Roman" w:hAnsi="Times New Roman" w:cs="Times New Roman"/>
          <w:spacing w:val="2"/>
        </w:rPr>
        <w:t>n</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rPr>
        <w:t>ov</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7"/>
        </w:rPr>
        <w:t xml:space="preserve"> </w:t>
      </w:r>
      <w:r>
        <w:rPr>
          <w:rFonts w:ascii="Times New Roman" w:hAnsi="Times New Roman" w:cs="Times New Roman"/>
          <w:spacing w:val="1"/>
        </w:rPr>
        <w:t>tim</w:t>
      </w:r>
      <w:r>
        <w:rPr>
          <w:rFonts w:ascii="Times New Roman" w:hAnsi="Times New Roman" w:cs="Times New Roman"/>
        </w:rPr>
        <w:t>e</w:t>
      </w:r>
      <w:r>
        <w:rPr>
          <w:rFonts w:ascii="Times New Roman" w:hAnsi="Times New Roman" w:cs="Times New Roman"/>
          <w:spacing w:val="9"/>
        </w:rPr>
        <w:t xml:space="preserve"> </w:t>
      </w:r>
      <w:r>
        <w:rPr>
          <w:rFonts w:ascii="Times New Roman" w:hAnsi="Times New Roman" w:cs="Times New Roman"/>
          <w:spacing w:val="-1"/>
        </w:rPr>
        <w:t>w</w:t>
      </w:r>
      <w:r>
        <w:rPr>
          <w:rFonts w:ascii="Times New Roman" w:hAnsi="Times New Roman" w:cs="Times New Roman"/>
        </w:rPr>
        <w:t>ou</w:t>
      </w:r>
      <w:r>
        <w:rPr>
          <w:rFonts w:ascii="Times New Roman" w:hAnsi="Times New Roman" w:cs="Times New Roman"/>
          <w:spacing w:val="1"/>
        </w:rPr>
        <w:t>l</w:t>
      </w:r>
      <w:r>
        <w:rPr>
          <w:rFonts w:ascii="Times New Roman" w:hAnsi="Times New Roman" w:cs="Times New Roman"/>
        </w:rPr>
        <w:t>d</w:t>
      </w:r>
      <w:r>
        <w:rPr>
          <w:rFonts w:ascii="Times New Roman" w:hAnsi="Times New Roman" w:cs="Times New Roman"/>
          <w:spacing w:val="7"/>
        </w:rPr>
        <w:t xml:space="preserve"> </w:t>
      </w:r>
      <w:r>
        <w:rPr>
          <w:rFonts w:ascii="Times New Roman" w:hAnsi="Times New Roman" w:cs="Times New Roman"/>
          <w:spacing w:val="-1"/>
        </w:rPr>
        <w:t>f</w:t>
      </w:r>
      <w:r>
        <w:rPr>
          <w:rFonts w:ascii="Times New Roman" w:hAnsi="Times New Roman" w:cs="Times New Roman"/>
          <w:spacing w:val="1"/>
        </w:rPr>
        <w:t>a</w:t>
      </w:r>
      <w:r>
        <w:rPr>
          <w:rFonts w:ascii="Times New Roman" w:hAnsi="Times New Roman" w:cs="Times New Roman"/>
          <w:spacing w:val="-1"/>
        </w:rPr>
        <w:t>c</w:t>
      </w:r>
      <w:r>
        <w:rPr>
          <w:rFonts w:ascii="Times New Roman" w:hAnsi="Times New Roman" w:cs="Times New Roman"/>
          <w:spacing w:val="1"/>
        </w:rPr>
        <w:t>ilit</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e</w:t>
      </w:r>
      <w:r>
        <w:rPr>
          <w:rFonts w:ascii="Times New Roman" w:hAnsi="Times New Roman" w:cs="Times New Roman"/>
          <w:spacing w:val="6"/>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spacing w:val="1"/>
        </w:rPr>
        <w:t>i</w:t>
      </w:r>
      <w:r>
        <w:rPr>
          <w:rFonts w:ascii="Times New Roman" w:hAnsi="Times New Roman" w:cs="Times New Roman"/>
        </w:rPr>
        <w:t>r</w:t>
      </w:r>
      <w:r>
        <w:rPr>
          <w:rFonts w:ascii="Times New Roman" w:hAnsi="Times New Roman" w:cs="Times New Roman"/>
          <w:spacing w:val="6"/>
        </w:rPr>
        <w:t xml:space="preserve"> </w:t>
      </w:r>
      <w:r>
        <w:rPr>
          <w:rFonts w:ascii="Times New Roman" w:hAnsi="Times New Roman" w:cs="Times New Roman"/>
        </w:rPr>
        <w:t>use</w:t>
      </w:r>
      <w:r>
        <w:rPr>
          <w:rFonts w:ascii="Times New Roman" w:hAnsi="Times New Roman" w:cs="Times New Roman"/>
          <w:spacing w:val="9"/>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7"/>
        </w:rPr>
        <w:t xml:space="preserve"> </w:t>
      </w:r>
      <w:r>
        <w:rPr>
          <w:rFonts w:ascii="Times New Roman" w:hAnsi="Times New Roman" w:cs="Times New Roman"/>
          <w:spacing w:val="1"/>
        </w:rPr>
        <w:t>i</w:t>
      </w:r>
      <w:r>
        <w:rPr>
          <w:rFonts w:ascii="Times New Roman" w:hAnsi="Times New Roman" w:cs="Times New Roman"/>
        </w:rPr>
        <w:t>nd</w:t>
      </w:r>
      <w:r>
        <w:rPr>
          <w:rFonts w:ascii="Times New Roman" w:hAnsi="Times New Roman" w:cs="Times New Roman"/>
          <w:spacing w:val="1"/>
        </w:rPr>
        <w:t>ic</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or</w:t>
      </w:r>
      <w:r>
        <w:rPr>
          <w:rFonts w:ascii="Times New Roman" w:hAnsi="Times New Roman" w:cs="Times New Roman"/>
          <w:spacing w:val="6"/>
        </w:rPr>
        <w:t xml:space="preserve"> </w:t>
      </w:r>
      <w:r>
        <w:rPr>
          <w:rFonts w:ascii="Times New Roman" w:hAnsi="Times New Roman" w:cs="Times New Roman"/>
          <w:spacing w:val="2"/>
        </w:rPr>
        <w:t>f</w:t>
      </w:r>
      <w:r>
        <w:rPr>
          <w:rFonts w:ascii="Times New Roman" w:hAnsi="Times New Roman" w:cs="Times New Roman"/>
        </w:rPr>
        <w:t>or</w:t>
      </w:r>
      <w:r>
        <w:rPr>
          <w:rFonts w:ascii="Times New Roman" w:hAnsi="Times New Roman" w:cs="Times New Roman"/>
          <w:spacing w:val="6"/>
        </w:rPr>
        <w:t xml:space="preserve"> </w:t>
      </w:r>
      <w:r>
        <w:rPr>
          <w:rFonts w:ascii="Times New Roman" w:hAnsi="Times New Roman" w:cs="Times New Roman"/>
        </w:rPr>
        <w:t>p</w:t>
      </w:r>
      <w:r>
        <w:rPr>
          <w:rFonts w:ascii="Times New Roman" w:hAnsi="Times New Roman" w:cs="Times New Roman"/>
          <w:spacing w:val="-1"/>
        </w:rPr>
        <w:t>re</w:t>
      </w:r>
      <w:r>
        <w:rPr>
          <w:rFonts w:ascii="Times New Roman" w:hAnsi="Times New Roman" w:cs="Times New Roman"/>
          <w:spacing w:val="3"/>
        </w:rPr>
        <w:t>s</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8"/>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7"/>
        </w:rPr>
        <w:t xml:space="preserve"> </w:t>
      </w:r>
      <w:r>
        <w:rPr>
          <w:rFonts w:ascii="Times New Roman" w:hAnsi="Times New Roman" w:cs="Times New Roman"/>
          <w:spacing w:val="2"/>
        </w:rPr>
        <w:t>p</w:t>
      </w:r>
      <w:r>
        <w:rPr>
          <w:rFonts w:ascii="Times New Roman" w:hAnsi="Times New Roman" w:cs="Times New Roman"/>
          <w:spacing w:val="-1"/>
        </w:rPr>
        <w:t>a</w:t>
      </w:r>
      <w:r>
        <w:rPr>
          <w:rFonts w:ascii="Times New Roman" w:hAnsi="Times New Roman" w:cs="Times New Roman"/>
        </w:rPr>
        <w:t>st</w:t>
      </w:r>
    </w:p>
    <w:p w14:paraId="0AC08F88"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184F0A0F"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90             </w:t>
      </w:r>
      <w:r>
        <w:rPr>
          <w:rFonts w:ascii="Times New Roman" w:hAnsi="Times New Roman" w:cs="Times New Roman"/>
          <w:spacing w:val="12"/>
        </w:rPr>
        <w:t xml:space="preserve"> </w:t>
      </w:r>
      <w:r>
        <w:rPr>
          <w:rFonts w:ascii="Times New Roman" w:hAnsi="Times New Roman" w:cs="Times New Roman"/>
          <w:spacing w:val="-1"/>
        </w:rPr>
        <w:t>e</w:t>
      </w:r>
      <w:r>
        <w:rPr>
          <w:rFonts w:ascii="Times New Roman" w:hAnsi="Times New Roman" w:cs="Times New Roman"/>
        </w:rPr>
        <w:t>nv</w:t>
      </w:r>
      <w:r>
        <w:rPr>
          <w:rFonts w:ascii="Times New Roman" w:hAnsi="Times New Roman" w:cs="Times New Roman"/>
          <w:spacing w:val="1"/>
        </w:rPr>
        <w:t>i</w:t>
      </w:r>
      <w:r>
        <w:rPr>
          <w:rFonts w:ascii="Times New Roman" w:hAnsi="Times New Roman" w:cs="Times New Roman"/>
          <w:spacing w:val="-1"/>
        </w:rPr>
        <w:t>r</w:t>
      </w:r>
      <w:r>
        <w:rPr>
          <w:rFonts w:ascii="Times New Roman" w:hAnsi="Times New Roman" w:cs="Times New Roman"/>
        </w:rPr>
        <w:t>on</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44"/>
        </w:rPr>
        <w:t xml:space="preserve"> </w:t>
      </w:r>
      <w:r>
        <w:rPr>
          <w:rFonts w:ascii="Times New Roman" w:hAnsi="Times New Roman" w:cs="Times New Roman"/>
          <w:spacing w:val="-1"/>
        </w:rPr>
        <w:t>c</w:t>
      </w:r>
      <w:r>
        <w:rPr>
          <w:rFonts w:ascii="Times New Roman" w:hAnsi="Times New Roman" w:cs="Times New Roman"/>
        </w:rPr>
        <w:t>ond</w:t>
      </w:r>
      <w:r>
        <w:rPr>
          <w:rFonts w:ascii="Times New Roman" w:hAnsi="Times New Roman" w:cs="Times New Roman"/>
          <w:spacing w:val="1"/>
        </w:rPr>
        <w:t>iti</w:t>
      </w:r>
      <w:r>
        <w:rPr>
          <w:rFonts w:ascii="Times New Roman" w:hAnsi="Times New Roman" w:cs="Times New Roman"/>
        </w:rPr>
        <w:t>ons</w:t>
      </w:r>
      <w:r>
        <w:rPr>
          <w:rFonts w:ascii="Times New Roman" w:hAnsi="Times New Roman" w:cs="Times New Roman"/>
          <w:spacing w:val="43"/>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43"/>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rPr>
        <w:t>d</w:t>
      </w:r>
      <w:r>
        <w:rPr>
          <w:rFonts w:ascii="Times New Roman" w:hAnsi="Times New Roman" w:cs="Times New Roman"/>
          <w:spacing w:val="43"/>
        </w:rPr>
        <w:t xml:space="preserve"> </w:t>
      </w:r>
      <w:r>
        <w:rPr>
          <w:rFonts w:ascii="Times New Roman" w:hAnsi="Times New Roman" w:cs="Times New Roman"/>
          <w:spacing w:val="-1"/>
        </w:rPr>
        <w:t>re</w:t>
      </w:r>
      <w:r>
        <w:rPr>
          <w:rFonts w:ascii="Times New Roman" w:hAnsi="Times New Roman" w:cs="Times New Roman"/>
          <w:spacing w:val="-2"/>
        </w:rPr>
        <w:t>g</w:t>
      </w:r>
      <w:r>
        <w:rPr>
          <w:rFonts w:ascii="Times New Roman" w:hAnsi="Times New Roman" w:cs="Times New Roman"/>
          <w:spacing w:val="1"/>
        </w:rPr>
        <w:t>i</w:t>
      </w:r>
      <w:r>
        <w:rPr>
          <w:rFonts w:ascii="Times New Roman" w:hAnsi="Times New Roman" w:cs="Times New Roman"/>
        </w:rPr>
        <w:t>ons.</w:t>
      </w:r>
      <w:r>
        <w:rPr>
          <w:rFonts w:ascii="Times New Roman" w:hAnsi="Times New Roman" w:cs="Times New Roman"/>
          <w:spacing w:val="43"/>
        </w:rPr>
        <w:t xml:space="preserve"> </w:t>
      </w:r>
      <w:r>
        <w:rPr>
          <w:rFonts w:ascii="Times New Roman" w:hAnsi="Times New Roman" w:cs="Times New Roman"/>
          <w:spacing w:val="-1"/>
        </w:rPr>
        <w:t>O</w:t>
      </w:r>
      <w:r>
        <w:rPr>
          <w:rFonts w:ascii="Times New Roman" w:hAnsi="Times New Roman" w:cs="Times New Roman"/>
        </w:rPr>
        <w:t>ur</w:t>
      </w:r>
      <w:r>
        <w:rPr>
          <w:rFonts w:ascii="Times New Roman" w:hAnsi="Times New Roman" w:cs="Times New Roman"/>
          <w:spacing w:val="42"/>
        </w:rPr>
        <w:t xml:space="preserve"> </w:t>
      </w:r>
      <w:r>
        <w:rPr>
          <w:rFonts w:ascii="Times New Roman" w:hAnsi="Times New Roman" w:cs="Times New Roman"/>
        </w:rPr>
        <w:t>ob</w:t>
      </w:r>
      <w:r>
        <w:rPr>
          <w:rFonts w:ascii="Times New Roman" w:hAnsi="Times New Roman" w:cs="Times New Roman"/>
          <w:spacing w:val="1"/>
        </w:rPr>
        <w:t>j</w:t>
      </w:r>
      <w:r>
        <w:rPr>
          <w:rFonts w:ascii="Times New Roman" w:hAnsi="Times New Roman" w:cs="Times New Roman"/>
          <w:spacing w:val="-1"/>
        </w:rPr>
        <w:t>ec</w:t>
      </w:r>
      <w:r>
        <w:rPr>
          <w:rFonts w:ascii="Times New Roman" w:hAnsi="Times New Roman" w:cs="Times New Roman"/>
          <w:spacing w:val="1"/>
        </w:rPr>
        <w:t>ti</w:t>
      </w:r>
      <w:r>
        <w:rPr>
          <w:rFonts w:ascii="Times New Roman" w:hAnsi="Times New Roman" w:cs="Times New Roman"/>
        </w:rPr>
        <w:t>ve</w:t>
      </w:r>
      <w:r>
        <w:rPr>
          <w:rFonts w:ascii="Times New Roman" w:hAnsi="Times New Roman" w:cs="Times New Roman"/>
          <w:spacing w:val="42"/>
        </w:rPr>
        <w:t xml:space="preserve"> </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43"/>
        </w:rPr>
        <w:t xml:space="preserve"> </w:t>
      </w:r>
      <w:r>
        <w:rPr>
          <w:rFonts w:ascii="Times New Roman" w:hAnsi="Times New Roman" w:cs="Times New Roman"/>
          <w:spacing w:val="1"/>
        </w:rPr>
        <w:t>t</w:t>
      </w:r>
      <w:r>
        <w:rPr>
          <w:rFonts w:ascii="Times New Roman" w:hAnsi="Times New Roman" w:cs="Times New Roman"/>
        </w:rPr>
        <w:t>hus</w:t>
      </w:r>
      <w:r>
        <w:rPr>
          <w:rFonts w:ascii="Times New Roman" w:hAnsi="Times New Roman" w:cs="Times New Roman"/>
          <w:spacing w:val="43"/>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41"/>
        </w:rPr>
        <w:t xml:space="preserve"> </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st</w:t>
      </w:r>
      <w:r>
        <w:rPr>
          <w:rFonts w:ascii="Times New Roman" w:hAnsi="Times New Roman" w:cs="Times New Roman"/>
          <w:spacing w:val="41"/>
        </w:rPr>
        <w:t xml:space="preserve"> </w:t>
      </w:r>
      <w:r>
        <w:rPr>
          <w:rFonts w:ascii="Times New Roman" w:hAnsi="Times New Roman" w:cs="Times New Roman"/>
        </w:rPr>
        <w:t>a</w:t>
      </w:r>
      <w:r>
        <w:rPr>
          <w:rFonts w:ascii="Times New Roman" w:hAnsi="Times New Roman" w:cs="Times New Roman"/>
          <w:spacing w:val="42"/>
        </w:rPr>
        <w:t xml:space="preserve"> </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rPr>
        <w:t>hodo</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2"/>
        </w:rPr>
        <w:t>g</w:t>
      </w:r>
      <w:r>
        <w:rPr>
          <w:rFonts w:ascii="Times New Roman" w:hAnsi="Times New Roman" w:cs="Times New Roman"/>
        </w:rPr>
        <w:t>y</w:t>
      </w:r>
      <w:r>
        <w:rPr>
          <w:rFonts w:ascii="Times New Roman" w:hAnsi="Times New Roman" w:cs="Times New Roman"/>
          <w:spacing w:val="38"/>
        </w:rPr>
        <w:t xml:space="preserve"> </w:t>
      </w:r>
      <w:r>
        <w:rPr>
          <w:rFonts w:ascii="Times New Roman" w:hAnsi="Times New Roman" w:cs="Times New Roman"/>
          <w:spacing w:val="-1"/>
        </w:rPr>
        <w:t>f</w:t>
      </w:r>
      <w:r>
        <w:rPr>
          <w:rFonts w:ascii="Times New Roman" w:hAnsi="Times New Roman" w:cs="Times New Roman"/>
        </w:rPr>
        <w:t>or</w:t>
      </w:r>
    </w:p>
    <w:p w14:paraId="2B419706"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0E4B9627" w14:textId="7B1BC8A0"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91             </w:t>
      </w:r>
      <w:r>
        <w:rPr>
          <w:rFonts w:ascii="Times New Roman" w:hAnsi="Times New Roman" w:cs="Times New Roman"/>
          <w:spacing w:val="12"/>
        </w:rPr>
        <w:t xml:space="preserve"> </w:t>
      </w:r>
      <w:r>
        <w:rPr>
          <w:rFonts w:ascii="Times New Roman" w:hAnsi="Times New Roman" w:cs="Times New Roman"/>
        </w:rPr>
        <w:t>d</w:t>
      </w:r>
      <w:r>
        <w:rPr>
          <w:rFonts w:ascii="Times New Roman" w:hAnsi="Times New Roman" w:cs="Times New Roman"/>
          <w:spacing w:val="-1"/>
        </w:rPr>
        <w:t>er</w:t>
      </w:r>
      <w:r>
        <w:rPr>
          <w:rFonts w:ascii="Times New Roman" w:hAnsi="Times New Roman" w:cs="Times New Roman"/>
          <w:spacing w:val="1"/>
        </w:rPr>
        <w:t>i</w:t>
      </w:r>
      <w:r>
        <w:rPr>
          <w:rFonts w:ascii="Times New Roman" w:hAnsi="Times New Roman" w:cs="Times New Roman"/>
        </w:rPr>
        <w:t>v</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38"/>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40"/>
        </w:rPr>
        <w:t xml:space="preserve"> </w:t>
      </w:r>
      <w:r>
        <w:rPr>
          <w:rFonts w:ascii="Times New Roman" w:hAnsi="Times New Roman" w:cs="Times New Roman"/>
        </w:rPr>
        <w:t>3D</w:t>
      </w:r>
      <w:r>
        <w:rPr>
          <w:rFonts w:ascii="Times New Roman" w:hAnsi="Times New Roman" w:cs="Times New Roman"/>
          <w:spacing w:val="40"/>
        </w:rPr>
        <w:t xml:space="preserve"> </w:t>
      </w:r>
      <w:r>
        <w:rPr>
          <w:rFonts w:ascii="Times New Roman" w:hAnsi="Times New Roman" w:cs="Times New Roman"/>
        </w:rPr>
        <w:t>su</w:t>
      </w:r>
      <w:r>
        <w:rPr>
          <w:rFonts w:ascii="Times New Roman" w:hAnsi="Times New Roman" w:cs="Times New Roman"/>
          <w:spacing w:val="-1"/>
        </w:rPr>
        <w:t>r</w:t>
      </w:r>
      <w:r>
        <w:rPr>
          <w:rFonts w:ascii="Times New Roman" w:hAnsi="Times New Roman" w:cs="Times New Roman"/>
          <w:spacing w:val="2"/>
        </w:rPr>
        <w:t>f</w:t>
      </w:r>
      <w:r>
        <w:rPr>
          <w:rFonts w:ascii="Times New Roman" w:hAnsi="Times New Roman" w:cs="Times New Roman"/>
          <w:spacing w:val="-1"/>
        </w:rPr>
        <w:t>ac</w:t>
      </w:r>
      <w:r>
        <w:rPr>
          <w:rFonts w:ascii="Times New Roman" w:hAnsi="Times New Roman" w:cs="Times New Roman"/>
        </w:rPr>
        <w:t>e</w:t>
      </w:r>
      <w:r>
        <w:rPr>
          <w:rFonts w:ascii="Times New Roman" w:hAnsi="Times New Roman" w:cs="Times New Roman"/>
          <w:spacing w:val="42"/>
        </w:rPr>
        <w:t xml:space="preserve"> </w:t>
      </w:r>
      <w:r>
        <w:rPr>
          <w:rFonts w:ascii="Times New Roman" w:hAnsi="Times New Roman" w:cs="Times New Roman"/>
        </w:rPr>
        <w:t>kin</w:t>
      </w:r>
      <w:r>
        <w:rPr>
          <w:rFonts w:ascii="Times New Roman" w:hAnsi="Times New Roman" w:cs="Times New Roman"/>
          <w:spacing w:val="-1"/>
        </w:rPr>
        <w:t>e</w:t>
      </w:r>
      <w:r>
        <w:rPr>
          <w:rFonts w:ascii="Times New Roman" w:hAnsi="Times New Roman" w:cs="Times New Roman"/>
        </w:rPr>
        <w:t>m</w:t>
      </w:r>
      <w:r>
        <w:rPr>
          <w:rFonts w:ascii="Times New Roman" w:hAnsi="Times New Roman" w:cs="Times New Roman"/>
          <w:spacing w:val="-1"/>
        </w:rPr>
        <w:t>a</w:t>
      </w:r>
      <w:r>
        <w:rPr>
          <w:rFonts w:ascii="Times New Roman" w:hAnsi="Times New Roman" w:cs="Times New Roman"/>
        </w:rPr>
        <w:t>ti</w:t>
      </w:r>
      <w:r>
        <w:rPr>
          <w:rFonts w:ascii="Times New Roman" w:hAnsi="Times New Roman" w:cs="Times New Roman"/>
          <w:spacing w:val="-1"/>
        </w:rPr>
        <w:t>c</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rPr>
        <w:t>of</w:t>
      </w:r>
      <w:r>
        <w:rPr>
          <w:rFonts w:ascii="Times New Roman" w:hAnsi="Times New Roman" w:cs="Times New Roman"/>
          <w:spacing w:val="40"/>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41"/>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41"/>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41"/>
        </w:rPr>
        <w:t xml:space="preserve"> </w:t>
      </w:r>
      <w:del w:id="401" w:author="Bernard Hallet" w:date="2013-12-15T13:37:00Z">
        <w:r w:rsidDel="00C57536">
          <w:rPr>
            <w:rFonts w:ascii="Times New Roman" w:hAnsi="Times New Roman" w:cs="Times New Roman"/>
            <w:spacing w:val="-1"/>
          </w:rPr>
          <w:delText>a</w:delText>
        </w:r>
        <w:r w:rsidDel="00C57536">
          <w:rPr>
            <w:rFonts w:ascii="Times New Roman" w:hAnsi="Times New Roman" w:cs="Times New Roman"/>
          </w:rPr>
          <w:delText>n</w:delText>
        </w:r>
        <w:r w:rsidDel="00C57536">
          <w:rPr>
            <w:rFonts w:ascii="Times New Roman" w:hAnsi="Times New Roman" w:cs="Times New Roman"/>
            <w:spacing w:val="-1"/>
          </w:rPr>
          <w:delText>a</w:delText>
        </w:r>
        <w:r w:rsidDel="00C57536">
          <w:rPr>
            <w:rFonts w:ascii="Times New Roman" w:hAnsi="Times New Roman" w:cs="Times New Roman"/>
            <w:spacing w:val="3"/>
          </w:rPr>
          <w:delText>l</w:delText>
        </w:r>
        <w:r w:rsidDel="00C57536">
          <w:rPr>
            <w:rFonts w:ascii="Times New Roman" w:hAnsi="Times New Roman" w:cs="Times New Roman"/>
            <w:spacing w:val="-5"/>
          </w:rPr>
          <w:delText>y</w:delText>
        </w:r>
        <w:r w:rsidDel="00C57536">
          <w:rPr>
            <w:rFonts w:ascii="Times New Roman" w:hAnsi="Times New Roman" w:cs="Times New Roman"/>
            <w:spacing w:val="3"/>
          </w:rPr>
          <w:delText>s</w:delText>
        </w:r>
        <w:r w:rsidDel="00C57536">
          <w:rPr>
            <w:rFonts w:ascii="Times New Roman" w:hAnsi="Times New Roman" w:cs="Times New Roman"/>
          </w:rPr>
          <w:delText>e</w:delText>
        </w:r>
        <w:r w:rsidDel="00C57536">
          <w:rPr>
            <w:rFonts w:ascii="Times New Roman" w:hAnsi="Times New Roman" w:cs="Times New Roman"/>
            <w:spacing w:val="40"/>
          </w:rPr>
          <w:delText xml:space="preserve"> </w:delText>
        </w:r>
      </w:del>
      <w:ins w:id="402" w:author="Bernard Hallet" w:date="2013-12-15T13:37:00Z">
        <w:r w:rsidR="00C57536">
          <w:rPr>
            <w:rFonts w:ascii="Times New Roman" w:hAnsi="Times New Roman" w:cs="Times New Roman"/>
            <w:spacing w:val="-1"/>
          </w:rPr>
          <w:t>a</w:t>
        </w:r>
        <w:r w:rsidR="00C57536">
          <w:rPr>
            <w:rFonts w:ascii="Times New Roman" w:hAnsi="Times New Roman" w:cs="Times New Roman"/>
          </w:rPr>
          <w:t>n</w:t>
        </w:r>
        <w:r w:rsidR="00C57536">
          <w:rPr>
            <w:rFonts w:ascii="Times New Roman" w:hAnsi="Times New Roman" w:cs="Times New Roman"/>
            <w:spacing w:val="-1"/>
          </w:rPr>
          <w:t>a</w:t>
        </w:r>
        <w:r w:rsidR="00C57536">
          <w:rPr>
            <w:rFonts w:ascii="Times New Roman" w:hAnsi="Times New Roman" w:cs="Times New Roman"/>
            <w:spacing w:val="3"/>
          </w:rPr>
          <w:t>l</w:t>
        </w:r>
        <w:r w:rsidR="00C57536">
          <w:rPr>
            <w:rFonts w:ascii="Times New Roman" w:hAnsi="Times New Roman" w:cs="Times New Roman"/>
            <w:spacing w:val="-5"/>
          </w:rPr>
          <w:t>y</w:t>
        </w:r>
        <w:r w:rsidR="00C57536">
          <w:rPr>
            <w:rFonts w:ascii="Times New Roman" w:hAnsi="Times New Roman" w:cs="Times New Roman"/>
            <w:spacing w:val="3"/>
          </w:rPr>
          <w:t>z</w:t>
        </w:r>
        <w:r w:rsidR="00C57536">
          <w:rPr>
            <w:rFonts w:ascii="Times New Roman" w:hAnsi="Times New Roman" w:cs="Times New Roman"/>
          </w:rPr>
          <w:t>e</w:t>
        </w:r>
        <w:r w:rsidR="00C57536">
          <w:rPr>
            <w:rFonts w:ascii="Times New Roman" w:hAnsi="Times New Roman" w:cs="Times New Roman"/>
            <w:spacing w:val="40"/>
          </w:rPr>
          <w:t xml:space="preserve"> </w:t>
        </w:r>
      </w:ins>
      <w:del w:id="403" w:author="Bernard Hallet" w:date="2013-12-15T13:37:00Z">
        <w:r w:rsidDel="00C57536">
          <w:rPr>
            <w:rFonts w:ascii="Times New Roman" w:hAnsi="Times New Roman" w:cs="Times New Roman"/>
          </w:rPr>
          <w:delText>su</w:delText>
        </w:r>
        <w:r w:rsidDel="00C57536">
          <w:rPr>
            <w:rFonts w:ascii="Times New Roman" w:hAnsi="Times New Roman" w:cs="Times New Roman"/>
            <w:spacing w:val="-1"/>
          </w:rPr>
          <w:delText>c</w:delText>
        </w:r>
        <w:r w:rsidDel="00C57536">
          <w:rPr>
            <w:rFonts w:ascii="Times New Roman" w:hAnsi="Times New Roman" w:cs="Times New Roman"/>
          </w:rPr>
          <w:delText>h</w:delText>
        </w:r>
        <w:r w:rsidDel="00C57536">
          <w:rPr>
            <w:rFonts w:ascii="Times New Roman" w:hAnsi="Times New Roman" w:cs="Times New Roman"/>
            <w:spacing w:val="41"/>
          </w:rPr>
          <w:delText xml:space="preserve"> </w:delText>
        </w:r>
      </w:del>
      <w:ins w:id="404" w:author="Bernard Hallet" w:date="2013-12-15T13:37:00Z">
        <w:r w:rsidR="00C57536">
          <w:rPr>
            <w:rFonts w:ascii="Times New Roman" w:hAnsi="Times New Roman" w:cs="Times New Roman"/>
          </w:rPr>
          <w:t>our</w:t>
        </w:r>
        <w:r w:rsidR="00C57536">
          <w:rPr>
            <w:rFonts w:ascii="Times New Roman" w:hAnsi="Times New Roman" w:cs="Times New Roman"/>
            <w:spacing w:val="41"/>
          </w:rPr>
          <w:t xml:space="preserve"> </w:t>
        </w:r>
      </w:ins>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iti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41"/>
        </w:rPr>
        <w:t xml:space="preserve"> </w:t>
      </w:r>
      <w:r>
        <w:rPr>
          <w:rFonts w:ascii="Times New Roman" w:hAnsi="Times New Roman" w:cs="Times New Roman"/>
        </w:rPr>
        <w:t>d</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a</w:t>
      </w:r>
      <w:r>
        <w:rPr>
          <w:rFonts w:ascii="Times New Roman" w:hAnsi="Times New Roman" w:cs="Times New Roman"/>
          <w:spacing w:val="40"/>
        </w:rPr>
        <w:t xml:space="preserve"> </w:t>
      </w:r>
      <w:r>
        <w:rPr>
          <w:rFonts w:ascii="Times New Roman" w:hAnsi="Times New Roman" w:cs="Times New Roman"/>
          <w:spacing w:val="-1"/>
        </w:rPr>
        <w:t>w</w:t>
      </w:r>
      <w:r>
        <w:rPr>
          <w:rFonts w:ascii="Times New Roman" w:hAnsi="Times New Roman" w:cs="Times New Roman"/>
          <w:spacing w:val="1"/>
        </w:rPr>
        <w:t>it</w:t>
      </w:r>
      <w:r>
        <w:rPr>
          <w:rFonts w:ascii="Times New Roman" w:hAnsi="Times New Roman" w:cs="Times New Roman"/>
        </w:rPr>
        <w:t>h</w:t>
      </w:r>
    </w:p>
    <w:p w14:paraId="04CC08E6"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227E11E9" w14:textId="77777777" w:rsidR="00946758" w:rsidRDefault="00946758" w:rsidP="00946758">
      <w:pPr>
        <w:widowControl w:val="0"/>
        <w:autoSpaceDE w:val="0"/>
        <w:autoSpaceDN w:val="0"/>
        <w:adjustRightInd w:val="0"/>
        <w:spacing w:line="271" w:lineRule="exact"/>
        <w:ind w:left="106" w:right="-20"/>
        <w:rPr>
          <w:rFonts w:ascii="Times New Roman" w:hAnsi="Times New Roman" w:cs="Times New Roman"/>
        </w:rPr>
      </w:pPr>
      <w:r>
        <w:rPr>
          <w:rFonts w:ascii="Times New Roman" w:hAnsi="Times New Roman" w:cs="Times New Roman"/>
          <w:position w:val="-1"/>
        </w:rPr>
        <w:t xml:space="preserve">92             </w:t>
      </w:r>
      <w:r>
        <w:rPr>
          <w:rFonts w:ascii="Times New Roman" w:hAnsi="Times New Roman" w:cs="Times New Roman"/>
          <w:spacing w:val="12"/>
          <w:position w:val="-1"/>
        </w:rPr>
        <w:t xml:space="preserve"> </w:t>
      </w:r>
      <w:r>
        <w:rPr>
          <w:rFonts w:ascii="Times New Roman" w:hAnsi="Times New Roman" w:cs="Times New Roman"/>
          <w:spacing w:val="-1"/>
          <w:position w:val="-1"/>
        </w:rPr>
        <w:t>re</w:t>
      </w:r>
      <w:r>
        <w:rPr>
          <w:rFonts w:ascii="Times New Roman" w:hAnsi="Times New Roman" w:cs="Times New Roman"/>
          <w:position w:val="-1"/>
        </w:rPr>
        <w:t>sp</w:t>
      </w:r>
      <w:r>
        <w:rPr>
          <w:rFonts w:ascii="Times New Roman" w:hAnsi="Times New Roman" w:cs="Times New Roman"/>
          <w:spacing w:val="-1"/>
          <w:position w:val="-1"/>
        </w:rPr>
        <w:t>ec</w:t>
      </w:r>
      <w:r>
        <w:rPr>
          <w:rFonts w:ascii="Times New Roman" w:hAnsi="Times New Roman" w:cs="Times New Roman"/>
          <w:position w:val="-1"/>
        </w:rPr>
        <w:t xml:space="preserve">t </w:t>
      </w:r>
      <w:r>
        <w:rPr>
          <w:rFonts w:ascii="Times New Roman" w:hAnsi="Times New Roman" w:cs="Times New Roman"/>
          <w:spacing w:val="1"/>
          <w:position w:val="-1"/>
        </w:rPr>
        <w:t>t</w:t>
      </w:r>
      <w:r>
        <w:rPr>
          <w:rFonts w:ascii="Times New Roman" w:hAnsi="Times New Roman" w:cs="Times New Roman"/>
          <w:position w:val="-1"/>
        </w:rPr>
        <w:t>o p</w:t>
      </w:r>
      <w:r>
        <w:rPr>
          <w:rFonts w:ascii="Times New Roman" w:hAnsi="Times New Roman" w:cs="Times New Roman"/>
          <w:spacing w:val="2"/>
          <w:position w:val="-1"/>
        </w:rPr>
        <w:t>r</w:t>
      </w:r>
      <w:r>
        <w:rPr>
          <w:rFonts w:ascii="Times New Roman" w:hAnsi="Times New Roman" w:cs="Times New Roman"/>
          <w:spacing w:val="-1"/>
          <w:position w:val="-1"/>
        </w:rPr>
        <w:t>e</w:t>
      </w:r>
      <w:r>
        <w:rPr>
          <w:rFonts w:ascii="Times New Roman" w:hAnsi="Times New Roman" w:cs="Times New Roman"/>
          <w:position w:val="-1"/>
        </w:rPr>
        <w:t>d</w:t>
      </w:r>
      <w:r>
        <w:rPr>
          <w:rFonts w:ascii="Times New Roman" w:hAnsi="Times New Roman" w:cs="Times New Roman"/>
          <w:spacing w:val="1"/>
          <w:position w:val="-1"/>
        </w:rPr>
        <w:t>i</w:t>
      </w:r>
      <w:r>
        <w:rPr>
          <w:rFonts w:ascii="Times New Roman" w:hAnsi="Times New Roman" w:cs="Times New Roman"/>
          <w:spacing w:val="-1"/>
          <w:position w:val="-1"/>
        </w:rPr>
        <w:t>c</w:t>
      </w:r>
      <w:r>
        <w:rPr>
          <w:rFonts w:ascii="Times New Roman" w:hAnsi="Times New Roman" w:cs="Times New Roman"/>
          <w:spacing w:val="1"/>
          <w:position w:val="-1"/>
        </w:rPr>
        <w:t>ti</w:t>
      </w:r>
      <w:r>
        <w:rPr>
          <w:rFonts w:ascii="Times New Roman" w:hAnsi="Times New Roman" w:cs="Times New Roman"/>
          <w:position w:val="-1"/>
        </w:rPr>
        <w:t xml:space="preserve">ons </w:t>
      </w:r>
      <w:r>
        <w:rPr>
          <w:rFonts w:ascii="Times New Roman" w:hAnsi="Times New Roman" w:cs="Times New Roman"/>
          <w:spacing w:val="-1"/>
          <w:position w:val="-1"/>
        </w:rPr>
        <w:t>fr</w:t>
      </w:r>
      <w:r>
        <w:rPr>
          <w:rFonts w:ascii="Times New Roman" w:hAnsi="Times New Roman" w:cs="Times New Roman"/>
          <w:spacing w:val="2"/>
          <w:position w:val="-1"/>
        </w:rPr>
        <w:t>o</w:t>
      </w:r>
      <w:r>
        <w:rPr>
          <w:rFonts w:ascii="Times New Roman" w:hAnsi="Times New Roman" w:cs="Times New Roman"/>
          <w:position w:val="-1"/>
        </w:rPr>
        <w:t xml:space="preserve">m </w:t>
      </w:r>
      <w:r>
        <w:rPr>
          <w:rFonts w:ascii="Times New Roman" w:hAnsi="Times New Roman" w:cs="Times New Roman"/>
          <w:spacing w:val="-1"/>
          <w:position w:val="-1"/>
        </w:rPr>
        <w:t>c</w:t>
      </w:r>
      <w:r>
        <w:rPr>
          <w:rFonts w:ascii="Times New Roman" w:hAnsi="Times New Roman" w:cs="Times New Roman"/>
          <w:position w:val="-1"/>
        </w:rPr>
        <w:t>on</w:t>
      </w:r>
      <w:r>
        <w:rPr>
          <w:rFonts w:ascii="Times New Roman" w:hAnsi="Times New Roman" w:cs="Times New Roman"/>
          <w:spacing w:val="-1"/>
          <w:position w:val="-1"/>
        </w:rPr>
        <w:t>ce</w:t>
      </w:r>
      <w:r>
        <w:rPr>
          <w:rFonts w:ascii="Times New Roman" w:hAnsi="Times New Roman" w:cs="Times New Roman"/>
          <w:position w:val="-1"/>
        </w:rPr>
        <w:t>p</w:t>
      </w:r>
      <w:r>
        <w:rPr>
          <w:rFonts w:ascii="Times New Roman" w:hAnsi="Times New Roman" w:cs="Times New Roman"/>
          <w:spacing w:val="1"/>
          <w:position w:val="-1"/>
        </w:rPr>
        <w:t>t</w:t>
      </w:r>
      <w:r>
        <w:rPr>
          <w:rFonts w:ascii="Times New Roman" w:hAnsi="Times New Roman" w:cs="Times New Roman"/>
          <w:position w:val="-1"/>
        </w:rPr>
        <w:t>u</w:t>
      </w:r>
      <w:r>
        <w:rPr>
          <w:rFonts w:ascii="Times New Roman" w:hAnsi="Times New Roman" w:cs="Times New Roman"/>
          <w:spacing w:val="-1"/>
          <w:position w:val="-1"/>
        </w:rPr>
        <w:t>a</w:t>
      </w:r>
      <w:r>
        <w:rPr>
          <w:rFonts w:ascii="Times New Roman" w:hAnsi="Times New Roman" w:cs="Times New Roman"/>
          <w:position w:val="-1"/>
        </w:rPr>
        <w:t xml:space="preserve">l </w:t>
      </w:r>
      <w:r>
        <w:rPr>
          <w:rFonts w:ascii="Times New Roman" w:hAnsi="Times New Roman" w:cs="Times New Roman"/>
          <w:spacing w:val="-1"/>
          <w:position w:val="-1"/>
        </w:rPr>
        <w:t>a</w:t>
      </w:r>
      <w:r>
        <w:rPr>
          <w:rFonts w:ascii="Times New Roman" w:hAnsi="Times New Roman" w:cs="Times New Roman"/>
          <w:position w:val="-1"/>
        </w:rPr>
        <w:t>nd nu</w:t>
      </w:r>
      <w:r>
        <w:rPr>
          <w:rFonts w:ascii="Times New Roman" w:hAnsi="Times New Roman" w:cs="Times New Roman"/>
          <w:spacing w:val="3"/>
          <w:position w:val="-1"/>
        </w:rPr>
        <w:t>m</w:t>
      </w:r>
      <w:r>
        <w:rPr>
          <w:rFonts w:ascii="Times New Roman" w:hAnsi="Times New Roman" w:cs="Times New Roman"/>
          <w:spacing w:val="-1"/>
          <w:position w:val="-1"/>
        </w:rPr>
        <w:t>er</w:t>
      </w:r>
      <w:r>
        <w:rPr>
          <w:rFonts w:ascii="Times New Roman" w:hAnsi="Times New Roman" w:cs="Times New Roman"/>
          <w:spacing w:val="3"/>
          <w:position w:val="-1"/>
        </w:rPr>
        <w:t>i</w:t>
      </w:r>
      <w:r>
        <w:rPr>
          <w:rFonts w:ascii="Times New Roman" w:hAnsi="Times New Roman" w:cs="Times New Roman"/>
          <w:spacing w:val="-1"/>
          <w:position w:val="-1"/>
        </w:rPr>
        <w:t>ca</w:t>
      </w:r>
      <w:r>
        <w:rPr>
          <w:rFonts w:ascii="Times New Roman" w:hAnsi="Times New Roman" w:cs="Times New Roman"/>
          <w:position w:val="-1"/>
        </w:rPr>
        <w:t xml:space="preserve">l </w:t>
      </w:r>
      <w:r>
        <w:rPr>
          <w:rFonts w:ascii="Times New Roman" w:hAnsi="Times New Roman" w:cs="Times New Roman"/>
          <w:spacing w:val="1"/>
          <w:position w:val="-1"/>
        </w:rPr>
        <w:t>m</w:t>
      </w:r>
      <w:r>
        <w:rPr>
          <w:rFonts w:ascii="Times New Roman" w:hAnsi="Times New Roman" w:cs="Times New Roman"/>
          <w:position w:val="-1"/>
        </w:rPr>
        <w:t>od</w:t>
      </w:r>
      <w:r>
        <w:rPr>
          <w:rFonts w:ascii="Times New Roman" w:hAnsi="Times New Roman" w:cs="Times New Roman"/>
          <w:spacing w:val="-1"/>
          <w:position w:val="-1"/>
        </w:rPr>
        <w:t>e</w:t>
      </w:r>
      <w:r>
        <w:rPr>
          <w:rFonts w:ascii="Times New Roman" w:hAnsi="Times New Roman" w:cs="Times New Roman"/>
          <w:spacing w:val="1"/>
          <w:position w:val="-1"/>
        </w:rPr>
        <w:t>l</w:t>
      </w:r>
      <w:r>
        <w:rPr>
          <w:rFonts w:ascii="Times New Roman" w:hAnsi="Times New Roman" w:cs="Times New Roman"/>
          <w:position w:val="-1"/>
        </w:rPr>
        <w:t>s.</w:t>
      </w:r>
    </w:p>
    <w:p w14:paraId="5981CD84" w14:textId="77777777" w:rsidR="00946758" w:rsidRDefault="00946758" w:rsidP="00946758">
      <w:pPr>
        <w:widowControl w:val="0"/>
        <w:autoSpaceDE w:val="0"/>
        <w:autoSpaceDN w:val="0"/>
        <w:adjustRightInd w:val="0"/>
        <w:spacing w:before="13" w:line="220" w:lineRule="exact"/>
        <w:rPr>
          <w:rFonts w:ascii="Times New Roman" w:hAnsi="Times New Roman" w:cs="Times New Roman"/>
          <w:sz w:val="22"/>
          <w:szCs w:val="22"/>
        </w:rPr>
      </w:pPr>
    </w:p>
    <w:p w14:paraId="63B631CB" w14:textId="77777777" w:rsidR="00946758" w:rsidRDefault="00946758" w:rsidP="00946758">
      <w:pPr>
        <w:widowControl w:val="0"/>
        <w:autoSpaceDE w:val="0"/>
        <w:autoSpaceDN w:val="0"/>
        <w:adjustRightInd w:val="0"/>
        <w:spacing w:before="29"/>
        <w:ind w:left="106" w:right="-20"/>
        <w:rPr>
          <w:rFonts w:ascii="Times New Roman" w:hAnsi="Times New Roman" w:cs="Times New Roman"/>
        </w:rPr>
      </w:pPr>
      <w:r>
        <w:rPr>
          <w:rFonts w:ascii="Times New Roman" w:hAnsi="Times New Roman" w:cs="Times New Roman"/>
        </w:rPr>
        <w:t xml:space="preserve">93             </w:t>
      </w:r>
      <w:r>
        <w:rPr>
          <w:rFonts w:ascii="Times New Roman" w:hAnsi="Times New Roman" w:cs="Times New Roman"/>
          <w:spacing w:val="12"/>
        </w:rPr>
        <w:t xml:space="preserve"> </w:t>
      </w:r>
      <w:r>
        <w:rPr>
          <w:rFonts w:ascii="Times New Roman" w:hAnsi="Times New Roman" w:cs="Times New Roman"/>
        </w:rPr>
        <w:t>To</w:t>
      </w:r>
      <w:r>
        <w:rPr>
          <w:rFonts w:ascii="Times New Roman" w:hAnsi="Times New Roman" w:cs="Times New Roman"/>
          <w:spacing w:val="38"/>
        </w:rPr>
        <w:t xml:space="preserve"> </w:t>
      </w:r>
      <w:r>
        <w:rPr>
          <w:rFonts w:ascii="Times New Roman" w:hAnsi="Times New Roman" w:cs="Times New Roman"/>
        </w:rPr>
        <w:t>qu</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1"/>
        </w:rPr>
        <w:t>ti</w:t>
      </w:r>
      <w:r>
        <w:rPr>
          <w:rFonts w:ascii="Times New Roman" w:hAnsi="Times New Roman" w:cs="Times New Roman"/>
          <w:spacing w:val="2"/>
        </w:rPr>
        <w:t>f</w:t>
      </w:r>
      <w:r>
        <w:rPr>
          <w:rFonts w:ascii="Times New Roman" w:hAnsi="Times New Roman" w:cs="Times New Roman"/>
        </w:rPr>
        <w:t>y</w:t>
      </w:r>
      <w:r>
        <w:rPr>
          <w:rFonts w:ascii="Times New Roman" w:hAnsi="Times New Roman" w:cs="Times New Roman"/>
          <w:spacing w:val="34"/>
        </w:rPr>
        <w:t xml:space="preserve"> </w:t>
      </w:r>
      <w:r>
        <w:rPr>
          <w:rFonts w:ascii="Times New Roman" w:hAnsi="Times New Roman" w:cs="Times New Roman"/>
          <w:spacing w:val="1"/>
        </w:rPr>
        <w:t>t</w:t>
      </w:r>
      <w:r>
        <w:rPr>
          <w:rFonts w:ascii="Times New Roman" w:hAnsi="Times New Roman" w:cs="Times New Roman"/>
          <w:spacing w:val="2"/>
        </w:rPr>
        <w:t>h</w:t>
      </w:r>
      <w:r>
        <w:rPr>
          <w:rFonts w:ascii="Times New Roman" w:hAnsi="Times New Roman" w:cs="Times New Roman"/>
        </w:rPr>
        <w:t>e</w:t>
      </w:r>
      <w:r>
        <w:rPr>
          <w:rFonts w:ascii="Times New Roman" w:hAnsi="Times New Roman" w:cs="Times New Roman"/>
          <w:spacing w:val="37"/>
        </w:rPr>
        <w:t xml:space="preserve"> </w:t>
      </w:r>
      <w:r>
        <w:rPr>
          <w:rFonts w:ascii="Times New Roman" w:hAnsi="Times New Roman" w:cs="Times New Roman"/>
        </w:rPr>
        <w:t>su</w:t>
      </w:r>
      <w:r>
        <w:rPr>
          <w:rFonts w:ascii="Times New Roman" w:hAnsi="Times New Roman" w:cs="Times New Roman"/>
          <w:spacing w:val="-1"/>
        </w:rPr>
        <w:t>rf</w:t>
      </w:r>
      <w:r>
        <w:rPr>
          <w:rFonts w:ascii="Times New Roman" w:hAnsi="Times New Roman" w:cs="Times New Roman"/>
          <w:spacing w:val="1"/>
        </w:rPr>
        <w:t>a</w:t>
      </w:r>
      <w:r>
        <w:rPr>
          <w:rFonts w:ascii="Times New Roman" w:hAnsi="Times New Roman" w:cs="Times New Roman"/>
          <w:spacing w:val="-1"/>
        </w:rPr>
        <w:t>c</w:t>
      </w:r>
      <w:r>
        <w:rPr>
          <w:rFonts w:ascii="Times New Roman" w:hAnsi="Times New Roman" w:cs="Times New Roman"/>
        </w:rPr>
        <w:t>e</w:t>
      </w:r>
      <w:r>
        <w:rPr>
          <w:rFonts w:ascii="Times New Roman" w:hAnsi="Times New Roman" w:cs="Times New Roman"/>
          <w:spacing w:val="40"/>
        </w:rPr>
        <w:t xml:space="preserve"> </w:t>
      </w:r>
      <w:r>
        <w:rPr>
          <w:rFonts w:ascii="Times New Roman" w:hAnsi="Times New Roman" w:cs="Times New Roman"/>
        </w:rPr>
        <w:t>k</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spacing w:val="-1"/>
        </w:rPr>
        <w:t>c</w:t>
      </w:r>
      <w:r>
        <w:rPr>
          <w:rFonts w:ascii="Times New Roman" w:hAnsi="Times New Roman" w:cs="Times New Roman"/>
        </w:rPr>
        <w:t>s</w:t>
      </w:r>
      <w:r>
        <w:rPr>
          <w:rFonts w:ascii="Times New Roman" w:hAnsi="Times New Roman" w:cs="Times New Roman"/>
          <w:spacing w:val="39"/>
        </w:rPr>
        <w:t xml:space="preserve"> </w:t>
      </w:r>
      <w:r>
        <w:rPr>
          <w:rFonts w:ascii="Times New Roman" w:hAnsi="Times New Roman" w:cs="Times New Roman"/>
        </w:rPr>
        <w:t>of</w:t>
      </w:r>
      <w:r>
        <w:rPr>
          <w:rFonts w:ascii="Times New Roman" w:hAnsi="Times New Roman" w:cs="Times New Roman"/>
          <w:spacing w:val="38"/>
        </w:rPr>
        <w:t xml:space="preserve"> </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spacing w:val="-1"/>
        </w:rPr>
        <w:t>ec</w:t>
      </w:r>
      <w:r>
        <w:rPr>
          <w:rFonts w:ascii="Times New Roman" w:hAnsi="Times New Roman" w:cs="Times New Roman"/>
          <w:spacing w:val="3"/>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8"/>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8"/>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spacing w:val="-1"/>
        </w:rPr>
        <w:t>w</w:t>
      </w:r>
      <w:r>
        <w:rPr>
          <w:rFonts w:ascii="Times New Roman" w:hAnsi="Times New Roman" w:cs="Times New Roman"/>
        </w:rPr>
        <w:t>e</w:t>
      </w:r>
      <w:r>
        <w:rPr>
          <w:rFonts w:ascii="Times New Roman" w:hAnsi="Times New Roman" w:cs="Times New Roman"/>
          <w:spacing w:val="37"/>
        </w:rPr>
        <w:t xml:space="preserve"> </w:t>
      </w:r>
      <w:r>
        <w:rPr>
          <w:rFonts w:ascii="Times New Roman" w:hAnsi="Times New Roman" w:cs="Times New Roman"/>
          <w:spacing w:val="-1"/>
        </w:rPr>
        <w:t>a</w:t>
      </w:r>
      <w:r>
        <w:rPr>
          <w:rFonts w:ascii="Times New Roman" w:hAnsi="Times New Roman" w:cs="Times New Roman"/>
        </w:rPr>
        <w:t>pp</w:t>
      </w:r>
      <w:r>
        <w:rPr>
          <w:rFonts w:ascii="Times New Roman" w:hAnsi="Times New Roman" w:cs="Times New Roman"/>
          <w:spacing w:val="5"/>
        </w:rPr>
        <w:t>l</w:t>
      </w:r>
      <w:r>
        <w:rPr>
          <w:rFonts w:ascii="Times New Roman" w:hAnsi="Times New Roman" w:cs="Times New Roman"/>
        </w:rPr>
        <w:t>y</w:t>
      </w:r>
      <w:r>
        <w:rPr>
          <w:rFonts w:ascii="Times New Roman" w:hAnsi="Times New Roman" w:cs="Times New Roman"/>
          <w:spacing w:val="34"/>
        </w:rPr>
        <w:t xml:space="preserve"> </w:t>
      </w:r>
      <w:r>
        <w:rPr>
          <w:rFonts w:ascii="Times New Roman" w:hAnsi="Times New Roman" w:cs="Times New Roman"/>
          <w:spacing w:val="3"/>
        </w:rPr>
        <w:t>t</w:t>
      </w:r>
      <w:r>
        <w:rPr>
          <w:rFonts w:ascii="Times New Roman" w:hAnsi="Times New Roman" w:cs="Times New Roman"/>
        </w:rPr>
        <w:t>he</w:t>
      </w:r>
      <w:r>
        <w:rPr>
          <w:rFonts w:ascii="Times New Roman" w:hAnsi="Times New Roman" w:cs="Times New Roman"/>
          <w:spacing w:val="37"/>
        </w:rPr>
        <w:t xml:space="preserve"> </w:t>
      </w:r>
      <w:r>
        <w:rPr>
          <w:rFonts w:ascii="Times New Roman" w:hAnsi="Times New Roman" w:cs="Times New Roman"/>
          <w:spacing w:val="1"/>
        </w:rPr>
        <w:t>St</w:t>
      </w:r>
      <w:r>
        <w:rPr>
          <w:rFonts w:ascii="Times New Roman" w:hAnsi="Times New Roman" w:cs="Times New Roman"/>
          <w:spacing w:val="-1"/>
        </w:rPr>
        <w:t>r</w:t>
      </w:r>
      <w:r>
        <w:rPr>
          <w:rFonts w:ascii="Times New Roman" w:hAnsi="Times New Roman" w:cs="Times New Roman"/>
        </w:rPr>
        <w:t>u</w:t>
      </w:r>
      <w:r>
        <w:rPr>
          <w:rFonts w:ascii="Times New Roman" w:hAnsi="Times New Roman" w:cs="Times New Roman"/>
          <w:spacing w:val="-1"/>
        </w:rPr>
        <w:t>c</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1"/>
        </w:rPr>
        <w:t>re</w:t>
      </w:r>
      <w:r>
        <w:rPr>
          <w:rFonts w:ascii="Times New Roman" w:hAnsi="Times New Roman" w:cs="Times New Roman"/>
          <w:spacing w:val="2"/>
        </w:rPr>
        <w:t>-</w:t>
      </w:r>
      <w:r>
        <w:rPr>
          <w:rFonts w:ascii="Times New Roman" w:hAnsi="Times New Roman" w:cs="Times New Roman"/>
          <w:spacing w:val="-1"/>
        </w:rPr>
        <w:t>fr</w:t>
      </w:r>
      <w:r>
        <w:rPr>
          <w:rFonts w:ascii="Times New Roman" w:hAnsi="Times New Roman" w:cs="Times New Roman"/>
        </w:rPr>
        <w:t>o</w:t>
      </w:r>
      <w:r>
        <w:rPr>
          <w:rFonts w:ascii="Times New Roman" w:hAnsi="Times New Roman" w:cs="Times New Roman"/>
          <w:spacing w:val="1"/>
        </w:rPr>
        <w:t>m</w:t>
      </w:r>
      <w:r>
        <w:rPr>
          <w:rFonts w:ascii="Times New Roman" w:hAnsi="Times New Roman" w:cs="Times New Roman"/>
        </w:rPr>
        <w:t>-</w:t>
      </w:r>
    </w:p>
    <w:p w14:paraId="5FA127B7"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447D71B2" w14:textId="77777777" w:rsidR="00946758" w:rsidRDefault="00946758" w:rsidP="00946758">
      <w:pPr>
        <w:widowControl w:val="0"/>
        <w:autoSpaceDE w:val="0"/>
        <w:autoSpaceDN w:val="0"/>
        <w:adjustRightInd w:val="0"/>
        <w:ind w:left="106" w:right="-20"/>
        <w:rPr>
          <w:rFonts w:ascii="Times New Roman" w:hAnsi="Times New Roman" w:cs="Times New Roman"/>
        </w:rPr>
      </w:pPr>
      <w:r>
        <w:rPr>
          <w:rFonts w:ascii="Times New Roman" w:hAnsi="Times New Roman" w:cs="Times New Roman"/>
        </w:rPr>
        <w:t xml:space="preserve">94             </w:t>
      </w:r>
      <w:r>
        <w:rPr>
          <w:rFonts w:ascii="Times New Roman" w:hAnsi="Times New Roman" w:cs="Times New Roman"/>
          <w:spacing w:val="12"/>
        </w:rPr>
        <w:t xml:space="preserve"> </w:t>
      </w:r>
      <w:r>
        <w:rPr>
          <w:rFonts w:ascii="Times New Roman" w:hAnsi="Times New Roman" w:cs="Times New Roman"/>
        </w:rPr>
        <w:t>Mo</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22"/>
        </w:rPr>
        <w:t xml:space="preserve"> </w:t>
      </w:r>
      <w:r>
        <w:rPr>
          <w:rFonts w:ascii="Times New Roman" w:hAnsi="Times New Roman" w:cs="Times New Roman"/>
          <w:spacing w:val="-1"/>
        </w:rPr>
        <w:t>(</w:t>
      </w:r>
      <w:r>
        <w:rPr>
          <w:rFonts w:ascii="Times New Roman" w:hAnsi="Times New Roman" w:cs="Times New Roman"/>
          <w:spacing w:val="1"/>
        </w:rPr>
        <w:t>S</w:t>
      </w:r>
      <w:r>
        <w:rPr>
          <w:rFonts w:ascii="Times New Roman" w:hAnsi="Times New Roman" w:cs="Times New Roman"/>
          <w:spacing w:val="-1"/>
        </w:rPr>
        <w:t>f</w:t>
      </w:r>
      <w:r>
        <w:rPr>
          <w:rFonts w:ascii="Times New Roman" w:hAnsi="Times New Roman" w:cs="Times New Roman"/>
        </w:rPr>
        <w:t>M)</w:t>
      </w:r>
      <w:r>
        <w:rPr>
          <w:rFonts w:ascii="Times New Roman" w:hAnsi="Times New Roman" w:cs="Times New Roman"/>
          <w:spacing w:val="21"/>
        </w:rPr>
        <w:t xml:space="preserve"> </w:t>
      </w:r>
      <w:r>
        <w:rPr>
          <w:rFonts w:ascii="Times New Roman" w:hAnsi="Times New Roman" w:cs="Times New Roman"/>
          <w:spacing w:val="1"/>
        </w:rPr>
        <w:t>t</w:t>
      </w:r>
      <w:r>
        <w:rPr>
          <w:rFonts w:ascii="Times New Roman" w:hAnsi="Times New Roman" w:cs="Times New Roman"/>
          <w:spacing w:val="-1"/>
        </w:rPr>
        <w:t>ec</w:t>
      </w:r>
      <w:r>
        <w:rPr>
          <w:rFonts w:ascii="Times New Roman" w:hAnsi="Times New Roman" w:cs="Times New Roman"/>
        </w:rPr>
        <w:t>hno</w:t>
      </w:r>
      <w:r>
        <w:rPr>
          <w:rFonts w:ascii="Times New Roman" w:hAnsi="Times New Roman" w:cs="Times New Roman"/>
          <w:spacing w:val="1"/>
        </w:rPr>
        <w:t>l</w:t>
      </w:r>
      <w:r>
        <w:rPr>
          <w:rFonts w:ascii="Times New Roman" w:hAnsi="Times New Roman" w:cs="Times New Roman"/>
        </w:rPr>
        <w:t>ogy</w:t>
      </w:r>
      <w:r>
        <w:rPr>
          <w:rFonts w:ascii="Times New Roman" w:hAnsi="Times New Roman" w:cs="Times New Roman"/>
          <w:spacing w:val="19"/>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2"/>
        </w:rPr>
        <w:t xml:space="preserve"> </w:t>
      </w:r>
      <w:r>
        <w:rPr>
          <w:rFonts w:ascii="Times New Roman" w:hAnsi="Times New Roman" w:cs="Times New Roman"/>
        </w:rPr>
        <w:t>a</w:t>
      </w:r>
      <w:r>
        <w:rPr>
          <w:rFonts w:ascii="Times New Roman" w:hAnsi="Times New Roman" w:cs="Times New Roman"/>
          <w:spacing w:val="21"/>
        </w:rPr>
        <w:t xml:space="preserve"> </w:t>
      </w:r>
      <w:r>
        <w:rPr>
          <w:rFonts w:ascii="Times New Roman" w:hAnsi="Times New Roman" w:cs="Times New Roman"/>
          <w:spacing w:val="1"/>
        </w:rPr>
        <w:t>m</w:t>
      </w:r>
      <w:r>
        <w:rPr>
          <w:rFonts w:ascii="Times New Roman" w:hAnsi="Times New Roman" w:cs="Times New Roman"/>
        </w:rPr>
        <w:t>u</w:t>
      </w:r>
      <w:r>
        <w:rPr>
          <w:rFonts w:ascii="Times New Roman" w:hAnsi="Times New Roman" w:cs="Times New Roman"/>
          <w:spacing w:val="1"/>
        </w:rPr>
        <w:t>lti</w:t>
      </w:r>
      <w:r>
        <w:rPr>
          <w:rFonts w:ascii="Times New Roman" w:hAnsi="Times New Roman" w:cs="Times New Roman"/>
          <w:spacing w:val="-1"/>
        </w:rPr>
        <w:t>-</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rPr>
        <w:t>po</w:t>
      </w:r>
      <w:r>
        <w:rPr>
          <w:rFonts w:ascii="Times New Roman" w:hAnsi="Times New Roman" w:cs="Times New Roman"/>
          <w:spacing w:val="-1"/>
        </w:rPr>
        <w:t>ra</w:t>
      </w:r>
      <w:r>
        <w:rPr>
          <w:rFonts w:ascii="Times New Roman" w:hAnsi="Times New Roman" w:cs="Times New Roman"/>
        </w:rPr>
        <w:t>l</w:t>
      </w:r>
      <w:r>
        <w:rPr>
          <w:rFonts w:ascii="Times New Roman" w:hAnsi="Times New Roman" w:cs="Times New Roman"/>
          <w:spacing w:val="22"/>
        </w:rPr>
        <w:t xml:space="preserve"> </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25"/>
        </w:rPr>
        <w:t xml:space="preserve"> </w:t>
      </w:r>
      <w:r>
        <w:rPr>
          <w:rFonts w:ascii="Times New Roman" w:hAnsi="Times New Roman" w:cs="Times New Roman"/>
        </w:rPr>
        <w:t>of</w:t>
      </w:r>
      <w:r>
        <w:rPr>
          <w:rFonts w:ascii="Times New Roman" w:hAnsi="Times New Roman" w:cs="Times New Roman"/>
          <w:spacing w:val="21"/>
        </w:rPr>
        <w:t xml:space="preserve"> </w:t>
      </w:r>
      <w:r>
        <w:rPr>
          <w:rFonts w:ascii="Times New Roman" w:hAnsi="Times New Roman" w:cs="Times New Roman"/>
        </w:rPr>
        <w:t>t</w:t>
      </w:r>
      <w:r>
        <w:rPr>
          <w:rFonts w:ascii="Times New Roman" w:hAnsi="Times New Roman" w:cs="Times New Roman"/>
          <w:spacing w:val="-1"/>
        </w:rPr>
        <w:t>erre</w:t>
      </w:r>
      <w:r>
        <w:rPr>
          <w:rFonts w:ascii="Times New Roman" w:hAnsi="Times New Roman" w:cs="Times New Roman"/>
        </w:rPr>
        <w:t>st</w:t>
      </w:r>
      <w:r>
        <w:rPr>
          <w:rFonts w:ascii="Times New Roman" w:hAnsi="Times New Roman" w:cs="Times New Roman"/>
          <w:spacing w:val="-1"/>
        </w:rPr>
        <w:t>r</w:t>
      </w:r>
      <w:r>
        <w:rPr>
          <w:rFonts w:ascii="Times New Roman" w:hAnsi="Times New Roman" w:cs="Times New Roman"/>
          <w:spacing w:val="3"/>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2"/>
        </w:rPr>
        <w:t xml:space="preserve"> </w:t>
      </w:r>
      <w:r>
        <w:rPr>
          <w:rFonts w:ascii="Times New Roman" w:hAnsi="Times New Roman" w:cs="Times New Roman"/>
        </w:rPr>
        <w:t>im</w:t>
      </w:r>
      <w:r>
        <w:rPr>
          <w:rFonts w:ascii="Times New Roman" w:hAnsi="Times New Roman" w:cs="Times New Roman"/>
          <w:spacing w:val="-1"/>
        </w:rPr>
        <w:t>a</w:t>
      </w:r>
      <w:r>
        <w:rPr>
          <w:rFonts w:ascii="Times New Roman" w:hAnsi="Times New Roman" w:cs="Times New Roman"/>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2"/>
        </w:rPr>
        <w:t xml:space="preserve"> </w:t>
      </w:r>
      <w:r>
        <w:rPr>
          <w:rFonts w:ascii="Times New Roman" w:hAnsi="Times New Roman" w:cs="Times New Roman"/>
        </w:rPr>
        <w:t>to</w:t>
      </w:r>
      <w:r>
        <w:rPr>
          <w:rFonts w:ascii="Times New Roman" w:hAnsi="Times New Roman" w:cs="Times New Roman"/>
          <w:spacing w:val="22"/>
        </w:rPr>
        <w:t xml:space="preserve"> </w:t>
      </w:r>
      <w:r>
        <w:rPr>
          <w:rFonts w:ascii="Times New Roman" w:hAnsi="Times New Roman" w:cs="Times New Roman"/>
        </w:rPr>
        <w:t>d</w:t>
      </w:r>
      <w:r>
        <w:rPr>
          <w:rFonts w:ascii="Times New Roman" w:hAnsi="Times New Roman" w:cs="Times New Roman"/>
          <w:spacing w:val="-1"/>
        </w:rPr>
        <w:t>er</w:t>
      </w:r>
      <w:r>
        <w:rPr>
          <w:rFonts w:ascii="Times New Roman" w:hAnsi="Times New Roman" w:cs="Times New Roman"/>
        </w:rPr>
        <w:t>ive</w:t>
      </w:r>
      <w:r>
        <w:rPr>
          <w:rFonts w:ascii="Times New Roman" w:hAnsi="Times New Roman" w:cs="Times New Roman"/>
          <w:spacing w:val="21"/>
        </w:rPr>
        <w:t xml:space="preserve"> </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1"/>
        </w:rPr>
        <w:t>r</w:t>
      </w:r>
      <w:r>
        <w:rPr>
          <w:rFonts w:ascii="Times New Roman" w:hAnsi="Times New Roman" w:cs="Times New Roman"/>
          <w:spacing w:val="1"/>
        </w:rPr>
        <w:t>ti</w:t>
      </w:r>
      <w:r>
        <w:rPr>
          <w:rFonts w:ascii="Times New Roman" w:hAnsi="Times New Roman" w:cs="Times New Roman"/>
          <w:spacing w:val="-1"/>
        </w:rPr>
        <w:t>ca</w:t>
      </w:r>
      <w:r>
        <w:rPr>
          <w:rFonts w:ascii="Times New Roman" w:hAnsi="Times New Roman" w:cs="Times New Roman"/>
        </w:rPr>
        <w:t>l</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rPr>
        <w:t>nd</w:t>
      </w:r>
    </w:p>
    <w:p w14:paraId="1B7F87D1"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068A21B7" w14:textId="77777777" w:rsidR="00946758" w:rsidRDefault="00946758" w:rsidP="00946758">
      <w:pPr>
        <w:widowControl w:val="0"/>
        <w:autoSpaceDE w:val="0"/>
        <w:autoSpaceDN w:val="0"/>
        <w:adjustRightInd w:val="0"/>
        <w:spacing w:line="271" w:lineRule="exact"/>
        <w:ind w:left="106" w:right="-20"/>
        <w:rPr>
          <w:rFonts w:ascii="Times New Roman" w:hAnsi="Times New Roman" w:cs="Times New Roman"/>
        </w:rPr>
      </w:pPr>
      <w:r>
        <w:rPr>
          <w:rFonts w:ascii="Times New Roman" w:hAnsi="Times New Roman" w:cs="Times New Roman"/>
          <w:position w:val="-1"/>
        </w:rPr>
        <w:t xml:space="preserve">95             </w:t>
      </w:r>
      <w:r>
        <w:rPr>
          <w:rFonts w:ascii="Times New Roman" w:hAnsi="Times New Roman" w:cs="Times New Roman"/>
          <w:spacing w:val="12"/>
          <w:position w:val="-1"/>
        </w:rPr>
        <w:t xml:space="preserve"> </w:t>
      </w:r>
      <w:r>
        <w:rPr>
          <w:rFonts w:ascii="Times New Roman" w:hAnsi="Times New Roman" w:cs="Times New Roman"/>
          <w:position w:val="-1"/>
        </w:rPr>
        <w:t>ho</w:t>
      </w:r>
      <w:r>
        <w:rPr>
          <w:rFonts w:ascii="Times New Roman" w:hAnsi="Times New Roman" w:cs="Times New Roman"/>
          <w:spacing w:val="-1"/>
          <w:position w:val="-1"/>
        </w:rPr>
        <w:t>r</w:t>
      </w:r>
      <w:r>
        <w:rPr>
          <w:rFonts w:ascii="Times New Roman" w:hAnsi="Times New Roman" w:cs="Times New Roman"/>
          <w:spacing w:val="1"/>
          <w:position w:val="-1"/>
        </w:rPr>
        <w:t>iz</w:t>
      </w:r>
      <w:r>
        <w:rPr>
          <w:rFonts w:ascii="Times New Roman" w:hAnsi="Times New Roman" w:cs="Times New Roman"/>
          <w:position w:val="-1"/>
        </w:rPr>
        <w:t>on</w:t>
      </w:r>
      <w:r>
        <w:rPr>
          <w:rFonts w:ascii="Times New Roman" w:hAnsi="Times New Roman" w:cs="Times New Roman"/>
          <w:spacing w:val="1"/>
          <w:position w:val="-1"/>
        </w:rPr>
        <w:t>t</w:t>
      </w:r>
      <w:r>
        <w:rPr>
          <w:rFonts w:ascii="Times New Roman" w:hAnsi="Times New Roman" w:cs="Times New Roman"/>
          <w:spacing w:val="-1"/>
          <w:position w:val="-1"/>
        </w:rPr>
        <w:t>a</w:t>
      </w:r>
      <w:r>
        <w:rPr>
          <w:rFonts w:ascii="Times New Roman" w:hAnsi="Times New Roman" w:cs="Times New Roman"/>
          <w:position w:val="-1"/>
        </w:rPr>
        <w:t>l</w:t>
      </w:r>
      <w:r>
        <w:rPr>
          <w:rFonts w:ascii="Times New Roman" w:hAnsi="Times New Roman" w:cs="Times New Roman"/>
          <w:spacing w:val="5"/>
          <w:position w:val="-1"/>
        </w:rPr>
        <w:t xml:space="preserve"> </w:t>
      </w:r>
      <w:r>
        <w:rPr>
          <w:rFonts w:ascii="Times New Roman" w:hAnsi="Times New Roman" w:cs="Times New Roman"/>
          <w:spacing w:val="-1"/>
          <w:position w:val="-1"/>
        </w:rPr>
        <w:t>c</w:t>
      </w:r>
      <w:r>
        <w:rPr>
          <w:rFonts w:ascii="Times New Roman" w:hAnsi="Times New Roman" w:cs="Times New Roman"/>
          <w:position w:val="-1"/>
        </w:rPr>
        <w:t>o</w:t>
      </w:r>
      <w:r>
        <w:rPr>
          <w:rFonts w:ascii="Times New Roman" w:hAnsi="Times New Roman" w:cs="Times New Roman"/>
          <w:spacing w:val="1"/>
          <w:position w:val="-1"/>
        </w:rPr>
        <w:t>m</w:t>
      </w:r>
      <w:r>
        <w:rPr>
          <w:rFonts w:ascii="Times New Roman" w:hAnsi="Times New Roman" w:cs="Times New Roman"/>
          <w:position w:val="-1"/>
        </w:rPr>
        <w:t>pon</w:t>
      </w:r>
      <w:r>
        <w:rPr>
          <w:rFonts w:ascii="Times New Roman" w:hAnsi="Times New Roman" w:cs="Times New Roman"/>
          <w:spacing w:val="-1"/>
          <w:position w:val="-1"/>
        </w:rPr>
        <w:t>e</w:t>
      </w:r>
      <w:r>
        <w:rPr>
          <w:rFonts w:ascii="Times New Roman" w:hAnsi="Times New Roman" w:cs="Times New Roman"/>
          <w:position w:val="-1"/>
        </w:rPr>
        <w:t>n</w:t>
      </w:r>
      <w:r>
        <w:rPr>
          <w:rFonts w:ascii="Times New Roman" w:hAnsi="Times New Roman" w:cs="Times New Roman"/>
          <w:spacing w:val="1"/>
          <w:position w:val="-1"/>
        </w:rPr>
        <w:t>t</w:t>
      </w:r>
      <w:r>
        <w:rPr>
          <w:rFonts w:ascii="Times New Roman" w:hAnsi="Times New Roman" w:cs="Times New Roman"/>
          <w:position w:val="-1"/>
        </w:rPr>
        <w:t>s</w:t>
      </w:r>
      <w:r>
        <w:rPr>
          <w:rFonts w:ascii="Times New Roman" w:hAnsi="Times New Roman" w:cs="Times New Roman"/>
          <w:spacing w:val="5"/>
          <w:position w:val="-1"/>
        </w:rPr>
        <w:t xml:space="preserve"> </w:t>
      </w:r>
      <w:r>
        <w:rPr>
          <w:rFonts w:ascii="Times New Roman" w:hAnsi="Times New Roman" w:cs="Times New Roman"/>
          <w:position w:val="-1"/>
        </w:rPr>
        <w:t>of</w:t>
      </w:r>
      <w:r>
        <w:rPr>
          <w:rFonts w:ascii="Times New Roman" w:hAnsi="Times New Roman" w:cs="Times New Roman"/>
          <w:spacing w:val="4"/>
          <w:position w:val="-1"/>
        </w:rPr>
        <w:t xml:space="preserve"> </w:t>
      </w:r>
      <w:r>
        <w:rPr>
          <w:rFonts w:ascii="Times New Roman" w:hAnsi="Times New Roman" w:cs="Times New Roman"/>
          <w:spacing w:val="-1"/>
          <w:position w:val="-1"/>
        </w:rPr>
        <w:t>c</w:t>
      </w:r>
      <w:r>
        <w:rPr>
          <w:rFonts w:ascii="Times New Roman" w:hAnsi="Times New Roman" w:cs="Times New Roman"/>
          <w:position w:val="-1"/>
        </w:rPr>
        <w:t>h</w:t>
      </w:r>
      <w:r>
        <w:rPr>
          <w:rFonts w:ascii="Times New Roman" w:hAnsi="Times New Roman" w:cs="Times New Roman"/>
          <w:spacing w:val="-1"/>
          <w:position w:val="-1"/>
        </w:rPr>
        <w:t>a</w:t>
      </w:r>
      <w:r>
        <w:rPr>
          <w:rFonts w:ascii="Times New Roman" w:hAnsi="Times New Roman" w:cs="Times New Roman"/>
          <w:spacing w:val="2"/>
          <w:position w:val="-1"/>
        </w:rPr>
        <w:t>n</w:t>
      </w:r>
      <w:r>
        <w:rPr>
          <w:rFonts w:ascii="Times New Roman" w:hAnsi="Times New Roman" w:cs="Times New Roman"/>
          <w:position w:val="-1"/>
        </w:rPr>
        <w:t>ge</w:t>
      </w:r>
      <w:r>
        <w:rPr>
          <w:rFonts w:ascii="Times New Roman" w:hAnsi="Times New Roman" w:cs="Times New Roman"/>
          <w:spacing w:val="4"/>
          <w:position w:val="-1"/>
        </w:rPr>
        <w:t xml:space="preserve"> </w:t>
      </w:r>
      <w:r>
        <w:rPr>
          <w:rFonts w:ascii="Times New Roman" w:hAnsi="Times New Roman" w:cs="Times New Roman"/>
          <w:position w:val="-1"/>
        </w:rPr>
        <w:t>ov</w:t>
      </w:r>
      <w:r>
        <w:rPr>
          <w:rFonts w:ascii="Times New Roman" w:hAnsi="Times New Roman" w:cs="Times New Roman"/>
          <w:spacing w:val="-1"/>
          <w:position w:val="-1"/>
        </w:rPr>
        <w:t>e</w:t>
      </w:r>
      <w:r>
        <w:rPr>
          <w:rFonts w:ascii="Times New Roman" w:hAnsi="Times New Roman" w:cs="Times New Roman"/>
          <w:position w:val="-1"/>
        </w:rPr>
        <w:t>r</w:t>
      </w:r>
      <w:r>
        <w:rPr>
          <w:rFonts w:ascii="Times New Roman" w:hAnsi="Times New Roman" w:cs="Times New Roman"/>
          <w:spacing w:val="6"/>
          <w:position w:val="-1"/>
        </w:rPr>
        <w:t xml:space="preserve"> </w:t>
      </w:r>
      <w:r>
        <w:rPr>
          <w:rFonts w:ascii="Times New Roman" w:hAnsi="Times New Roman" w:cs="Times New Roman"/>
          <w:spacing w:val="1"/>
          <w:position w:val="-1"/>
        </w:rPr>
        <w:t>tim</w:t>
      </w:r>
      <w:r>
        <w:rPr>
          <w:rFonts w:ascii="Times New Roman" w:hAnsi="Times New Roman" w:cs="Times New Roman"/>
          <w:spacing w:val="-1"/>
          <w:position w:val="-1"/>
        </w:rPr>
        <w:t>e</w:t>
      </w:r>
      <w:r>
        <w:rPr>
          <w:rFonts w:ascii="Times New Roman" w:hAnsi="Times New Roman" w:cs="Times New Roman"/>
          <w:position w:val="-1"/>
        </w:rPr>
        <w:t>.</w:t>
      </w:r>
      <w:r>
        <w:rPr>
          <w:rFonts w:ascii="Times New Roman" w:hAnsi="Times New Roman" w:cs="Times New Roman"/>
          <w:spacing w:val="5"/>
          <w:position w:val="-1"/>
        </w:rPr>
        <w:t xml:space="preserve"> </w:t>
      </w:r>
      <w:r>
        <w:rPr>
          <w:rFonts w:ascii="Times New Roman" w:hAnsi="Times New Roman" w:cs="Times New Roman"/>
          <w:spacing w:val="1"/>
          <w:position w:val="-1"/>
        </w:rPr>
        <w:t>S</w:t>
      </w:r>
      <w:r>
        <w:rPr>
          <w:rFonts w:ascii="Times New Roman" w:hAnsi="Times New Roman" w:cs="Times New Roman"/>
          <w:spacing w:val="-1"/>
          <w:position w:val="-1"/>
        </w:rPr>
        <w:t>f</w:t>
      </w:r>
      <w:r>
        <w:rPr>
          <w:rFonts w:ascii="Times New Roman" w:hAnsi="Times New Roman" w:cs="Times New Roman"/>
          <w:position w:val="-1"/>
        </w:rPr>
        <w:t>M</w:t>
      </w:r>
      <w:r>
        <w:rPr>
          <w:rFonts w:ascii="Times New Roman" w:hAnsi="Times New Roman" w:cs="Times New Roman"/>
          <w:spacing w:val="5"/>
          <w:position w:val="-1"/>
        </w:rPr>
        <w:t xml:space="preserve"> </w:t>
      </w:r>
      <w:r>
        <w:rPr>
          <w:rFonts w:ascii="Times New Roman" w:hAnsi="Times New Roman" w:cs="Times New Roman"/>
          <w:spacing w:val="-1"/>
          <w:position w:val="-1"/>
        </w:rPr>
        <w:t>c</w:t>
      </w:r>
      <w:r>
        <w:rPr>
          <w:rFonts w:ascii="Times New Roman" w:hAnsi="Times New Roman" w:cs="Times New Roman"/>
          <w:position w:val="-1"/>
        </w:rPr>
        <w:t>o</w:t>
      </w:r>
      <w:r>
        <w:rPr>
          <w:rFonts w:ascii="Times New Roman" w:hAnsi="Times New Roman" w:cs="Times New Roman"/>
          <w:spacing w:val="1"/>
          <w:position w:val="-1"/>
        </w:rPr>
        <w:t>m</w:t>
      </w:r>
      <w:r>
        <w:rPr>
          <w:rFonts w:ascii="Times New Roman" w:hAnsi="Times New Roman" w:cs="Times New Roman"/>
          <w:position w:val="-1"/>
        </w:rPr>
        <w:t>b</w:t>
      </w:r>
      <w:r>
        <w:rPr>
          <w:rFonts w:ascii="Times New Roman" w:hAnsi="Times New Roman" w:cs="Times New Roman"/>
          <w:spacing w:val="1"/>
          <w:position w:val="-1"/>
        </w:rPr>
        <w:t>i</w:t>
      </w:r>
      <w:r>
        <w:rPr>
          <w:rFonts w:ascii="Times New Roman" w:hAnsi="Times New Roman" w:cs="Times New Roman"/>
          <w:position w:val="-1"/>
        </w:rPr>
        <w:t>n</w:t>
      </w:r>
      <w:r>
        <w:rPr>
          <w:rFonts w:ascii="Times New Roman" w:hAnsi="Times New Roman" w:cs="Times New Roman"/>
          <w:spacing w:val="-1"/>
          <w:position w:val="-1"/>
        </w:rPr>
        <w:t>e</w:t>
      </w:r>
      <w:r>
        <w:rPr>
          <w:rFonts w:ascii="Times New Roman" w:hAnsi="Times New Roman" w:cs="Times New Roman"/>
          <w:position w:val="-1"/>
        </w:rPr>
        <w:t>s</w:t>
      </w:r>
      <w:r>
        <w:rPr>
          <w:rFonts w:ascii="Times New Roman" w:hAnsi="Times New Roman" w:cs="Times New Roman"/>
          <w:spacing w:val="5"/>
          <w:position w:val="-1"/>
        </w:rPr>
        <w:t xml:space="preserve"> </w:t>
      </w:r>
      <w:r>
        <w:rPr>
          <w:rFonts w:ascii="Times New Roman" w:hAnsi="Times New Roman" w:cs="Times New Roman"/>
          <w:spacing w:val="-1"/>
          <w:position w:val="-1"/>
        </w:rPr>
        <w:t>we</w:t>
      </w:r>
      <w:r>
        <w:rPr>
          <w:rFonts w:ascii="Times New Roman" w:hAnsi="Times New Roman" w:cs="Times New Roman"/>
          <w:spacing w:val="1"/>
          <w:position w:val="-1"/>
        </w:rPr>
        <w:t>ll</w:t>
      </w:r>
      <w:r>
        <w:rPr>
          <w:rFonts w:ascii="Times New Roman" w:hAnsi="Times New Roman" w:cs="Times New Roman"/>
          <w:spacing w:val="-1"/>
          <w:position w:val="-1"/>
        </w:rPr>
        <w:t>-e</w:t>
      </w:r>
      <w:r>
        <w:rPr>
          <w:rFonts w:ascii="Times New Roman" w:hAnsi="Times New Roman" w:cs="Times New Roman"/>
          <w:position w:val="-1"/>
        </w:rPr>
        <w:t>st</w:t>
      </w:r>
      <w:r>
        <w:rPr>
          <w:rFonts w:ascii="Times New Roman" w:hAnsi="Times New Roman" w:cs="Times New Roman"/>
          <w:spacing w:val="-1"/>
          <w:position w:val="-1"/>
        </w:rPr>
        <w:t>a</w:t>
      </w:r>
      <w:r>
        <w:rPr>
          <w:rFonts w:ascii="Times New Roman" w:hAnsi="Times New Roman" w:cs="Times New Roman"/>
          <w:position w:val="-1"/>
        </w:rPr>
        <w:t>blish</w:t>
      </w:r>
      <w:r>
        <w:rPr>
          <w:rFonts w:ascii="Times New Roman" w:hAnsi="Times New Roman" w:cs="Times New Roman"/>
          <w:spacing w:val="1"/>
          <w:position w:val="-1"/>
        </w:rPr>
        <w:t>e</w:t>
      </w:r>
      <w:r>
        <w:rPr>
          <w:rFonts w:ascii="Times New Roman" w:hAnsi="Times New Roman" w:cs="Times New Roman"/>
          <w:position w:val="-1"/>
        </w:rPr>
        <w:t>d</w:t>
      </w:r>
      <w:r>
        <w:rPr>
          <w:rFonts w:ascii="Times New Roman" w:hAnsi="Times New Roman" w:cs="Times New Roman"/>
          <w:spacing w:val="5"/>
          <w:position w:val="-1"/>
        </w:rPr>
        <w:t xml:space="preserve"> </w:t>
      </w:r>
      <w:r>
        <w:rPr>
          <w:rFonts w:ascii="Times New Roman" w:hAnsi="Times New Roman" w:cs="Times New Roman"/>
          <w:position w:val="-1"/>
        </w:rPr>
        <w:t>photo</w:t>
      </w:r>
      <w:r>
        <w:rPr>
          <w:rFonts w:ascii="Times New Roman" w:hAnsi="Times New Roman" w:cs="Times New Roman"/>
          <w:spacing w:val="-2"/>
          <w:position w:val="-1"/>
        </w:rPr>
        <w:t>g</w:t>
      </w:r>
      <w:r>
        <w:rPr>
          <w:rFonts w:ascii="Times New Roman" w:hAnsi="Times New Roman" w:cs="Times New Roman"/>
          <w:spacing w:val="2"/>
          <w:position w:val="-1"/>
        </w:rPr>
        <w:t>r</w:t>
      </w:r>
      <w:r>
        <w:rPr>
          <w:rFonts w:ascii="Times New Roman" w:hAnsi="Times New Roman" w:cs="Times New Roman"/>
          <w:spacing w:val="-1"/>
          <w:position w:val="-1"/>
        </w:rPr>
        <w:t>a</w:t>
      </w:r>
      <w:r>
        <w:rPr>
          <w:rFonts w:ascii="Times New Roman" w:hAnsi="Times New Roman" w:cs="Times New Roman"/>
          <w:position w:val="-1"/>
        </w:rPr>
        <w:t>mm</w:t>
      </w:r>
      <w:r>
        <w:rPr>
          <w:rFonts w:ascii="Times New Roman" w:hAnsi="Times New Roman" w:cs="Times New Roman"/>
          <w:spacing w:val="-1"/>
          <w:position w:val="-1"/>
        </w:rPr>
        <w:t>e</w:t>
      </w:r>
      <w:r>
        <w:rPr>
          <w:rFonts w:ascii="Times New Roman" w:hAnsi="Times New Roman" w:cs="Times New Roman"/>
          <w:position w:val="-1"/>
        </w:rPr>
        <w:t>t</w:t>
      </w:r>
      <w:r>
        <w:rPr>
          <w:rFonts w:ascii="Times New Roman" w:hAnsi="Times New Roman" w:cs="Times New Roman"/>
          <w:spacing w:val="-1"/>
          <w:position w:val="-1"/>
        </w:rPr>
        <w:t>r</w:t>
      </w:r>
      <w:r>
        <w:rPr>
          <w:rFonts w:ascii="Times New Roman" w:hAnsi="Times New Roman" w:cs="Times New Roman"/>
          <w:position w:val="-1"/>
        </w:rPr>
        <w:t>ic</w:t>
      </w:r>
    </w:p>
    <w:p w14:paraId="7C3C1336" w14:textId="77777777" w:rsidR="00946758" w:rsidRDefault="00946758" w:rsidP="00946758">
      <w:pPr>
        <w:widowControl w:val="0"/>
        <w:autoSpaceDE w:val="0"/>
        <w:autoSpaceDN w:val="0"/>
        <w:adjustRightInd w:val="0"/>
        <w:spacing w:line="200" w:lineRule="exact"/>
        <w:rPr>
          <w:rFonts w:ascii="Times New Roman" w:hAnsi="Times New Roman" w:cs="Times New Roman"/>
          <w:sz w:val="20"/>
          <w:szCs w:val="20"/>
        </w:rPr>
      </w:pPr>
    </w:p>
    <w:p w14:paraId="27BA057D" w14:textId="77777777" w:rsidR="00946758" w:rsidRDefault="00946758" w:rsidP="00946758">
      <w:pPr>
        <w:widowControl w:val="0"/>
        <w:autoSpaceDE w:val="0"/>
        <w:autoSpaceDN w:val="0"/>
        <w:adjustRightInd w:val="0"/>
        <w:spacing w:before="29"/>
        <w:ind w:left="5634" w:right="4536"/>
        <w:rPr>
          <w:rFonts w:ascii="Times New Roman" w:hAnsi="Times New Roman" w:cs="Times New Roman"/>
        </w:rPr>
      </w:pPr>
      <w:r>
        <w:rPr>
          <w:rFonts w:ascii="Times New Roman" w:hAnsi="Times New Roman" w:cs="Times New Roman"/>
        </w:rPr>
        <w:t>3</w:t>
      </w:r>
    </w:p>
    <w:p w14:paraId="26716474" w14:textId="77777777" w:rsidR="00946758" w:rsidRDefault="00946758" w:rsidP="00946758">
      <w:pPr>
        <w:widowControl w:val="0"/>
        <w:autoSpaceDE w:val="0"/>
        <w:autoSpaceDN w:val="0"/>
        <w:adjustRightInd w:val="0"/>
        <w:spacing w:before="29"/>
        <w:ind w:left="5634" w:right="4536"/>
        <w:rPr>
          <w:rFonts w:ascii="Times New Roman" w:hAnsi="Times New Roman" w:cs="Times New Roman"/>
        </w:rPr>
        <w:sectPr w:rsidR="00946758">
          <w:type w:val="continuous"/>
          <w:pgSz w:w="11920" w:h="16840"/>
          <w:pgMar w:top="1560" w:right="1300" w:bottom="280" w:left="220" w:header="720" w:footer="720" w:gutter="0"/>
          <w:cols w:space="720"/>
          <w:noEndnote/>
        </w:sectPr>
      </w:pPr>
    </w:p>
    <w:p w14:paraId="67277A06" w14:textId="77777777" w:rsidR="00946758" w:rsidRDefault="00946758" w:rsidP="00946758">
      <w:pPr>
        <w:widowControl w:val="0"/>
        <w:autoSpaceDE w:val="0"/>
        <w:autoSpaceDN w:val="0"/>
        <w:adjustRightInd w:val="0"/>
        <w:spacing w:before="74"/>
        <w:ind w:left="188" w:right="-58"/>
        <w:rPr>
          <w:rFonts w:ascii="Times New Roman" w:hAnsi="Times New Roman" w:cs="Times New Roman"/>
        </w:rPr>
      </w:pPr>
      <w:r>
        <w:rPr>
          <w:rFonts w:ascii="Times New Roman" w:hAnsi="Times New Roman" w:cs="Times New Roman"/>
        </w:rPr>
        <w:t>96</w:t>
      </w:r>
    </w:p>
    <w:p w14:paraId="708127BF"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25DEB5FC" w14:textId="77777777" w:rsidR="00946758" w:rsidRDefault="00946758" w:rsidP="00946758">
      <w:pPr>
        <w:widowControl w:val="0"/>
        <w:autoSpaceDE w:val="0"/>
        <w:autoSpaceDN w:val="0"/>
        <w:adjustRightInd w:val="0"/>
        <w:ind w:left="188" w:right="-58"/>
        <w:rPr>
          <w:rFonts w:ascii="Times New Roman" w:hAnsi="Times New Roman" w:cs="Times New Roman"/>
        </w:rPr>
      </w:pPr>
      <w:r>
        <w:rPr>
          <w:rFonts w:ascii="Times New Roman" w:hAnsi="Times New Roman" w:cs="Times New Roman"/>
        </w:rPr>
        <w:t>97</w:t>
      </w:r>
    </w:p>
    <w:p w14:paraId="6BF85817"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31585880" w14:textId="77777777" w:rsidR="00946758" w:rsidRDefault="00946758" w:rsidP="00946758">
      <w:pPr>
        <w:widowControl w:val="0"/>
        <w:autoSpaceDE w:val="0"/>
        <w:autoSpaceDN w:val="0"/>
        <w:adjustRightInd w:val="0"/>
        <w:ind w:left="188" w:right="-58"/>
        <w:rPr>
          <w:rFonts w:ascii="Times New Roman" w:hAnsi="Times New Roman" w:cs="Times New Roman"/>
        </w:rPr>
      </w:pPr>
      <w:r>
        <w:rPr>
          <w:rFonts w:ascii="Times New Roman" w:hAnsi="Times New Roman" w:cs="Times New Roman"/>
        </w:rPr>
        <w:t>98</w:t>
      </w:r>
    </w:p>
    <w:p w14:paraId="254800F1"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5658DA3E" w14:textId="77777777" w:rsidR="00946758" w:rsidRDefault="00946758" w:rsidP="00946758">
      <w:pPr>
        <w:widowControl w:val="0"/>
        <w:autoSpaceDE w:val="0"/>
        <w:autoSpaceDN w:val="0"/>
        <w:adjustRightInd w:val="0"/>
        <w:ind w:left="188" w:right="-58"/>
        <w:rPr>
          <w:rFonts w:ascii="Times New Roman" w:hAnsi="Times New Roman" w:cs="Times New Roman"/>
        </w:rPr>
      </w:pPr>
      <w:r>
        <w:rPr>
          <w:rFonts w:ascii="Times New Roman" w:hAnsi="Times New Roman" w:cs="Times New Roman"/>
        </w:rPr>
        <w:t>99</w:t>
      </w:r>
    </w:p>
    <w:p w14:paraId="29B95B4F"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46F0B6EC" w14:textId="77777777" w:rsidR="00946758" w:rsidRDefault="00946758" w:rsidP="00946758">
      <w:pPr>
        <w:widowControl w:val="0"/>
        <w:autoSpaceDE w:val="0"/>
        <w:autoSpaceDN w:val="0"/>
        <w:adjustRightInd w:val="0"/>
        <w:ind w:left="68" w:right="-58"/>
        <w:rPr>
          <w:rFonts w:ascii="Times New Roman" w:hAnsi="Times New Roman" w:cs="Times New Roman"/>
        </w:rPr>
      </w:pPr>
      <w:r>
        <w:rPr>
          <w:rFonts w:ascii="Times New Roman" w:hAnsi="Times New Roman" w:cs="Times New Roman"/>
        </w:rPr>
        <w:t>100</w:t>
      </w:r>
    </w:p>
    <w:p w14:paraId="1BA651AE"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569840CC" w14:textId="77777777" w:rsidR="00946758" w:rsidRDefault="00946758" w:rsidP="00946758">
      <w:pPr>
        <w:widowControl w:val="0"/>
        <w:autoSpaceDE w:val="0"/>
        <w:autoSpaceDN w:val="0"/>
        <w:adjustRightInd w:val="0"/>
        <w:ind w:left="68" w:right="-58"/>
        <w:rPr>
          <w:rFonts w:ascii="Times New Roman" w:hAnsi="Times New Roman" w:cs="Times New Roman"/>
        </w:rPr>
      </w:pPr>
      <w:r>
        <w:rPr>
          <w:rFonts w:ascii="Times New Roman" w:hAnsi="Times New Roman" w:cs="Times New Roman"/>
        </w:rPr>
        <w:t>101</w:t>
      </w:r>
    </w:p>
    <w:p w14:paraId="29FAC1FB"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13F074EE" w14:textId="77777777" w:rsidR="00946758" w:rsidRDefault="00946758" w:rsidP="00946758">
      <w:pPr>
        <w:widowControl w:val="0"/>
        <w:autoSpaceDE w:val="0"/>
        <w:autoSpaceDN w:val="0"/>
        <w:adjustRightInd w:val="0"/>
        <w:ind w:left="68" w:right="-58"/>
        <w:rPr>
          <w:rFonts w:ascii="Times New Roman" w:hAnsi="Times New Roman" w:cs="Times New Roman"/>
        </w:rPr>
      </w:pPr>
      <w:r>
        <w:rPr>
          <w:rFonts w:ascii="Times New Roman" w:hAnsi="Times New Roman" w:cs="Times New Roman"/>
        </w:rPr>
        <w:t>102</w:t>
      </w:r>
    </w:p>
    <w:p w14:paraId="0AC29186"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65558AF5" w14:textId="77777777" w:rsidR="00946758" w:rsidRDefault="00946758" w:rsidP="00946758">
      <w:pPr>
        <w:widowControl w:val="0"/>
        <w:autoSpaceDE w:val="0"/>
        <w:autoSpaceDN w:val="0"/>
        <w:adjustRightInd w:val="0"/>
        <w:spacing w:line="271" w:lineRule="exact"/>
        <w:ind w:left="68" w:right="-58"/>
        <w:rPr>
          <w:rFonts w:ascii="Times New Roman" w:hAnsi="Times New Roman" w:cs="Times New Roman"/>
        </w:rPr>
      </w:pPr>
      <w:r>
        <w:rPr>
          <w:rFonts w:ascii="Times New Roman" w:hAnsi="Times New Roman" w:cs="Times New Roman"/>
          <w:position w:val="-1"/>
        </w:rPr>
        <w:t>103</w:t>
      </w:r>
    </w:p>
    <w:p w14:paraId="1DC0CB92" w14:textId="6F021189" w:rsidR="00946758" w:rsidRDefault="00946758" w:rsidP="00946758">
      <w:pPr>
        <w:widowControl w:val="0"/>
        <w:autoSpaceDE w:val="0"/>
        <w:autoSpaceDN w:val="0"/>
        <w:adjustRightInd w:val="0"/>
        <w:spacing w:before="74" w:line="360" w:lineRule="auto"/>
        <w:ind w:right="58"/>
        <w:rPr>
          <w:rFonts w:ascii="Times New Roman" w:hAnsi="Times New Roman" w:cs="Times New Roman"/>
        </w:rPr>
      </w:pP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rPr>
        <w:t>p</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24"/>
        </w:rPr>
        <w:t xml:space="preserve"> </w:t>
      </w:r>
      <w:r>
        <w:rPr>
          <w:rFonts w:ascii="Times New Roman" w:hAnsi="Times New Roman" w:cs="Times New Roman"/>
        </w:rPr>
        <w:t>p</w:t>
      </w:r>
      <w:r>
        <w:rPr>
          <w:rFonts w:ascii="Times New Roman" w:hAnsi="Times New Roman" w:cs="Times New Roman"/>
          <w:spacing w:val="-1"/>
        </w:rPr>
        <w:t>ar</w:t>
      </w:r>
      <w:r>
        <w:rPr>
          <w:rFonts w:ascii="Times New Roman" w:hAnsi="Times New Roman" w:cs="Times New Roman"/>
          <w:spacing w:val="1"/>
        </w:rPr>
        <w:t>ti</w:t>
      </w:r>
      <w:r>
        <w:rPr>
          <w:rFonts w:ascii="Times New Roman" w:hAnsi="Times New Roman" w:cs="Times New Roman"/>
          <w:spacing w:val="-1"/>
        </w:rPr>
        <w:t>c</w:t>
      </w:r>
      <w:r>
        <w:rPr>
          <w:rFonts w:ascii="Times New Roman" w:hAnsi="Times New Roman" w:cs="Times New Roman"/>
        </w:rPr>
        <w:t>u</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r</w:t>
      </w:r>
      <w:r>
        <w:rPr>
          <w:rFonts w:ascii="Times New Roman" w:hAnsi="Times New Roman" w:cs="Times New Roman"/>
          <w:spacing w:val="23"/>
        </w:rPr>
        <w:t xml:space="preserve"> </w:t>
      </w:r>
      <w:r>
        <w:rPr>
          <w:rFonts w:ascii="Times New Roman" w:hAnsi="Times New Roman" w:cs="Times New Roman"/>
        </w:rPr>
        <w:t>bund</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23"/>
        </w:rPr>
        <w:t xml:space="preserve"> </w:t>
      </w:r>
      <w:r>
        <w:rPr>
          <w:rFonts w:ascii="Times New Roman" w:hAnsi="Times New Roman" w:cs="Times New Roman"/>
          <w:spacing w:val="-1"/>
        </w:rPr>
        <w:t>a</w:t>
      </w:r>
      <w:r>
        <w:rPr>
          <w:rFonts w:ascii="Times New Roman" w:hAnsi="Times New Roman" w:cs="Times New Roman"/>
        </w:rPr>
        <w:t>d</w:t>
      </w:r>
      <w:r>
        <w:rPr>
          <w:rFonts w:ascii="Times New Roman" w:hAnsi="Times New Roman" w:cs="Times New Roman"/>
          <w:spacing w:val="1"/>
        </w:rPr>
        <w:t>j</w:t>
      </w:r>
      <w:r>
        <w:rPr>
          <w:rFonts w:ascii="Times New Roman" w:hAnsi="Times New Roman" w:cs="Times New Roman"/>
        </w:rPr>
        <w:t>us</w:t>
      </w:r>
      <w:r>
        <w:rPr>
          <w:rFonts w:ascii="Times New Roman" w:hAnsi="Times New Roman" w:cs="Times New Roman"/>
          <w:spacing w:val="1"/>
        </w:rPr>
        <w:t>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25"/>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4"/>
        </w:rPr>
        <w:t xml:space="preserve"> </w:t>
      </w:r>
      <w:r>
        <w:rPr>
          <w:rFonts w:ascii="Times New Roman" w:hAnsi="Times New Roman" w:cs="Times New Roman"/>
          <w:spacing w:val="-2"/>
        </w:rPr>
        <w:t>i</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rPr>
        <w:t>ge</w:t>
      </w:r>
      <w:r>
        <w:rPr>
          <w:rFonts w:ascii="Times New Roman" w:hAnsi="Times New Roman" w:cs="Times New Roman"/>
          <w:spacing w:val="23"/>
        </w:rPr>
        <w:t xml:space="preserve"> </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24"/>
        </w:rPr>
        <w:t xml:space="preserve"> </w:t>
      </w:r>
      <w:r>
        <w:rPr>
          <w:rFonts w:ascii="Times New Roman" w:hAnsi="Times New Roman" w:cs="Times New Roman"/>
          <w:spacing w:val="-1"/>
        </w:rPr>
        <w:t>w</w:t>
      </w:r>
      <w:r>
        <w:rPr>
          <w:rFonts w:ascii="Times New Roman" w:hAnsi="Times New Roman" w:cs="Times New Roman"/>
          <w:spacing w:val="1"/>
        </w:rPr>
        <w:t>it</w:t>
      </w:r>
      <w:r>
        <w:rPr>
          <w:rFonts w:ascii="Times New Roman" w:hAnsi="Times New Roman" w:cs="Times New Roman"/>
        </w:rPr>
        <w:t>h</w:t>
      </w:r>
      <w:r>
        <w:rPr>
          <w:rFonts w:ascii="Times New Roman" w:hAnsi="Times New Roman" w:cs="Times New Roman"/>
          <w:spacing w:val="24"/>
        </w:rPr>
        <w:t xml:space="preserve"> </w:t>
      </w:r>
      <w:r>
        <w:rPr>
          <w:rFonts w:ascii="Times New Roman" w:hAnsi="Times New Roman" w:cs="Times New Roman"/>
          <w:spacing w:val="1"/>
        </w:rPr>
        <w:t>m</w:t>
      </w:r>
      <w:r>
        <w:rPr>
          <w:rFonts w:ascii="Times New Roman" w:hAnsi="Times New Roman" w:cs="Times New Roman"/>
        </w:rPr>
        <w:t>od</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24"/>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m</w:t>
      </w:r>
      <w:r>
        <w:rPr>
          <w:rFonts w:ascii="Times New Roman" w:hAnsi="Times New Roman" w:cs="Times New Roman"/>
        </w:rPr>
        <w:t>pu</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rPr>
        <w:t>hods</w:t>
      </w:r>
      <w:r>
        <w:rPr>
          <w:rFonts w:ascii="Times New Roman" w:hAnsi="Times New Roman" w:cs="Times New Roman"/>
          <w:spacing w:val="10"/>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10"/>
        </w:rPr>
        <w:t xml:space="preserve"> </w:t>
      </w:r>
      <w:r>
        <w:rPr>
          <w:rFonts w:ascii="Times New Roman" w:hAnsi="Times New Roman" w:cs="Times New Roman"/>
          <w:spacing w:val="-1"/>
        </w:rPr>
        <w:t>arr</w:t>
      </w:r>
      <w:r>
        <w:rPr>
          <w:rFonts w:ascii="Times New Roman" w:hAnsi="Times New Roman" w:cs="Times New Roman"/>
          <w:spacing w:val="1"/>
        </w:rPr>
        <w:t>i</w:t>
      </w:r>
      <w:r>
        <w:rPr>
          <w:rFonts w:ascii="Times New Roman" w:hAnsi="Times New Roman" w:cs="Times New Roman"/>
        </w:rPr>
        <w:t>ve</w:t>
      </w:r>
      <w:r>
        <w:rPr>
          <w:rFonts w:ascii="Times New Roman" w:hAnsi="Times New Roman" w:cs="Times New Roman"/>
          <w:spacing w:val="11"/>
        </w:rPr>
        <w:t xml:space="preserve"> </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10"/>
        </w:rPr>
        <w:t xml:space="preserve"> </w:t>
      </w:r>
      <w:r>
        <w:rPr>
          <w:rFonts w:ascii="Times New Roman" w:hAnsi="Times New Roman" w:cs="Times New Roman"/>
        </w:rPr>
        <w:t>a</w:t>
      </w:r>
      <w:r>
        <w:rPr>
          <w:rFonts w:ascii="Times New Roman" w:hAnsi="Times New Roman" w:cs="Times New Roman"/>
          <w:spacing w:val="9"/>
        </w:rPr>
        <w:t xml:space="preserve"> </w:t>
      </w:r>
      <w:r>
        <w:rPr>
          <w:rFonts w:ascii="Times New Roman" w:hAnsi="Times New Roman" w:cs="Times New Roman"/>
        </w:rPr>
        <w:t>p</w:t>
      </w:r>
      <w:r>
        <w:rPr>
          <w:rFonts w:ascii="Times New Roman" w:hAnsi="Times New Roman" w:cs="Times New Roman"/>
          <w:spacing w:val="2"/>
        </w:rPr>
        <w:t>o</w:t>
      </w:r>
      <w:r>
        <w:rPr>
          <w:rFonts w:ascii="Times New Roman" w:hAnsi="Times New Roman" w:cs="Times New Roman"/>
          <w:spacing w:val="-1"/>
        </w:rPr>
        <w:t>werf</w:t>
      </w:r>
      <w:r>
        <w:rPr>
          <w:rFonts w:ascii="Times New Roman" w:hAnsi="Times New Roman" w:cs="Times New Roman"/>
        </w:rPr>
        <w:t>ul</w:t>
      </w:r>
      <w:r>
        <w:rPr>
          <w:rFonts w:ascii="Times New Roman" w:hAnsi="Times New Roman" w:cs="Times New Roman"/>
          <w:spacing w:val="13"/>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0"/>
        </w:rPr>
        <w:t xml:space="preserve"> </w:t>
      </w:r>
      <w:r>
        <w:rPr>
          <w:rFonts w:ascii="Times New Roman" w:hAnsi="Times New Roman" w:cs="Times New Roman"/>
        </w:rPr>
        <w:t>us</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spacing w:val="-1"/>
        </w:rPr>
        <w:t>-fr</w:t>
      </w:r>
      <w:r>
        <w:rPr>
          <w:rFonts w:ascii="Times New Roman" w:hAnsi="Times New Roman" w:cs="Times New Roman"/>
          <w:spacing w:val="1"/>
        </w:rPr>
        <w:t>i</w:t>
      </w:r>
      <w:r>
        <w:rPr>
          <w:rFonts w:ascii="Times New Roman" w:hAnsi="Times New Roman" w:cs="Times New Roman"/>
          <w:spacing w:val="-1"/>
        </w:rPr>
        <w:t>e</w:t>
      </w:r>
      <w:r>
        <w:rPr>
          <w:rFonts w:ascii="Times New Roman" w:hAnsi="Times New Roman" w:cs="Times New Roman"/>
        </w:rPr>
        <w:t>nd</w:t>
      </w:r>
      <w:r>
        <w:rPr>
          <w:rFonts w:ascii="Times New Roman" w:hAnsi="Times New Roman" w:cs="Times New Roman"/>
          <w:spacing w:val="5"/>
        </w:rPr>
        <w:t>l</w:t>
      </w:r>
      <w:r>
        <w:rPr>
          <w:rFonts w:ascii="Times New Roman" w:hAnsi="Times New Roman" w:cs="Times New Roman"/>
        </w:rPr>
        <w:t>y</w:t>
      </w:r>
      <w:r>
        <w:rPr>
          <w:rFonts w:ascii="Times New Roman" w:hAnsi="Times New Roman" w:cs="Times New Roman"/>
          <w:spacing w:val="7"/>
        </w:rPr>
        <w:t xml:space="preserve"> </w:t>
      </w:r>
      <w:r>
        <w:rPr>
          <w:rFonts w:ascii="Times New Roman" w:hAnsi="Times New Roman" w:cs="Times New Roman"/>
        </w:rPr>
        <w:t>so</w:t>
      </w:r>
      <w:r>
        <w:rPr>
          <w:rFonts w:ascii="Times New Roman" w:hAnsi="Times New Roman" w:cs="Times New Roman"/>
          <w:spacing w:val="-1"/>
        </w:rPr>
        <w:t>f</w:t>
      </w:r>
      <w:r>
        <w:rPr>
          <w:rFonts w:ascii="Times New Roman" w:hAnsi="Times New Roman" w:cs="Times New Roman"/>
          <w:spacing w:val="1"/>
        </w:rPr>
        <w:t>t</w:t>
      </w:r>
      <w:r>
        <w:rPr>
          <w:rFonts w:ascii="Times New Roman" w:hAnsi="Times New Roman" w:cs="Times New Roman"/>
          <w:spacing w:val="-1"/>
        </w:rPr>
        <w:t>war</w:t>
      </w:r>
      <w:r>
        <w:rPr>
          <w:rFonts w:ascii="Times New Roman" w:hAnsi="Times New Roman" w:cs="Times New Roman"/>
        </w:rPr>
        <w:t>e</w:t>
      </w:r>
      <w:r>
        <w:rPr>
          <w:rFonts w:ascii="Times New Roman" w:hAnsi="Times New Roman" w:cs="Times New Roman"/>
          <w:spacing w:val="11"/>
        </w:rPr>
        <w:t xml:space="preserve"> </w:t>
      </w:r>
      <w:r>
        <w:rPr>
          <w:rFonts w:ascii="Times New Roman" w:hAnsi="Times New Roman" w:cs="Times New Roman"/>
          <w:spacing w:val="-1"/>
        </w:rPr>
        <w:t>e</w:t>
      </w:r>
      <w:r>
        <w:rPr>
          <w:rFonts w:ascii="Times New Roman" w:hAnsi="Times New Roman" w:cs="Times New Roman"/>
        </w:rPr>
        <w:t>nv</w:t>
      </w:r>
      <w:r>
        <w:rPr>
          <w:rFonts w:ascii="Times New Roman" w:hAnsi="Times New Roman" w:cs="Times New Roman"/>
          <w:spacing w:val="1"/>
        </w:rPr>
        <w:t>i</w:t>
      </w:r>
      <w:r>
        <w:rPr>
          <w:rFonts w:ascii="Times New Roman" w:hAnsi="Times New Roman" w:cs="Times New Roman"/>
          <w:spacing w:val="-1"/>
        </w:rPr>
        <w:t>r</w:t>
      </w:r>
      <w:r>
        <w:rPr>
          <w:rFonts w:ascii="Times New Roman" w:hAnsi="Times New Roman" w:cs="Times New Roman"/>
        </w:rPr>
        <w:t>on</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10"/>
        </w:rPr>
        <w:t xml:space="preserve"> </w:t>
      </w:r>
      <w:r>
        <w:rPr>
          <w:rFonts w:ascii="Times New Roman" w:hAnsi="Times New Roman" w:cs="Times New Roman"/>
          <w:spacing w:val="1"/>
        </w:rPr>
        <w:t>t</w:t>
      </w:r>
      <w:r>
        <w:rPr>
          <w:rFonts w:ascii="Times New Roman" w:hAnsi="Times New Roman" w:cs="Times New Roman"/>
          <w:spacing w:val="2"/>
        </w:rPr>
        <w:t>h</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10"/>
        </w:rPr>
        <w:t xml:space="preserve"> </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spacing w:val="-1"/>
        </w:rPr>
        <w:t>a</w:t>
      </w:r>
      <w:r>
        <w:rPr>
          <w:rFonts w:ascii="Times New Roman" w:hAnsi="Times New Roman" w:cs="Times New Roman"/>
        </w:rPr>
        <w:t>b</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9"/>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10"/>
        </w:rPr>
        <w:t xml:space="preserve"> </w:t>
      </w:r>
      <w:r>
        <w:rPr>
          <w:rFonts w:ascii="Times New Roman" w:hAnsi="Times New Roman" w:cs="Times New Roman"/>
          <w:spacing w:val="-1"/>
        </w:rPr>
        <w:t>e</w:t>
      </w:r>
      <w:r>
        <w:rPr>
          <w:rFonts w:ascii="Times New Roman" w:hAnsi="Times New Roman" w:cs="Times New Roman"/>
          <w:spacing w:val="2"/>
        </w:rPr>
        <w:t>x</w:t>
      </w:r>
      <w:r>
        <w:rPr>
          <w:rFonts w:ascii="Times New Roman" w:hAnsi="Times New Roman" w:cs="Times New Roman"/>
          <w:spacing w:val="1"/>
        </w:rPr>
        <w:t>t</w:t>
      </w:r>
      <w:r>
        <w:rPr>
          <w:rFonts w:ascii="Times New Roman" w:hAnsi="Times New Roman" w:cs="Times New Roman"/>
          <w:spacing w:val="-1"/>
        </w:rPr>
        <w:t xml:space="preserve">ract </w:t>
      </w:r>
      <w:r>
        <w:rPr>
          <w:rFonts w:ascii="Times New Roman" w:hAnsi="Times New Roman" w:cs="Times New Roman"/>
        </w:rPr>
        <w:t>a</w:t>
      </w:r>
      <w:r>
        <w:rPr>
          <w:rFonts w:ascii="Times New Roman" w:hAnsi="Times New Roman" w:cs="Times New Roman"/>
          <w:spacing w:val="30"/>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ree-</w:t>
      </w:r>
      <w:r>
        <w:rPr>
          <w:rFonts w:ascii="Times New Roman" w:hAnsi="Times New Roman" w:cs="Times New Roman"/>
        </w:rPr>
        <w:t>dim</w:t>
      </w:r>
      <w:r>
        <w:rPr>
          <w:rFonts w:ascii="Times New Roman" w:hAnsi="Times New Roman" w:cs="Times New Roman"/>
          <w:spacing w:val="-1"/>
        </w:rPr>
        <w:t>e</w:t>
      </w:r>
      <w:r>
        <w:rPr>
          <w:rFonts w:ascii="Times New Roman" w:hAnsi="Times New Roman" w:cs="Times New Roman"/>
        </w:rPr>
        <w:t>nsion</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28"/>
        </w:rPr>
        <w:t xml:space="preserve"> </w:t>
      </w:r>
      <w:r>
        <w:rPr>
          <w:rFonts w:ascii="Times New Roman" w:hAnsi="Times New Roman" w:cs="Times New Roman"/>
        </w:rPr>
        <w:t>mo</w:t>
      </w:r>
      <w:r>
        <w:rPr>
          <w:rFonts w:ascii="Times New Roman" w:hAnsi="Times New Roman" w:cs="Times New Roman"/>
          <w:spacing w:val="2"/>
        </w:rPr>
        <w:t>d</w:t>
      </w:r>
      <w:r>
        <w:rPr>
          <w:rFonts w:ascii="Times New Roman" w:hAnsi="Times New Roman" w:cs="Times New Roman"/>
          <w:spacing w:val="-1"/>
        </w:rPr>
        <w:t>e</w:t>
      </w:r>
      <w:r>
        <w:rPr>
          <w:rFonts w:ascii="Times New Roman" w:hAnsi="Times New Roman" w:cs="Times New Roman"/>
        </w:rPr>
        <w:t>l</w:t>
      </w:r>
      <w:r>
        <w:rPr>
          <w:rFonts w:ascii="Times New Roman" w:hAnsi="Times New Roman" w:cs="Times New Roman"/>
          <w:spacing w:val="32"/>
        </w:rPr>
        <w:t xml:space="preserve"> </w:t>
      </w:r>
      <w:r>
        <w:rPr>
          <w:rFonts w:ascii="Times New Roman" w:hAnsi="Times New Roman" w:cs="Times New Roman"/>
          <w:spacing w:val="-1"/>
        </w:rPr>
        <w:t>fr</w:t>
      </w:r>
      <w:r>
        <w:rPr>
          <w:rFonts w:ascii="Times New Roman" w:hAnsi="Times New Roman" w:cs="Times New Roman"/>
        </w:rPr>
        <w:t>om</w:t>
      </w:r>
      <w:r>
        <w:rPr>
          <w:rFonts w:ascii="Times New Roman" w:hAnsi="Times New Roman" w:cs="Times New Roman"/>
          <w:spacing w:val="32"/>
        </w:rPr>
        <w:t xml:space="preserve"> </w:t>
      </w:r>
      <w:r>
        <w:rPr>
          <w:rFonts w:ascii="Times New Roman" w:hAnsi="Times New Roman" w:cs="Times New Roman"/>
        </w:rPr>
        <w:t>a</w:t>
      </w:r>
      <w:r>
        <w:rPr>
          <w:rFonts w:ascii="Times New Roman" w:hAnsi="Times New Roman" w:cs="Times New Roman"/>
          <w:spacing w:val="30"/>
        </w:rPr>
        <w:t xml:space="preserve"> </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32"/>
        </w:rPr>
        <w:t xml:space="preserve"> </w:t>
      </w:r>
      <w:r>
        <w:rPr>
          <w:rFonts w:ascii="Times New Roman" w:hAnsi="Times New Roman" w:cs="Times New Roman"/>
        </w:rPr>
        <w:t>of</w:t>
      </w:r>
      <w:r>
        <w:rPr>
          <w:rFonts w:ascii="Times New Roman" w:hAnsi="Times New Roman" w:cs="Times New Roman"/>
          <w:spacing w:val="30"/>
        </w:rPr>
        <w:t xml:space="preserve"> </w:t>
      </w:r>
      <w:r>
        <w:rPr>
          <w:rFonts w:ascii="Times New Roman" w:hAnsi="Times New Roman" w:cs="Times New Roman"/>
        </w:rPr>
        <w:t>im</w:t>
      </w:r>
      <w:r>
        <w:rPr>
          <w:rFonts w:ascii="Times New Roman" w:hAnsi="Times New Roman" w:cs="Times New Roman"/>
          <w:spacing w:val="2"/>
        </w:rPr>
        <w:t>a</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4"/>
        </w:rPr>
        <w:t xml:space="preserve"> </w:t>
      </w:r>
      <w:r>
        <w:rPr>
          <w:rFonts w:ascii="Times New Roman" w:hAnsi="Times New Roman" w:cs="Times New Roman"/>
          <w:spacing w:val="-1"/>
        </w:rPr>
        <w:t>w</w:t>
      </w:r>
      <w:r>
        <w:rPr>
          <w:rFonts w:ascii="Times New Roman" w:hAnsi="Times New Roman" w:cs="Times New Roman"/>
        </w:rPr>
        <w:t>h</w:t>
      </w:r>
      <w:r>
        <w:rPr>
          <w:rFonts w:ascii="Times New Roman" w:hAnsi="Times New Roman" w:cs="Times New Roman"/>
          <w:spacing w:val="1"/>
        </w:rPr>
        <w:t>i</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31"/>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31"/>
        </w:rPr>
        <w:t xml:space="preserve"> </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31"/>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0"/>
        </w:rPr>
        <w:t xml:space="preserve"> </w:t>
      </w:r>
      <w:r>
        <w:rPr>
          <w:rFonts w:ascii="Times New Roman" w:hAnsi="Times New Roman" w:cs="Times New Roman"/>
        </w:rPr>
        <w:t>b</w:t>
      </w:r>
      <w:r>
        <w:rPr>
          <w:rFonts w:ascii="Times New Roman" w:hAnsi="Times New Roman" w:cs="Times New Roman"/>
          <w:spacing w:val="-1"/>
        </w:rPr>
        <w:t>a</w:t>
      </w:r>
      <w:r>
        <w:rPr>
          <w:rFonts w:ascii="Times New Roman" w:hAnsi="Times New Roman" w:cs="Times New Roman"/>
        </w:rPr>
        <w:t>se</w:t>
      </w:r>
      <w:r>
        <w:rPr>
          <w:rFonts w:ascii="Times New Roman" w:hAnsi="Times New Roman" w:cs="Times New Roman"/>
          <w:spacing w:val="30"/>
        </w:rPr>
        <w:t xml:space="preserve"> </w:t>
      </w: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30"/>
        </w:rPr>
        <w:t xml:space="preserve"> </w:t>
      </w:r>
      <w:r>
        <w:rPr>
          <w:rFonts w:ascii="Times New Roman" w:hAnsi="Times New Roman" w:cs="Times New Roman"/>
        </w:rPr>
        <w:t>a</w:t>
      </w:r>
      <w:r>
        <w:rPr>
          <w:rFonts w:ascii="Times New Roman" w:hAnsi="Times New Roman" w:cs="Times New Roman"/>
          <w:spacing w:val="33"/>
        </w:rPr>
        <w:t xml:space="preserve"> </w:t>
      </w:r>
      <w:r>
        <w:rPr>
          <w:rFonts w:ascii="Times New Roman" w:hAnsi="Times New Roman" w:cs="Times New Roman"/>
          <w:spacing w:val="-1"/>
        </w:rPr>
        <w:t>ra</w:t>
      </w:r>
      <w:r>
        <w:rPr>
          <w:rFonts w:ascii="Times New Roman" w:hAnsi="Times New Roman" w:cs="Times New Roman"/>
          <w:spacing w:val="2"/>
        </w:rPr>
        <w:t>n</w:t>
      </w:r>
      <w:r>
        <w:rPr>
          <w:rFonts w:ascii="Times New Roman" w:hAnsi="Times New Roman" w:cs="Times New Roman"/>
          <w:spacing w:val="-2"/>
        </w:rPr>
        <w:t>g</w:t>
      </w:r>
      <w:r>
        <w:rPr>
          <w:rFonts w:ascii="Times New Roman" w:hAnsi="Times New Roman" w:cs="Times New Roman"/>
        </w:rPr>
        <w:t>e</w:t>
      </w:r>
      <w:r>
        <w:rPr>
          <w:rFonts w:ascii="Times New Roman" w:hAnsi="Times New Roman" w:cs="Times New Roman"/>
          <w:spacing w:val="30"/>
        </w:rPr>
        <w:t xml:space="preserve"> </w:t>
      </w:r>
      <w:r>
        <w:rPr>
          <w:rFonts w:ascii="Times New Roman" w:hAnsi="Times New Roman" w:cs="Times New Roman"/>
        </w:rPr>
        <w:t xml:space="preserve">of </w:t>
      </w:r>
      <w:r>
        <w:rPr>
          <w:rFonts w:ascii="Times New Roman" w:hAnsi="Times New Roman" w:cs="Times New Roman"/>
          <w:spacing w:val="-1"/>
        </w:rPr>
        <w:t>f</w:t>
      </w:r>
      <w:r>
        <w:rPr>
          <w:rFonts w:ascii="Times New Roman" w:hAnsi="Times New Roman" w:cs="Times New Roman"/>
        </w:rPr>
        <w:t>u</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33"/>
        </w:rPr>
        <w:t xml:space="preserve"> </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2"/>
        </w:rPr>
        <w:t>d</w:t>
      </w:r>
      <w:r>
        <w:rPr>
          <w:rFonts w:ascii="Times New Roman" w:hAnsi="Times New Roman" w:cs="Times New Roman"/>
        </w:rPr>
        <w:t>u</w:t>
      </w:r>
      <w:r>
        <w:rPr>
          <w:rFonts w:ascii="Times New Roman" w:hAnsi="Times New Roman" w:cs="Times New Roman"/>
          <w:spacing w:val="-1"/>
        </w:rPr>
        <w:t>c</w:t>
      </w:r>
      <w:r>
        <w:rPr>
          <w:rFonts w:ascii="Times New Roman" w:hAnsi="Times New Roman" w:cs="Times New Roman"/>
        </w:rPr>
        <w:t>ts,</w:t>
      </w:r>
      <w:r>
        <w:rPr>
          <w:rFonts w:ascii="Times New Roman" w:hAnsi="Times New Roman" w:cs="Times New Roman"/>
          <w:spacing w:val="34"/>
        </w:rPr>
        <w:t xml:space="preserve"> </w:t>
      </w:r>
      <w:r>
        <w:rPr>
          <w:rFonts w:ascii="Times New Roman" w:hAnsi="Times New Roman" w:cs="Times New Roman"/>
          <w:spacing w:val="-1"/>
        </w:rPr>
        <w:t>a</w:t>
      </w:r>
      <w:r>
        <w:rPr>
          <w:rFonts w:ascii="Times New Roman" w:hAnsi="Times New Roman" w:cs="Times New Roman"/>
        </w:rPr>
        <w:t>mo</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34"/>
        </w:rPr>
        <w:t xml:space="preserve"> </w:t>
      </w:r>
      <w:r>
        <w:rPr>
          <w:rFonts w:ascii="Times New Roman" w:hAnsi="Times New Roman" w:cs="Times New Roman"/>
        </w:rPr>
        <w:t>th</w:t>
      </w:r>
      <w:r>
        <w:rPr>
          <w:rFonts w:ascii="Times New Roman" w:hAnsi="Times New Roman" w:cs="Times New Roman"/>
          <w:spacing w:val="-1"/>
        </w:rPr>
        <w:t>e</w:t>
      </w:r>
      <w:r>
        <w:rPr>
          <w:rFonts w:ascii="Times New Roman" w:hAnsi="Times New Roman" w:cs="Times New Roman"/>
        </w:rPr>
        <w:t xml:space="preserve">m </w:t>
      </w:r>
      <w:r>
        <w:rPr>
          <w:rFonts w:ascii="Times New Roman" w:hAnsi="Times New Roman" w:cs="Times New Roman"/>
          <w:spacing w:val="-26"/>
        </w:rPr>
        <w:t xml:space="preserve"> </w:t>
      </w:r>
      <w:r>
        <w:rPr>
          <w:rFonts w:ascii="Times New Roman" w:hAnsi="Times New Roman" w:cs="Times New Roman"/>
        </w:rPr>
        <w:t>di</w:t>
      </w:r>
      <w:r>
        <w:rPr>
          <w:rFonts w:ascii="Times New Roman" w:hAnsi="Times New Roman" w:cs="Times New Roman"/>
          <w:spacing w:val="-2"/>
        </w:rPr>
        <w:t>g</w:t>
      </w:r>
      <w:r>
        <w:rPr>
          <w:rFonts w:ascii="Times New Roman" w:hAnsi="Times New Roman" w:cs="Times New Roman"/>
        </w:rPr>
        <w:t>it</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34"/>
        </w:rPr>
        <w:t xml:space="preserve"> </w:t>
      </w:r>
      <w:r>
        <w:rPr>
          <w:rFonts w:ascii="Times New Roman" w:hAnsi="Times New Roman" w:cs="Times New Roman"/>
          <w:spacing w:val="-1"/>
        </w:rPr>
        <w:t>e</w:t>
      </w:r>
      <w:r>
        <w:rPr>
          <w:rFonts w:ascii="Times New Roman" w:hAnsi="Times New Roman" w:cs="Times New Roman"/>
        </w:rPr>
        <w:t>l</w:t>
      </w:r>
      <w:r>
        <w:rPr>
          <w:rFonts w:ascii="Times New Roman" w:hAnsi="Times New Roman" w:cs="Times New Roman"/>
          <w:spacing w:val="-1"/>
        </w:rPr>
        <w:t>e</w:t>
      </w:r>
      <w:r>
        <w:rPr>
          <w:rFonts w:ascii="Times New Roman" w:hAnsi="Times New Roman" w:cs="Times New Roman"/>
          <w:spacing w:val="2"/>
        </w:rPr>
        <w:t>v</w:t>
      </w:r>
      <w:r>
        <w:rPr>
          <w:rFonts w:ascii="Times New Roman" w:hAnsi="Times New Roman" w:cs="Times New Roman"/>
          <w:spacing w:val="-1"/>
        </w:rPr>
        <w:t>a</w:t>
      </w:r>
      <w:r>
        <w:rPr>
          <w:rFonts w:ascii="Times New Roman" w:hAnsi="Times New Roman" w:cs="Times New Roman"/>
        </w:rPr>
        <w:t>tion</w:t>
      </w:r>
      <w:r>
        <w:rPr>
          <w:rFonts w:ascii="Times New Roman" w:hAnsi="Times New Roman" w:cs="Times New Roman"/>
          <w:spacing w:val="34"/>
        </w:rPr>
        <w:t xml:space="preserve"> </w:t>
      </w:r>
      <w:r>
        <w:rPr>
          <w:rFonts w:ascii="Times New Roman" w:hAnsi="Times New Roman" w:cs="Times New Roman"/>
        </w:rPr>
        <w:t>mod</w:t>
      </w:r>
      <w:r>
        <w:rPr>
          <w:rFonts w:ascii="Times New Roman" w:hAnsi="Times New Roman" w:cs="Times New Roman"/>
          <w:spacing w:val="-1"/>
        </w:rPr>
        <w:t>e</w:t>
      </w:r>
      <w:r>
        <w:rPr>
          <w:rFonts w:ascii="Times New Roman" w:hAnsi="Times New Roman" w:cs="Times New Roman"/>
        </w:rPr>
        <w:t>ls</w:t>
      </w:r>
      <w:r>
        <w:rPr>
          <w:rFonts w:ascii="Times New Roman" w:hAnsi="Times New Roman" w:cs="Times New Roman"/>
          <w:spacing w:val="34"/>
        </w:rPr>
        <w:t xml:space="preserve"> </w:t>
      </w:r>
      <w:r>
        <w:rPr>
          <w:rFonts w:ascii="Times New Roman" w:hAnsi="Times New Roman" w:cs="Times New Roman"/>
          <w:spacing w:val="-1"/>
        </w:rPr>
        <w:t>(D</w:t>
      </w:r>
      <w:r>
        <w:rPr>
          <w:rFonts w:ascii="Times New Roman" w:hAnsi="Times New Roman" w:cs="Times New Roman"/>
        </w:rPr>
        <w:t>EMs)</w:t>
      </w:r>
      <w:r>
        <w:rPr>
          <w:rFonts w:ascii="Times New Roman" w:hAnsi="Times New Roman" w:cs="Times New Roman"/>
          <w:spacing w:val="33"/>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34"/>
        </w:rPr>
        <w:t xml:space="preserve"> </w:t>
      </w:r>
      <w:r>
        <w:rPr>
          <w:rFonts w:ascii="Times New Roman" w:hAnsi="Times New Roman" w:cs="Times New Roman"/>
          <w:spacing w:val="2"/>
        </w:rPr>
        <w:t>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rPr>
        <w:t>ho</w:t>
      </w:r>
      <w:r>
        <w:rPr>
          <w:rFonts w:ascii="Times New Roman" w:hAnsi="Times New Roman" w:cs="Times New Roman"/>
          <w:spacing w:val="1"/>
        </w:rPr>
        <w:t>im</w:t>
      </w:r>
      <w:r>
        <w:rPr>
          <w:rFonts w:ascii="Times New Roman" w:hAnsi="Times New Roman" w:cs="Times New Roman"/>
          <w:spacing w:val="-1"/>
        </w:rPr>
        <w:t>a</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4"/>
        </w:rPr>
        <w:t xml:space="preserve"> </w:t>
      </w:r>
      <w:r>
        <w:rPr>
          <w:rFonts w:ascii="Times New Roman" w:hAnsi="Times New Roman" w:cs="Times New Roman"/>
        </w:rPr>
        <w:t>T</w:t>
      </w:r>
      <w:r>
        <w:rPr>
          <w:rFonts w:ascii="Times New Roman" w:hAnsi="Times New Roman" w:cs="Times New Roman"/>
          <w:spacing w:val="2"/>
        </w:rPr>
        <w:t>h</w:t>
      </w:r>
      <w:r>
        <w:rPr>
          <w:rFonts w:ascii="Times New Roman" w:hAnsi="Times New Roman" w:cs="Times New Roman"/>
        </w:rPr>
        <w:t>e</w:t>
      </w:r>
      <w:r>
        <w:rPr>
          <w:rFonts w:ascii="Times New Roman" w:hAnsi="Times New Roman" w:cs="Times New Roman"/>
          <w:spacing w:val="33"/>
        </w:rPr>
        <w:t xml:space="preserve"> </w:t>
      </w:r>
      <w:r>
        <w:rPr>
          <w:rFonts w:ascii="Times New Roman" w:hAnsi="Times New Roman" w:cs="Times New Roman"/>
          <w:spacing w:val="1"/>
        </w:rPr>
        <w:t>S</w:t>
      </w:r>
      <w:r>
        <w:rPr>
          <w:rFonts w:ascii="Times New Roman" w:hAnsi="Times New Roman" w:cs="Times New Roman"/>
          <w:spacing w:val="-1"/>
        </w:rPr>
        <w:t>f</w:t>
      </w:r>
      <w:r>
        <w:rPr>
          <w:rFonts w:ascii="Times New Roman" w:hAnsi="Times New Roman" w:cs="Times New Roman"/>
        </w:rPr>
        <w:t xml:space="preserve">M </w:t>
      </w:r>
      <w:r>
        <w:rPr>
          <w:rFonts w:ascii="Times New Roman" w:hAnsi="Times New Roman" w:cs="Times New Roman"/>
          <w:spacing w:val="1"/>
        </w:rPr>
        <w:t>t</w:t>
      </w:r>
      <w:r>
        <w:rPr>
          <w:rFonts w:ascii="Times New Roman" w:hAnsi="Times New Roman" w:cs="Times New Roman"/>
          <w:spacing w:val="-1"/>
        </w:rPr>
        <w:t>ec</w:t>
      </w:r>
      <w:r>
        <w:rPr>
          <w:rFonts w:ascii="Times New Roman" w:hAnsi="Times New Roman" w:cs="Times New Roman"/>
        </w:rPr>
        <w:t>hno</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2"/>
        </w:rPr>
        <w:t>g</w:t>
      </w:r>
      <w:r>
        <w:rPr>
          <w:rFonts w:ascii="Times New Roman" w:hAnsi="Times New Roman" w:cs="Times New Roman"/>
        </w:rPr>
        <w:t xml:space="preserve">y </w:t>
      </w:r>
      <w:del w:id="405" w:author="Bernard Hallet" w:date="2013-12-15T13:38:00Z">
        <w:r w:rsidDel="00C57536">
          <w:rPr>
            <w:rFonts w:ascii="Times New Roman" w:hAnsi="Times New Roman" w:cs="Times New Roman"/>
            <w:spacing w:val="2"/>
          </w:rPr>
          <w:delText>p</w:delText>
        </w:r>
        <w:r w:rsidDel="00C57536">
          <w:rPr>
            <w:rFonts w:ascii="Times New Roman" w:hAnsi="Times New Roman" w:cs="Times New Roman"/>
            <w:spacing w:val="-1"/>
          </w:rPr>
          <w:delText>r</w:delText>
        </w:r>
        <w:r w:rsidDel="00C57536">
          <w:rPr>
            <w:rFonts w:ascii="Times New Roman" w:hAnsi="Times New Roman" w:cs="Times New Roman"/>
          </w:rPr>
          <w:delText>oo</w:delText>
        </w:r>
        <w:r w:rsidDel="00C57536">
          <w:rPr>
            <w:rFonts w:ascii="Times New Roman" w:hAnsi="Times New Roman" w:cs="Times New Roman"/>
            <w:spacing w:val="-1"/>
          </w:rPr>
          <w:delText>fe</w:delText>
        </w:r>
        <w:r w:rsidDel="00C57536">
          <w:rPr>
            <w:rFonts w:ascii="Times New Roman" w:hAnsi="Times New Roman" w:cs="Times New Roman"/>
          </w:rPr>
          <w:delText>d</w:delText>
        </w:r>
        <w:r w:rsidDel="00C57536">
          <w:rPr>
            <w:rFonts w:ascii="Times New Roman" w:hAnsi="Times New Roman" w:cs="Times New Roman"/>
            <w:spacing w:val="5"/>
          </w:rPr>
          <w:delText xml:space="preserve"> </w:delText>
        </w:r>
      </w:del>
      <w:ins w:id="406" w:author="Bernard Hallet" w:date="2013-12-15T13:38:00Z">
        <w:r w:rsidR="00C57536">
          <w:rPr>
            <w:rFonts w:ascii="Times New Roman" w:hAnsi="Times New Roman" w:cs="Times New Roman"/>
            <w:spacing w:val="2"/>
          </w:rPr>
          <w:t>has</w:t>
        </w:r>
        <w:r w:rsidR="00C57536">
          <w:rPr>
            <w:rFonts w:ascii="Times New Roman" w:hAnsi="Times New Roman" w:cs="Times New Roman"/>
            <w:spacing w:val="5"/>
          </w:rPr>
          <w:t xml:space="preserve"> </w:t>
        </w:r>
      </w:ins>
      <w:r>
        <w:rPr>
          <w:rFonts w:ascii="Times New Roman" w:hAnsi="Times New Roman" w:cs="Times New Roman"/>
          <w:spacing w:val="-1"/>
        </w:rPr>
        <w:t>a</w:t>
      </w:r>
      <w:r>
        <w:rPr>
          <w:rFonts w:ascii="Times New Roman" w:hAnsi="Times New Roman" w:cs="Times New Roman"/>
          <w:spacing w:val="3"/>
        </w:rPr>
        <w:t>l</w:t>
      </w:r>
      <w:r>
        <w:rPr>
          <w:rFonts w:ascii="Times New Roman" w:hAnsi="Times New Roman" w:cs="Times New Roman"/>
          <w:spacing w:val="-1"/>
        </w:rPr>
        <w:t>re</w:t>
      </w:r>
      <w:r>
        <w:rPr>
          <w:rFonts w:ascii="Times New Roman" w:hAnsi="Times New Roman" w:cs="Times New Roman"/>
          <w:spacing w:val="2"/>
        </w:rPr>
        <w:t>ad</w:t>
      </w:r>
      <w:r>
        <w:rPr>
          <w:rFonts w:ascii="Times New Roman" w:hAnsi="Times New Roman" w:cs="Times New Roman"/>
        </w:rPr>
        <w:t xml:space="preserve">y </w:t>
      </w:r>
      <w:ins w:id="407" w:author="Bernard Hallet" w:date="2013-12-15T13:38:00Z">
        <w:r w:rsidR="00A7453E">
          <w:rPr>
            <w:rFonts w:ascii="Times New Roman" w:hAnsi="Times New Roman" w:cs="Times New Roman"/>
          </w:rPr>
          <w:t>proved</w:t>
        </w:r>
        <w:r w:rsidR="00C57536">
          <w:rPr>
            <w:rFonts w:ascii="Times New Roman" w:hAnsi="Times New Roman" w:cs="Times New Roman"/>
          </w:rPr>
          <w:t xml:space="preserve"> to be </w:t>
        </w:r>
      </w:ins>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4"/>
        </w:rPr>
        <w:t>r</w:t>
      </w:r>
      <w:r>
        <w:rPr>
          <w:rFonts w:ascii="Times New Roman" w:hAnsi="Times New Roman" w:cs="Times New Roman"/>
        </w:rPr>
        <w:t>y</w:t>
      </w:r>
      <w:r>
        <w:rPr>
          <w:rFonts w:ascii="Times New Roman" w:hAnsi="Times New Roman" w:cs="Times New Roman"/>
          <w:spacing w:val="-2"/>
        </w:rPr>
        <w:t xml:space="preserve"> </w:t>
      </w:r>
      <w:r>
        <w:rPr>
          <w:rFonts w:ascii="Times New Roman" w:hAnsi="Times New Roman" w:cs="Times New Roman"/>
        </w:rPr>
        <w:t>p</w:t>
      </w:r>
      <w:r>
        <w:rPr>
          <w:rFonts w:ascii="Times New Roman" w:hAnsi="Times New Roman" w:cs="Times New Roman"/>
          <w:spacing w:val="2"/>
        </w:rPr>
        <w:t>o</w:t>
      </w:r>
      <w:r>
        <w:rPr>
          <w:rFonts w:ascii="Times New Roman" w:hAnsi="Times New Roman" w:cs="Times New Roman"/>
          <w:spacing w:val="-1"/>
        </w:rPr>
        <w:t>we</w:t>
      </w:r>
      <w:r>
        <w:rPr>
          <w:rFonts w:ascii="Times New Roman" w:hAnsi="Times New Roman" w:cs="Times New Roman"/>
          <w:spacing w:val="2"/>
        </w:rPr>
        <w:t>r</w:t>
      </w:r>
      <w:r>
        <w:rPr>
          <w:rFonts w:ascii="Times New Roman" w:hAnsi="Times New Roman" w:cs="Times New Roman"/>
          <w:spacing w:val="-1"/>
        </w:rPr>
        <w:t>f</w:t>
      </w:r>
      <w:r>
        <w:rPr>
          <w:rFonts w:ascii="Times New Roman" w:hAnsi="Times New Roman" w:cs="Times New Roman"/>
        </w:rPr>
        <w:t>ul</w:t>
      </w:r>
      <w:r>
        <w:rPr>
          <w:rFonts w:ascii="Times New Roman" w:hAnsi="Times New Roman" w:cs="Times New Roman"/>
          <w:spacing w:val="5"/>
        </w:rPr>
        <w:t xml:space="preserve"> </w:t>
      </w: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4"/>
        </w:rPr>
        <w:t xml:space="preserve"> </w:t>
      </w:r>
      <w:r>
        <w:rPr>
          <w:rFonts w:ascii="Times New Roman" w:hAnsi="Times New Roman" w:cs="Times New Roman"/>
        </w:rPr>
        <w:t>a</w:t>
      </w:r>
      <w:r>
        <w:rPr>
          <w:rFonts w:ascii="Times New Roman" w:hAnsi="Times New Roman" w:cs="Times New Roman"/>
          <w:spacing w:val="4"/>
        </w:rPr>
        <w:t xml:space="preserve"> </w:t>
      </w:r>
      <w:r>
        <w:rPr>
          <w:rFonts w:ascii="Times New Roman" w:hAnsi="Times New Roman" w:cs="Times New Roman"/>
          <w:spacing w:val="1"/>
        </w:rPr>
        <w:t>la</w:t>
      </w:r>
      <w:r>
        <w:rPr>
          <w:rFonts w:ascii="Times New Roman" w:hAnsi="Times New Roman" w:cs="Times New Roman"/>
          <w:spacing w:val="-1"/>
        </w:rPr>
        <w:t>r</w:t>
      </w:r>
      <w:r>
        <w:rPr>
          <w:rFonts w:ascii="Times New Roman" w:hAnsi="Times New Roman" w:cs="Times New Roman"/>
        </w:rPr>
        <w:t>ge</w:t>
      </w:r>
      <w:r>
        <w:rPr>
          <w:rFonts w:ascii="Times New Roman" w:hAnsi="Times New Roman" w:cs="Times New Roman"/>
          <w:spacing w:val="4"/>
        </w:rPr>
        <w:t xml:space="preserve"> </w:t>
      </w:r>
      <w:r>
        <w:rPr>
          <w:rFonts w:ascii="Times New Roman" w:hAnsi="Times New Roman" w:cs="Times New Roman"/>
          <w:spacing w:val="-1"/>
        </w:rPr>
        <w:t>ra</w:t>
      </w:r>
      <w:r>
        <w:rPr>
          <w:rFonts w:ascii="Times New Roman" w:hAnsi="Times New Roman" w:cs="Times New Roman"/>
          <w:spacing w:val="2"/>
        </w:rPr>
        <w:t>n</w:t>
      </w:r>
      <w:r>
        <w:rPr>
          <w:rFonts w:ascii="Times New Roman" w:hAnsi="Times New Roman" w:cs="Times New Roman"/>
        </w:rPr>
        <w:t>ge</w:t>
      </w:r>
      <w:r>
        <w:rPr>
          <w:rFonts w:ascii="Times New Roman" w:hAnsi="Times New Roman" w:cs="Times New Roman"/>
          <w:spacing w:val="4"/>
        </w:rPr>
        <w:t xml:space="preserve"> </w:t>
      </w:r>
      <w:r>
        <w:rPr>
          <w:rFonts w:ascii="Times New Roman" w:hAnsi="Times New Roman" w:cs="Times New Roman"/>
        </w:rPr>
        <w:t>of</w:t>
      </w:r>
      <w:r>
        <w:rPr>
          <w:rFonts w:ascii="Times New Roman" w:hAnsi="Times New Roman" w:cs="Times New Roman"/>
          <w:spacing w:val="6"/>
        </w:rPr>
        <w:t xml:space="preserve"> </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os</w:t>
      </w:r>
      <w:r>
        <w:rPr>
          <w:rFonts w:ascii="Times New Roman" w:hAnsi="Times New Roman" w:cs="Times New Roman"/>
          <w:spacing w:val="-1"/>
        </w:rPr>
        <w:t>c</w:t>
      </w:r>
      <w:r>
        <w:rPr>
          <w:rFonts w:ascii="Times New Roman" w:hAnsi="Times New Roman" w:cs="Times New Roman"/>
          <w:spacing w:val="3"/>
        </w:rPr>
        <w:t>i</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ti</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rPr>
        <w:t>c</w:t>
      </w:r>
      <w:r>
        <w:rPr>
          <w:rFonts w:ascii="Times New Roman" w:hAnsi="Times New Roman" w:cs="Times New Roman"/>
          <w:spacing w:val="4"/>
        </w:rPr>
        <w:t xml:space="preserve"> </w:t>
      </w:r>
      <w:r>
        <w:rPr>
          <w:rFonts w:ascii="Times New Roman" w:hAnsi="Times New Roman" w:cs="Times New Roman"/>
          <w:spacing w:val="-1"/>
        </w:rPr>
        <w:t>a</w:t>
      </w:r>
      <w:r>
        <w:rPr>
          <w:rFonts w:ascii="Times New Roman" w:hAnsi="Times New Roman" w:cs="Times New Roman"/>
        </w:rPr>
        <w:t>pp</w:t>
      </w:r>
      <w:r>
        <w:rPr>
          <w:rFonts w:ascii="Times New Roman" w:hAnsi="Times New Roman" w:cs="Times New Roman"/>
          <w:spacing w:val="1"/>
        </w:rPr>
        <w:t>li</w:t>
      </w:r>
      <w:r>
        <w:rPr>
          <w:rFonts w:ascii="Times New Roman" w:hAnsi="Times New Roman" w:cs="Times New Roman"/>
          <w:spacing w:val="-1"/>
        </w:rPr>
        <w:t>ca</w:t>
      </w:r>
      <w:r>
        <w:rPr>
          <w:rFonts w:ascii="Times New Roman" w:hAnsi="Times New Roman" w:cs="Times New Roman"/>
          <w:spacing w:val="1"/>
        </w:rPr>
        <w:t>ti</w:t>
      </w:r>
      <w:r>
        <w:rPr>
          <w:rFonts w:ascii="Times New Roman" w:hAnsi="Times New Roman" w:cs="Times New Roman"/>
        </w:rPr>
        <w:t>ons,</w:t>
      </w:r>
      <w:r>
        <w:rPr>
          <w:rFonts w:ascii="Times New Roman" w:hAnsi="Times New Roman" w:cs="Times New Roman"/>
          <w:spacing w:val="5"/>
        </w:rPr>
        <w:t xml:space="preserve"> </w:t>
      </w:r>
      <w:r>
        <w:rPr>
          <w:rFonts w:ascii="Times New Roman" w:hAnsi="Times New Roman" w:cs="Times New Roman"/>
        </w:rPr>
        <w:t>su</w:t>
      </w:r>
      <w:r>
        <w:rPr>
          <w:rFonts w:ascii="Times New Roman" w:hAnsi="Times New Roman" w:cs="Times New Roman"/>
          <w:spacing w:val="-1"/>
        </w:rPr>
        <w:t>c</w:t>
      </w:r>
      <w:r>
        <w:rPr>
          <w:rFonts w:ascii="Times New Roman" w:hAnsi="Times New Roman" w:cs="Times New Roman"/>
        </w:rPr>
        <w:t xml:space="preserve">h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27"/>
        </w:rPr>
        <w:t xml:space="preserve"> </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spacing w:val="2"/>
        </w:rPr>
        <w:t>o</w:t>
      </w:r>
      <w:r>
        <w:rPr>
          <w:rFonts w:ascii="Times New Roman" w:hAnsi="Times New Roman" w:cs="Times New Roman"/>
          <w:spacing w:val="-2"/>
        </w:rPr>
        <w:t>g</w:t>
      </w:r>
      <w:r>
        <w:rPr>
          <w:rFonts w:ascii="Times New Roman" w:hAnsi="Times New Roman" w:cs="Times New Roman"/>
          <w:spacing w:val="1"/>
        </w:rPr>
        <w:t>i</w:t>
      </w:r>
      <w:r>
        <w:rPr>
          <w:rFonts w:ascii="Times New Roman" w:hAnsi="Times New Roman" w:cs="Times New Roman"/>
          <w:spacing w:val="-1"/>
        </w:rPr>
        <w:t>ca</w:t>
      </w:r>
      <w:r>
        <w:rPr>
          <w:rFonts w:ascii="Times New Roman" w:hAnsi="Times New Roman" w:cs="Times New Roman"/>
        </w:rPr>
        <w:t>l</w:t>
      </w:r>
      <w:r>
        <w:rPr>
          <w:rFonts w:ascii="Times New Roman" w:hAnsi="Times New Roman" w:cs="Times New Roman"/>
          <w:spacing w:val="27"/>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6"/>
        </w:rPr>
        <w:t xml:space="preserve"> </w:t>
      </w:r>
      <w:r>
        <w:rPr>
          <w:rFonts w:ascii="Times New Roman" w:hAnsi="Times New Roman" w:cs="Times New Roman"/>
          <w:spacing w:val="-2"/>
        </w:rPr>
        <w:t>g</w:t>
      </w:r>
      <w:r>
        <w:rPr>
          <w:rFonts w:ascii="Times New Roman" w:hAnsi="Times New Roman" w:cs="Times New Roman"/>
        </w:rPr>
        <w:t>l</w:t>
      </w:r>
      <w:r>
        <w:rPr>
          <w:rFonts w:ascii="Times New Roman" w:hAnsi="Times New Roman" w:cs="Times New Roman"/>
          <w:spacing w:val="2"/>
        </w:rPr>
        <w:t>a</w:t>
      </w:r>
      <w:r>
        <w:rPr>
          <w:rFonts w:ascii="Times New Roman" w:hAnsi="Times New Roman" w:cs="Times New Roman"/>
          <w:spacing w:val="-1"/>
        </w:rPr>
        <w:t>c</w:t>
      </w:r>
      <w:r>
        <w:rPr>
          <w:rFonts w:ascii="Times New Roman" w:hAnsi="Times New Roman" w:cs="Times New Roman"/>
        </w:rPr>
        <w:t>iolo</w:t>
      </w:r>
      <w:r>
        <w:rPr>
          <w:rFonts w:ascii="Times New Roman" w:hAnsi="Times New Roman" w:cs="Times New Roman"/>
          <w:spacing w:val="-2"/>
        </w:rPr>
        <w:t>g</w:t>
      </w:r>
      <w:r>
        <w:rPr>
          <w:rFonts w:ascii="Times New Roman" w:hAnsi="Times New Roman" w:cs="Times New Roman"/>
        </w:rPr>
        <w:t>i</w:t>
      </w:r>
      <w:r>
        <w:rPr>
          <w:rFonts w:ascii="Times New Roman" w:hAnsi="Times New Roman" w:cs="Times New Roman"/>
          <w:spacing w:val="2"/>
        </w:rPr>
        <w:t>c</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5"/>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ud</w:t>
      </w:r>
      <w:r>
        <w:rPr>
          <w:rFonts w:ascii="Times New Roman" w:hAnsi="Times New Roman" w:cs="Times New Roman"/>
          <w:spacing w:val="1"/>
        </w:rPr>
        <w:t>i</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3"/>
        </w:rPr>
        <w:t>t</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5"/>
        </w:rPr>
        <w:t xml:space="preserve"> </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rPr>
        <w:t>os</w:t>
      </w:r>
      <w:r>
        <w:rPr>
          <w:rFonts w:ascii="Times New Roman" w:hAnsi="Times New Roman" w:cs="Times New Roman"/>
          <w:spacing w:val="1"/>
        </w:rPr>
        <w:t>i</w:t>
      </w:r>
      <w:r>
        <w:rPr>
          <w:rFonts w:ascii="Times New Roman" w:hAnsi="Times New Roman" w:cs="Times New Roman"/>
        </w:rPr>
        <w:t>on,</w:t>
      </w:r>
      <w:r>
        <w:rPr>
          <w:rFonts w:ascii="Times New Roman" w:hAnsi="Times New Roman" w:cs="Times New Roman"/>
          <w:spacing w:val="24"/>
        </w:rPr>
        <w:t xml:space="preserve"> </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23"/>
        </w:rPr>
        <w:t xml:space="preserve"> </w:t>
      </w:r>
      <w:r>
        <w:rPr>
          <w:rFonts w:ascii="Times New Roman" w:hAnsi="Times New Roman" w:cs="Times New Roman"/>
          <w:spacing w:val="1"/>
        </w:rPr>
        <w:t>m</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pho</w:t>
      </w:r>
      <w:r>
        <w:rPr>
          <w:rFonts w:ascii="Times New Roman" w:hAnsi="Times New Roman" w:cs="Times New Roman"/>
          <w:spacing w:val="1"/>
        </w:rPr>
        <w:t>l</w:t>
      </w:r>
      <w:r>
        <w:rPr>
          <w:rFonts w:ascii="Times New Roman" w:hAnsi="Times New Roman" w:cs="Times New Roman"/>
          <w:spacing w:val="2"/>
        </w:rPr>
        <w:t>og</w:t>
      </w:r>
      <w:r>
        <w:rPr>
          <w:rFonts w:ascii="Times New Roman" w:hAnsi="Times New Roman" w:cs="Times New Roman"/>
          <w:spacing w:val="-5"/>
        </w:rPr>
        <w:t>y</w:t>
      </w:r>
      <w:r>
        <w:rPr>
          <w:rFonts w:ascii="Times New Roman" w:hAnsi="Times New Roman" w:cs="Times New Roman"/>
        </w:rPr>
        <w:t>,</w:t>
      </w:r>
      <w:r>
        <w:rPr>
          <w:rFonts w:ascii="Times New Roman" w:hAnsi="Times New Roman" w:cs="Times New Roman"/>
          <w:spacing w:val="26"/>
        </w:rPr>
        <w:t xml:space="preserve"> </w:t>
      </w:r>
      <w:r>
        <w:rPr>
          <w:rFonts w:ascii="Times New Roman" w:hAnsi="Times New Roman" w:cs="Times New Roman"/>
        </w:rPr>
        <w:t>vo</w:t>
      </w:r>
      <w:r>
        <w:rPr>
          <w:rFonts w:ascii="Times New Roman" w:hAnsi="Times New Roman" w:cs="Times New Roman"/>
          <w:spacing w:val="1"/>
        </w:rPr>
        <w:t>l</w:t>
      </w:r>
      <w:r>
        <w:rPr>
          <w:rFonts w:ascii="Times New Roman" w:hAnsi="Times New Roman" w:cs="Times New Roman"/>
          <w:spacing w:val="-1"/>
        </w:rPr>
        <w:t>ca</w:t>
      </w:r>
      <w:r>
        <w:rPr>
          <w:rFonts w:ascii="Times New Roman" w:hAnsi="Times New Roman" w:cs="Times New Roman"/>
        </w:rPr>
        <w:t>n</w:t>
      </w:r>
      <w:r>
        <w:rPr>
          <w:rFonts w:ascii="Times New Roman" w:hAnsi="Times New Roman" w:cs="Times New Roman"/>
          <w:spacing w:val="1"/>
        </w:rPr>
        <w:t>i</w:t>
      </w:r>
      <w:r>
        <w:rPr>
          <w:rFonts w:ascii="Times New Roman" w:hAnsi="Times New Roman" w:cs="Times New Roman"/>
        </w:rPr>
        <w:t>c</w:t>
      </w:r>
      <w:r>
        <w:rPr>
          <w:rFonts w:ascii="Times New Roman" w:hAnsi="Times New Roman" w:cs="Times New Roman"/>
          <w:spacing w:val="25"/>
        </w:rPr>
        <w:t xml:space="preserve"> </w:t>
      </w:r>
      <w:r>
        <w:rPr>
          <w:rFonts w:ascii="Times New Roman" w:hAnsi="Times New Roman" w:cs="Times New Roman"/>
          <w:spacing w:val="-1"/>
        </w:rPr>
        <w:t>ac</w:t>
      </w:r>
      <w:r>
        <w:rPr>
          <w:rFonts w:ascii="Times New Roman" w:hAnsi="Times New Roman" w:cs="Times New Roman"/>
          <w:spacing w:val="1"/>
        </w:rPr>
        <w:t>ti</w:t>
      </w:r>
      <w:r>
        <w:rPr>
          <w:rFonts w:ascii="Times New Roman" w:hAnsi="Times New Roman" w:cs="Times New Roman"/>
        </w:rPr>
        <w:t>v</w:t>
      </w:r>
      <w:r>
        <w:rPr>
          <w:rFonts w:ascii="Times New Roman" w:hAnsi="Times New Roman" w:cs="Times New Roman"/>
          <w:spacing w:val="1"/>
        </w:rPr>
        <w:t>i</w:t>
      </w:r>
      <w:r>
        <w:rPr>
          <w:rFonts w:ascii="Times New Roman" w:hAnsi="Times New Roman" w:cs="Times New Roman"/>
          <w:spacing w:val="3"/>
        </w:rPr>
        <w:t>t</w:t>
      </w:r>
      <w:r>
        <w:rPr>
          <w:rFonts w:ascii="Times New Roman" w:hAnsi="Times New Roman" w:cs="Times New Roman"/>
          <w:spacing w:val="-5"/>
        </w:rPr>
        <w:t>y</w:t>
      </w:r>
      <w:r>
        <w:rPr>
          <w:rFonts w:ascii="Times New Roman" w:hAnsi="Times New Roman" w:cs="Times New Roman"/>
        </w:rPr>
        <w:t>, or</w:t>
      </w:r>
      <w:r>
        <w:rPr>
          <w:rFonts w:ascii="Times New Roman" w:hAnsi="Times New Roman" w:cs="Times New Roman"/>
          <w:spacing w:val="21"/>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nds</w:t>
      </w:r>
      <w:r>
        <w:rPr>
          <w:rFonts w:ascii="Times New Roman" w:hAnsi="Times New Roman" w:cs="Times New Roman"/>
          <w:spacing w:val="1"/>
        </w:rPr>
        <w:t>li</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19"/>
        </w:rPr>
        <w:t xml:space="preserve"> </w:t>
      </w:r>
      <w:r>
        <w:rPr>
          <w:rFonts w:ascii="Times New Roman" w:hAnsi="Times New Roman" w:cs="Times New Roman"/>
          <w:spacing w:val="-1"/>
        </w:rPr>
        <w:t>(e</w:t>
      </w:r>
      <w:r>
        <w:rPr>
          <w:rFonts w:ascii="Times New Roman" w:hAnsi="Times New Roman" w:cs="Times New Roman"/>
          <w:spacing w:val="2"/>
        </w:rPr>
        <w:t>.</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22"/>
        </w:rPr>
        <w:t xml:space="preserve"> </w:t>
      </w:r>
      <w:r>
        <w:rPr>
          <w:rFonts w:ascii="Times New Roman" w:hAnsi="Times New Roman" w:cs="Times New Roman"/>
          <w:spacing w:val="-1"/>
        </w:rPr>
        <w:t>G</w:t>
      </w:r>
      <w:r>
        <w:rPr>
          <w:rFonts w:ascii="Times New Roman" w:hAnsi="Times New Roman" w:cs="Times New Roman"/>
          <w:spacing w:val="1"/>
        </w:rPr>
        <w:t>i</w:t>
      </w:r>
      <w:r>
        <w:rPr>
          <w:rFonts w:ascii="Times New Roman" w:hAnsi="Times New Roman" w:cs="Times New Roman"/>
          <w:spacing w:val="-1"/>
        </w:rPr>
        <w:t>r</w:t>
      </w:r>
      <w:r>
        <w:rPr>
          <w:rFonts w:ascii="Times New Roman" w:hAnsi="Times New Roman" w:cs="Times New Roman"/>
          <w:spacing w:val="2"/>
        </w:rPr>
        <w:t>o</w:t>
      </w:r>
      <w:r>
        <w:rPr>
          <w:rFonts w:ascii="Times New Roman" w:hAnsi="Times New Roman" w:cs="Times New Roman"/>
        </w:rPr>
        <w:t>d,</w:t>
      </w:r>
      <w:r>
        <w:rPr>
          <w:rFonts w:ascii="Times New Roman" w:hAnsi="Times New Roman" w:cs="Times New Roman"/>
          <w:spacing w:val="22"/>
        </w:rPr>
        <w:t xml:space="preserve"> </w:t>
      </w:r>
      <w:r>
        <w:rPr>
          <w:rFonts w:ascii="Times New Roman" w:hAnsi="Times New Roman" w:cs="Times New Roman"/>
        </w:rPr>
        <w:t>2012;</w:t>
      </w:r>
      <w:r>
        <w:rPr>
          <w:rFonts w:ascii="Times New Roman" w:hAnsi="Times New Roman" w:cs="Times New Roman"/>
          <w:spacing w:val="20"/>
        </w:rPr>
        <w:t xml:space="preserve"> </w:t>
      </w:r>
      <w:r>
        <w:rPr>
          <w:rFonts w:ascii="Times New Roman" w:hAnsi="Times New Roman" w:cs="Times New Roman"/>
          <w:spacing w:val="3"/>
        </w:rPr>
        <w:t>J</w:t>
      </w:r>
      <w:r>
        <w:rPr>
          <w:rFonts w:ascii="Times New Roman" w:hAnsi="Times New Roman" w:cs="Times New Roman"/>
          <w:spacing w:val="-1"/>
        </w:rPr>
        <w:t>a</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2"/>
        </w:rPr>
        <w:t xml:space="preserve"> </w:t>
      </w:r>
      <w:r>
        <w:rPr>
          <w:rFonts w:ascii="Times New Roman" w:hAnsi="Times New Roman" w:cs="Times New Roman"/>
          <w:spacing w:val="1"/>
        </w:rPr>
        <w:t>R</w:t>
      </w:r>
      <w:r>
        <w:rPr>
          <w:rFonts w:ascii="Times New Roman" w:hAnsi="Times New Roman" w:cs="Times New Roman"/>
        </w:rPr>
        <w:t>obson,</w:t>
      </w:r>
      <w:r>
        <w:rPr>
          <w:rFonts w:ascii="Times New Roman" w:hAnsi="Times New Roman" w:cs="Times New Roman"/>
          <w:spacing w:val="22"/>
        </w:rPr>
        <w:t xml:space="preserve"> </w:t>
      </w:r>
      <w:r>
        <w:rPr>
          <w:rFonts w:ascii="Times New Roman" w:hAnsi="Times New Roman" w:cs="Times New Roman"/>
        </w:rPr>
        <w:t>2012;</w:t>
      </w:r>
      <w:r>
        <w:rPr>
          <w:rFonts w:ascii="Times New Roman" w:hAnsi="Times New Roman" w:cs="Times New Roman"/>
          <w:spacing w:val="22"/>
        </w:rPr>
        <w:t xml:space="preserve"> </w:t>
      </w:r>
      <w:r>
        <w:rPr>
          <w:rFonts w:ascii="Times New Roman" w:hAnsi="Times New Roman" w:cs="Times New Roman"/>
          <w:spacing w:val="1"/>
        </w:rPr>
        <w:t>W</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
        </w:rPr>
        <w:t>b</w:t>
      </w:r>
      <w:r>
        <w:rPr>
          <w:rFonts w:ascii="Times New Roman" w:hAnsi="Times New Roman" w:cs="Times New Roman"/>
        </w:rPr>
        <w:t>y</w:t>
      </w:r>
      <w:r>
        <w:rPr>
          <w:rFonts w:ascii="Times New Roman" w:hAnsi="Times New Roman" w:cs="Times New Roman"/>
          <w:spacing w:val="14"/>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22"/>
        </w:rPr>
        <w:t xml:space="preserve"> </w:t>
      </w:r>
      <w:r>
        <w:rPr>
          <w:rFonts w:ascii="Times New Roman" w:hAnsi="Times New Roman" w:cs="Times New Roman"/>
          <w:spacing w:val="1"/>
        </w:rPr>
        <w:t>al</w:t>
      </w:r>
      <w:r>
        <w:rPr>
          <w:rFonts w:ascii="Times New Roman" w:hAnsi="Times New Roman" w:cs="Times New Roman"/>
        </w:rPr>
        <w:t>.,</w:t>
      </w:r>
      <w:r>
        <w:rPr>
          <w:rFonts w:ascii="Times New Roman" w:hAnsi="Times New Roman" w:cs="Times New Roman"/>
          <w:spacing w:val="22"/>
        </w:rPr>
        <w:t xml:space="preserve"> </w:t>
      </w:r>
      <w:r>
        <w:rPr>
          <w:rFonts w:ascii="Times New Roman" w:hAnsi="Times New Roman" w:cs="Times New Roman"/>
        </w:rPr>
        <w:t>2012;</w:t>
      </w:r>
      <w:r>
        <w:rPr>
          <w:rFonts w:ascii="Times New Roman" w:hAnsi="Times New Roman" w:cs="Times New Roman"/>
          <w:spacing w:val="22"/>
        </w:rPr>
        <w:t xml:space="preserve"> </w:t>
      </w:r>
      <w:r>
        <w:rPr>
          <w:rFonts w:ascii="Times New Roman" w:hAnsi="Times New Roman" w:cs="Times New Roman"/>
          <w:spacing w:val="-1"/>
        </w:rPr>
        <w:t>F</w:t>
      </w:r>
      <w:r>
        <w:rPr>
          <w:rFonts w:ascii="Times New Roman" w:hAnsi="Times New Roman" w:cs="Times New Roman"/>
        </w:rPr>
        <w:t>ons</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rPr>
        <w:t>d</w:t>
      </w:r>
      <w:r>
        <w:rPr>
          <w:rFonts w:ascii="Times New Roman" w:hAnsi="Times New Roman" w:cs="Times New Roman"/>
          <w:spacing w:val="22"/>
        </w:rPr>
        <w:t xml:space="preserve"> </w:t>
      </w:r>
      <w:r>
        <w:rPr>
          <w:rFonts w:ascii="Times New Roman" w:hAnsi="Times New Roman" w:cs="Times New Roman"/>
          <w:spacing w:val="-1"/>
        </w:rPr>
        <w:t>e</w:t>
      </w:r>
      <w:r>
        <w:rPr>
          <w:rFonts w:ascii="Times New Roman" w:hAnsi="Times New Roman" w:cs="Times New Roman"/>
        </w:rPr>
        <w:t>t</w:t>
      </w:r>
    </w:p>
    <w:p w14:paraId="084E6F77" w14:textId="77777777" w:rsidR="00946758" w:rsidRDefault="00946758" w:rsidP="00946758">
      <w:pPr>
        <w:widowControl w:val="0"/>
        <w:autoSpaceDE w:val="0"/>
        <w:autoSpaceDN w:val="0"/>
        <w:adjustRightInd w:val="0"/>
        <w:spacing w:before="4" w:line="271" w:lineRule="exact"/>
        <w:ind w:right="8160"/>
        <w:rPr>
          <w:rFonts w:ascii="Times New Roman" w:hAnsi="Times New Roman" w:cs="Times New Roman"/>
        </w:rPr>
      </w:pPr>
      <w:r>
        <w:rPr>
          <w:rFonts w:ascii="Times New Roman" w:hAnsi="Times New Roman" w:cs="Times New Roman"/>
          <w:spacing w:val="-1"/>
          <w:position w:val="-1"/>
        </w:rPr>
        <w:t>a</w:t>
      </w:r>
      <w:r>
        <w:rPr>
          <w:rFonts w:ascii="Times New Roman" w:hAnsi="Times New Roman" w:cs="Times New Roman"/>
          <w:spacing w:val="1"/>
          <w:position w:val="-1"/>
        </w:rPr>
        <w:t>l</w:t>
      </w:r>
      <w:r>
        <w:rPr>
          <w:rFonts w:ascii="Times New Roman" w:hAnsi="Times New Roman" w:cs="Times New Roman"/>
          <w:position w:val="-1"/>
        </w:rPr>
        <w:t>., 2013</w:t>
      </w:r>
      <w:r>
        <w:rPr>
          <w:rFonts w:ascii="Times New Roman" w:hAnsi="Times New Roman" w:cs="Times New Roman"/>
          <w:spacing w:val="-1"/>
          <w:position w:val="-1"/>
        </w:rPr>
        <w:t>)</w:t>
      </w:r>
      <w:r>
        <w:rPr>
          <w:rFonts w:ascii="Times New Roman" w:hAnsi="Times New Roman" w:cs="Times New Roman"/>
          <w:position w:val="-1"/>
        </w:rPr>
        <w:t>.</w:t>
      </w:r>
    </w:p>
    <w:p w14:paraId="4416F063" w14:textId="77777777" w:rsidR="00946758" w:rsidRDefault="00946758" w:rsidP="00946758">
      <w:pPr>
        <w:widowControl w:val="0"/>
        <w:autoSpaceDE w:val="0"/>
        <w:autoSpaceDN w:val="0"/>
        <w:adjustRightInd w:val="0"/>
        <w:spacing w:line="200" w:lineRule="exact"/>
        <w:rPr>
          <w:rFonts w:ascii="Times New Roman" w:hAnsi="Times New Roman" w:cs="Times New Roman"/>
          <w:sz w:val="20"/>
          <w:szCs w:val="20"/>
        </w:rPr>
      </w:pPr>
    </w:p>
    <w:p w14:paraId="3F10DCBB" w14:textId="77777777" w:rsidR="00946758" w:rsidRDefault="00946758" w:rsidP="00946758">
      <w:pPr>
        <w:widowControl w:val="0"/>
        <w:autoSpaceDE w:val="0"/>
        <w:autoSpaceDN w:val="0"/>
        <w:adjustRightInd w:val="0"/>
        <w:spacing w:line="200" w:lineRule="exact"/>
        <w:rPr>
          <w:rFonts w:ascii="Times New Roman" w:hAnsi="Times New Roman" w:cs="Times New Roman"/>
          <w:sz w:val="20"/>
          <w:szCs w:val="20"/>
        </w:rPr>
        <w:sectPr w:rsidR="00946758">
          <w:type w:val="continuous"/>
          <w:pgSz w:w="11920" w:h="16840"/>
          <w:pgMar w:top="1560" w:right="1300" w:bottom="280" w:left="100" w:header="720" w:footer="720" w:gutter="0"/>
          <w:cols w:space="720" w:equalWidth="0">
            <w:col w:w="10520"/>
          </w:cols>
          <w:noEndnote/>
        </w:sectPr>
      </w:pPr>
    </w:p>
    <w:p w14:paraId="04F0D8D0" w14:textId="77777777" w:rsidR="00946758" w:rsidRDefault="00946758" w:rsidP="00946758">
      <w:pPr>
        <w:widowControl w:val="0"/>
        <w:autoSpaceDE w:val="0"/>
        <w:autoSpaceDN w:val="0"/>
        <w:adjustRightInd w:val="0"/>
        <w:spacing w:before="63"/>
        <w:ind w:left="106" w:right="-76"/>
        <w:rPr>
          <w:rFonts w:ascii="Times New Roman" w:hAnsi="Times New Roman" w:cs="Times New Roman"/>
        </w:rPr>
      </w:pPr>
      <w:r>
        <w:rPr>
          <w:rFonts w:ascii="Times New Roman" w:hAnsi="Times New Roman" w:cs="Times New Roman"/>
        </w:rPr>
        <w:t>104</w:t>
      </w:r>
    </w:p>
    <w:p w14:paraId="26BA661A" w14:textId="77777777" w:rsidR="00946758" w:rsidRDefault="00946758" w:rsidP="00946758">
      <w:pPr>
        <w:widowControl w:val="0"/>
        <w:autoSpaceDE w:val="0"/>
        <w:autoSpaceDN w:val="0"/>
        <w:adjustRightInd w:val="0"/>
        <w:spacing w:before="25" w:line="316" w:lineRule="exact"/>
        <w:ind w:right="-20"/>
        <w:rPr>
          <w:rFonts w:ascii="Arial" w:hAnsi="Arial" w:cs="Arial"/>
          <w:sz w:val="28"/>
          <w:szCs w:val="28"/>
        </w:rPr>
      </w:pPr>
      <w:r>
        <w:rPr>
          <w:rFonts w:ascii="Arial" w:hAnsi="Arial" w:cs="Arial"/>
          <w:position w:val="-1"/>
          <w:sz w:val="28"/>
          <w:szCs w:val="28"/>
        </w:rPr>
        <w:t xml:space="preserve">2  </w:t>
      </w:r>
      <w:r>
        <w:rPr>
          <w:rFonts w:ascii="Arial" w:hAnsi="Arial" w:cs="Arial"/>
          <w:spacing w:val="43"/>
          <w:position w:val="-1"/>
          <w:sz w:val="28"/>
          <w:szCs w:val="28"/>
        </w:rPr>
        <w:t xml:space="preserve"> </w:t>
      </w:r>
      <w:r>
        <w:rPr>
          <w:rFonts w:ascii="Arial" w:hAnsi="Arial" w:cs="Arial"/>
          <w:spacing w:val="1"/>
          <w:position w:val="-1"/>
          <w:sz w:val="28"/>
          <w:szCs w:val="28"/>
        </w:rPr>
        <w:t>M</w:t>
      </w:r>
      <w:r>
        <w:rPr>
          <w:rFonts w:ascii="Arial" w:hAnsi="Arial" w:cs="Arial"/>
          <w:position w:val="-1"/>
          <w:sz w:val="28"/>
          <w:szCs w:val="28"/>
        </w:rPr>
        <w:t>e</w:t>
      </w:r>
      <w:r>
        <w:rPr>
          <w:rFonts w:ascii="Arial" w:hAnsi="Arial" w:cs="Arial"/>
          <w:w w:val="120"/>
          <w:position w:val="-1"/>
          <w:sz w:val="28"/>
          <w:szCs w:val="28"/>
        </w:rPr>
        <w:t>t</w:t>
      </w:r>
      <w:r>
        <w:rPr>
          <w:rFonts w:ascii="Arial" w:hAnsi="Arial" w:cs="Arial"/>
          <w:spacing w:val="-1"/>
          <w:w w:val="110"/>
          <w:position w:val="-1"/>
          <w:sz w:val="28"/>
          <w:szCs w:val="28"/>
        </w:rPr>
        <w:t>hod</w:t>
      </w:r>
    </w:p>
    <w:p w14:paraId="57EBB24F" w14:textId="77777777" w:rsidR="00946758" w:rsidRDefault="00946758" w:rsidP="00946758">
      <w:pPr>
        <w:widowControl w:val="0"/>
        <w:autoSpaceDE w:val="0"/>
        <w:autoSpaceDN w:val="0"/>
        <w:adjustRightInd w:val="0"/>
        <w:spacing w:before="9" w:line="170" w:lineRule="exact"/>
        <w:rPr>
          <w:rFonts w:ascii="Arial" w:hAnsi="Arial" w:cs="Arial"/>
          <w:sz w:val="17"/>
          <w:szCs w:val="17"/>
        </w:rPr>
      </w:pPr>
    </w:p>
    <w:p w14:paraId="082469C1" w14:textId="77777777" w:rsidR="00946758" w:rsidRDefault="00946758" w:rsidP="00946758">
      <w:pPr>
        <w:widowControl w:val="0"/>
        <w:autoSpaceDE w:val="0"/>
        <w:autoSpaceDN w:val="0"/>
        <w:adjustRightInd w:val="0"/>
        <w:spacing w:before="9" w:line="170" w:lineRule="exact"/>
        <w:rPr>
          <w:rFonts w:ascii="Arial" w:hAnsi="Arial" w:cs="Arial"/>
          <w:sz w:val="17"/>
          <w:szCs w:val="17"/>
        </w:rPr>
        <w:sectPr w:rsidR="00946758">
          <w:type w:val="continuous"/>
          <w:pgSz w:w="11920" w:h="16840"/>
          <w:pgMar w:top="1560" w:right="1300" w:bottom="280" w:left="100" w:header="720" w:footer="720" w:gutter="0"/>
          <w:cols w:space="720"/>
          <w:noEndnote/>
        </w:sectPr>
      </w:pPr>
    </w:p>
    <w:p w14:paraId="77F9B78C" w14:textId="77777777" w:rsidR="00946758" w:rsidRDefault="00946758" w:rsidP="00946758">
      <w:pPr>
        <w:widowControl w:val="0"/>
        <w:autoSpaceDE w:val="0"/>
        <w:autoSpaceDN w:val="0"/>
        <w:adjustRightInd w:val="0"/>
        <w:spacing w:before="30" w:line="271" w:lineRule="exact"/>
        <w:ind w:left="106" w:right="-76"/>
        <w:rPr>
          <w:rFonts w:ascii="Times New Roman" w:hAnsi="Times New Roman" w:cs="Times New Roman"/>
        </w:rPr>
      </w:pPr>
      <w:r>
        <w:rPr>
          <w:rFonts w:ascii="Times New Roman" w:hAnsi="Times New Roman" w:cs="Times New Roman"/>
          <w:position w:val="-1"/>
        </w:rPr>
        <w:t>105</w:t>
      </w:r>
    </w:p>
    <w:p w14:paraId="42037D08" w14:textId="77777777" w:rsidR="00946758" w:rsidRDefault="00946758" w:rsidP="00946758">
      <w:pPr>
        <w:widowControl w:val="0"/>
        <w:autoSpaceDE w:val="0"/>
        <w:autoSpaceDN w:val="0"/>
        <w:adjustRightInd w:val="0"/>
        <w:spacing w:before="29" w:line="272" w:lineRule="exact"/>
        <w:ind w:right="-20"/>
        <w:rPr>
          <w:rFonts w:ascii="Arial" w:hAnsi="Arial" w:cs="Arial"/>
        </w:rPr>
      </w:pPr>
      <w:r>
        <w:rPr>
          <w:rFonts w:ascii="Arial" w:hAnsi="Arial" w:cs="Arial"/>
          <w:spacing w:val="1"/>
          <w:position w:val="-1"/>
        </w:rPr>
        <w:t>2</w:t>
      </w:r>
      <w:r>
        <w:rPr>
          <w:rFonts w:ascii="Arial" w:hAnsi="Arial" w:cs="Arial"/>
          <w:position w:val="-1"/>
        </w:rPr>
        <w:t xml:space="preserve">.1    </w:t>
      </w:r>
      <w:r>
        <w:rPr>
          <w:rFonts w:ascii="Arial" w:hAnsi="Arial" w:cs="Arial"/>
          <w:spacing w:val="52"/>
          <w:position w:val="-1"/>
        </w:rPr>
        <w:t xml:space="preserve"> </w:t>
      </w:r>
      <w:r>
        <w:rPr>
          <w:rFonts w:ascii="Arial" w:hAnsi="Arial" w:cs="Arial"/>
          <w:spacing w:val="1"/>
          <w:position w:val="-1"/>
        </w:rPr>
        <w:t>S</w:t>
      </w:r>
      <w:r>
        <w:rPr>
          <w:rFonts w:ascii="Arial" w:hAnsi="Arial" w:cs="Arial"/>
          <w:spacing w:val="-1"/>
          <w:position w:val="-1"/>
        </w:rPr>
        <w:t>t</w:t>
      </w:r>
      <w:r>
        <w:rPr>
          <w:rFonts w:ascii="Arial" w:hAnsi="Arial" w:cs="Arial"/>
          <w:position w:val="-1"/>
        </w:rPr>
        <w:t>udy</w:t>
      </w:r>
      <w:r>
        <w:rPr>
          <w:rFonts w:ascii="Arial" w:hAnsi="Arial" w:cs="Arial"/>
          <w:spacing w:val="54"/>
          <w:position w:val="-1"/>
        </w:rPr>
        <w:t xml:space="preserve"> </w:t>
      </w:r>
      <w:r>
        <w:rPr>
          <w:rFonts w:ascii="Arial" w:hAnsi="Arial" w:cs="Arial"/>
          <w:spacing w:val="1"/>
          <w:position w:val="-1"/>
        </w:rPr>
        <w:t>si</w:t>
      </w:r>
      <w:r>
        <w:rPr>
          <w:rFonts w:ascii="Arial" w:hAnsi="Arial" w:cs="Arial"/>
          <w:spacing w:val="-1"/>
          <w:position w:val="-1"/>
        </w:rPr>
        <w:t>t</w:t>
      </w:r>
      <w:r>
        <w:rPr>
          <w:rFonts w:ascii="Arial" w:hAnsi="Arial" w:cs="Arial"/>
          <w:position w:val="-1"/>
        </w:rPr>
        <w:t>e</w:t>
      </w:r>
      <w:r>
        <w:rPr>
          <w:rFonts w:ascii="Arial" w:hAnsi="Arial" w:cs="Arial"/>
          <w:spacing w:val="39"/>
          <w:position w:val="-1"/>
        </w:rPr>
        <w:t xml:space="preserve"> </w:t>
      </w:r>
      <w:r>
        <w:rPr>
          <w:rFonts w:ascii="Arial" w:hAnsi="Arial" w:cs="Arial"/>
          <w:spacing w:val="1"/>
          <w:position w:val="-1"/>
        </w:rPr>
        <w:t>a</w:t>
      </w:r>
      <w:r>
        <w:rPr>
          <w:rFonts w:ascii="Arial" w:hAnsi="Arial" w:cs="Arial"/>
          <w:position w:val="-1"/>
        </w:rPr>
        <w:t>nd</w:t>
      </w:r>
      <w:r>
        <w:rPr>
          <w:rFonts w:ascii="Arial" w:hAnsi="Arial" w:cs="Arial"/>
          <w:spacing w:val="24"/>
          <w:position w:val="-1"/>
        </w:rPr>
        <w:t xml:space="preserve"> </w:t>
      </w:r>
      <w:r>
        <w:rPr>
          <w:rFonts w:ascii="Arial" w:hAnsi="Arial" w:cs="Arial"/>
          <w:position w:val="-1"/>
        </w:rPr>
        <w:t>d</w:t>
      </w:r>
      <w:r>
        <w:rPr>
          <w:rFonts w:ascii="Arial" w:hAnsi="Arial" w:cs="Arial"/>
          <w:spacing w:val="1"/>
          <w:position w:val="-1"/>
        </w:rPr>
        <w:t>a</w:t>
      </w:r>
      <w:r>
        <w:rPr>
          <w:rFonts w:ascii="Arial" w:hAnsi="Arial" w:cs="Arial"/>
          <w:spacing w:val="-1"/>
          <w:position w:val="-1"/>
        </w:rPr>
        <w:t>t</w:t>
      </w:r>
      <w:r>
        <w:rPr>
          <w:rFonts w:ascii="Arial" w:hAnsi="Arial" w:cs="Arial"/>
          <w:position w:val="-1"/>
        </w:rPr>
        <w:t>a</w:t>
      </w:r>
      <w:r>
        <w:rPr>
          <w:rFonts w:ascii="Arial" w:hAnsi="Arial" w:cs="Arial"/>
          <w:spacing w:val="23"/>
          <w:position w:val="-1"/>
        </w:rPr>
        <w:t xml:space="preserve"> </w:t>
      </w:r>
      <w:r>
        <w:rPr>
          <w:rFonts w:ascii="Arial" w:hAnsi="Arial" w:cs="Arial"/>
          <w:spacing w:val="-1"/>
          <w:w w:val="111"/>
          <w:position w:val="-1"/>
        </w:rPr>
        <w:t>c</w:t>
      </w:r>
      <w:r>
        <w:rPr>
          <w:rFonts w:ascii="Arial" w:hAnsi="Arial" w:cs="Arial"/>
          <w:w w:val="109"/>
          <w:position w:val="-1"/>
        </w:rPr>
        <w:t>o</w:t>
      </w:r>
      <w:r>
        <w:rPr>
          <w:rFonts w:ascii="Arial" w:hAnsi="Arial" w:cs="Arial"/>
          <w:w w:val="111"/>
          <w:position w:val="-1"/>
        </w:rPr>
        <w:t>ll</w:t>
      </w:r>
      <w:r>
        <w:rPr>
          <w:rFonts w:ascii="Arial" w:hAnsi="Arial" w:cs="Arial"/>
          <w:spacing w:val="1"/>
          <w:w w:val="111"/>
          <w:position w:val="-1"/>
        </w:rPr>
        <w:t>ec</w:t>
      </w:r>
      <w:r>
        <w:rPr>
          <w:rFonts w:ascii="Arial" w:hAnsi="Arial" w:cs="Arial"/>
          <w:spacing w:val="-1"/>
          <w:w w:val="120"/>
          <w:position w:val="-1"/>
        </w:rPr>
        <w:t>t</w:t>
      </w:r>
      <w:r>
        <w:rPr>
          <w:rFonts w:ascii="Arial" w:hAnsi="Arial" w:cs="Arial"/>
          <w:w w:val="114"/>
          <w:position w:val="-1"/>
        </w:rPr>
        <w:t>io</w:t>
      </w:r>
      <w:r>
        <w:rPr>
          <w:rFonts w:ascii="Arial" w:hAnsi="Arial" w:cs="Arial"/>
          <w:w w:val="109"/>
          <w:position w:val="-1"/>
        </w:rPr>
        <w:t>n</w:t>
      </w:r>
    </w:p>
    <w:p w14:paraId="1AE06976" w14:textId="77777777" w:rsidR="00946758" w:rsidRDefault="00946758" w:rsidP="00946758">
      <w:pPr>
        <w:widowControl w:val="0"/>
        <w:autoSpaceDE w:val="0"/>
        <w:autoSpaceDN w:val="0"/>
        <w:adjustRightInd w:val="0"/>
        <w:spacing w:before="8" w:line="220" w:lineRule="exact"/>
        <w:rPr>
          <w:rFonts w:ascii="Arial" w:hAnsi="Arial" w:cs="Arial"/>
          <w:sz w:val="22"/>
          <w:szCs w:val="22"/>
        </w:rPr>
      </w:pPr>
    </w:p>
    <w:p w14:paraId="2E3A8745" w14:textId="77777777" w:rsidR="00946758" w:rsidRDefault="00946758" w:rsidP="00946758">
      <w:pPr>
        <w:widowControl w:val="0"/>
        <w:autoSpaceDE w:val="0"/>
        <w:autoSpaceDN w:val="0"/>
        <w:adjustRightInd w:val="0"/>
        <w:spacing w:before="8" w:line="220" w:lineRule="exact"/>
        <w:rPr>
          <w:rFonts w:ascii="Arial" w:hAnsi="Arial" w:cs="Arial"/>
          <w:sz w:val="22"/>
          <w:szCs w:val="22"/>
        </w:rPr>
        <w:sectPr w:rsidR="00946758">
          <w:type w:val="continuous"/>
          <w:pgSz w:w="11920" w:h="16840"/>
          <w:pgMar w:top="1560" w:right="1300" w:bottom="280" w:left="100" w:header="720" w:footer="720" w:gutter="0"/>
          <w:cols w:space="720"/>
          <w:noEndnote/>
        </w:sectPr>
      </w:pPr>
    </w:p>
    <w:p w14:paraId="16642CC6" w14:textId="77777777" w:rsidR="00946758" w:rsidRDefault="00946758" w:rsidP="00946758">
      <w:pPr>
        <w:widowControl w:val="0"/>
        <w:autoSpaceDE w:val="0"/>
        <w:autoSpaceDN w:val="0"/>
        <w:adjustRightInd w:val="0"/>
        <w:spacing w:before="29"/>
        <w:ind w:left="106" w:right="-76"/>
        <w:rPr>
          <w:rFonts w:ascii="Times New Roman" w:hAnsi="Times New Roman" w:cs="Times New Roman"/>
        </w:rPr>
      </w:pPr>
      <w:r>
        <w:rPr>
          <w:rFonts w:ascii="Times New Roman" w:hAnsi="Times New Roman" w:cs="Times New Roman"/>
        </w:rPr>
        <w:t>106</w:t>
      </w:r>
    </w:p>
    <w:p w14:paraId="1C165F14"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214A501E"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107</w:t>
      </w:r>
    </w:p>
    <w:p w14:paraId="3AF05E2C"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2599E91"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108</w:t>
      </w:r>
    </w:p>
    <w:p w14:paraId="3324FFB0"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2D71C2B4"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109</w:t>
      </w:r>
    </w:p>
    <w:p w14:paraId="00473CF9"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47FADE2B"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110</w:t>
      </w:r>
    </w:p>
    <w:p w14:paraId="7E29FCEC"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2BD8E824"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111</w:t>
      </w:r>
    </w:p>
    <w:p w14:paraId="3B4E710A"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4B535CCE"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112</w:t>
      </w:r>
    </w:p>
    <w:p w14:paraId="581C3250"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4CC2FAFB"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113</w:t>
      </w:r>
    </w:p>
    <w:p w14:paraId="6F2359CE"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A391FE2" w14:textId="77777777" w:rsidR="00946758" w:rsidRDefault="00946758" w:rsidP="00946758">
      <w:pPr>
        <w:widowControl w:val="0"/>
        <w:autoSpaceDE w:val="0"/>
        <w:autoSpaceDN w:val="0"/>
        <w:adjustRightInd w:val="0"/>
        <w:spacing w:line="271" w:lineRule="exact"/>
        <w:ind w:left="106" w:right="-76"/>
        <w:rPr>
          <w:rFonts w:ascii="Times New Roman" w:hAnsi="Times New Roman" w:cs="Times New Roman"/>
        </w:rPr>
      </w:pPr>
      <w:r>
        <w:rPr>
          <w:rFonts w:ascii="Times New Roman" w:hAnsi="Times New Roman" w:cs="Times New Roman"/>
          <w:position w:val="-1"/>
        </w:rPr>
        <w:t>114</w:t>
      </w:r>
    </w:p>
    <w:p w14:paraId="3C88F83E" w14:textId="540605D0" w:rsidR="00946758" w:rsidRDefault="00946758" w:rsidP="00946758">
      <w:pPr>
        <w:widowControl w:val="0"/>
        <w:autoSpaceDE w:val="0"/>
        <w:autoSpaceDN w:val="0"/>
        <w:adjustRightInd w:val="0"/>
        <w:spacing w:before="29" w:line="360" w:lineRule="auto"/>
        <w:ind w:right="54"/>
        <w:rPr>
          <w:rFonts w:ascii="Times New Roman" w:hAnsi="Times New Roman" w:cs="Times New Roman"/>
        </w:rPr>
      </w:pPr>
      <w:r>
        <w:rPr>
          <w:rFonts w:ascii="Times New Roman" w:hAnsi="Times New Roman" w:cs="Times New Roman"/>
          <w:spacing w:val="-1"/>
        </w:rPr>
        <w:t>F</w:t>
      </w:r>
      <w:r>
        <w:rPr>
          <w:rFonts w:ascii="Times New Roman" w:hAnsi="Times New Roman" w:cs="Times New Roman"/>
        </w:rPr>
        <w:t xml:space="preserve">or </w:t>
      </w:r>
      <w:r>
        <w:rPr>
          <w:rFonts w:ascii="Times New Roman" w:hAnsi="Times New Roman" w:cs="Times New Roman"/>
          <w:spacing w:val="16"/>
        </w:rPr>
        <w:t xml:space="preserve"> </w:t>
      </w:r>
      <w:r>
        <w:rPr>
          <w:rFonts w:ascii="Times New Roman" w:hAnsi="Times New Roman" w:cs="Times New Roman"/>
        </w:rPr>
        <w:t xml:space="preserve">our </w:t>
      </w:r>
      <w:r>
        <w:rPr>
          <w:rFonts w:ascii="Times New Roman" w:hAnsi="Times New Roman" w:cs="Times New Roman"/>
          <w:spacing w:val="16"/>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5"/>
        </w:rPr>
        <w:t>d</w:t>
      </w:r>
      <w:r>
        <w:rPr>
          <w:rFonts w:ascii="Times New Roman" w:hAnsi="Times New Roman" w:cs="Times New Roman"/>
        </w:rPr>
        <w:t xml:space="preserve">y </w:t>
      </w:r>
      <w:r>
        <w:rPr>
          <w:rFonts w:ascii="Times New Roman" w:hAnsi="Times New Roman" w:cs="Times New Roman"/>
          <w:spacing w:val="12"/>
        </w:rPr>
        <w:t xml:space="preserve"> </w:t>
      </w:r>
      <w:r>
        <w:rPr>
          <w:rFonts w:ascii="Times New Roman" w:hAnsi="Times New Roman" w:cs="Times New Roman"/>
          <w:spacing w:val="-1"/>
        </w:rPr>
        <w:t>w</w:t>
      </w:r>
      <w:r>
        <w:rPr>
          <w:rFonts w:ascii="Times New Roman" w:hAnsi="Times New Roman" w:cs="Times New Roman"/>
        </w:rPr>
        <w:t xml:space="preserve">e </w:t>
      </w:r>
      <w:r>
        <w:rPr>
          <w:rFonts w:ascii="Times New Roman" w:hAnsi="Times New Roman" w:cs="Times New Roman"/>
          <w:spacing w:val="16"/>
        </w:rPr>
        <w:t xml:space="preserve"> </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spacing w:val="1"/>
        </w:rPr>
        <w:t>le</w:t>
      </w:r>
      <w:r>
        <w:rPr>
          <w:rFonts w:ascii="Times New Roman" w:hAnsi="Times New Roman" w:cs="Times New Roman"/>
          <w:spacing w:val="-1"/>
        </w:rPr>
        <w:t>c</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 xml:space="preserve">d </w:t>
      </w:r>
      <w:r>
        <w:rPr>
          <w:rFonts w:ascii="Times New Roman" w:hAnsi="Times New Roman" w:cs="Times New Roman"/>
          <w:spacing w:val="17"/>
        </w:rPr>
        <w:t xml:space="preserve"> </w:t>
      </w:r>
      <w:r>
        <w:rPr>
          <w:rFonts w:ascii="Times New Roman" w:hAnsi="Times New Roman" w:cs="Times New Roman"/>
        </w:rPr>
        <w:t xml:space="preserve">a </w:t>
      </w:r>
      <w:r>
        <w:rPr>
          <w:rFonts w:ascii="Times New Roman" w:hAnsi="Times New Roman" w:cs="Times New Roman"/>
          <w:spacing w:val="16"/>
        </w:rPr>
        <w:t xml:space="preserve"> </w:t>
      </w:r>
      <w:r>
        <w:rPr>
          <w:rFonts w:ascii="Times New Roman" w:hAnsi="Times New Roman" w:cs="Times New Roman"/>
        </w:rPr>
        <w:t>s</w:t>
      </w:r>
      <w:r>
        <w:rPr>
          <w:rFonts w:ascii="Times New Roman" w:hAnsi="Times New Roman" w:cs="Times New Roman"/>
          <w:spacing w:val="-1"/>
        </w:rPr>
        <w:t>er</w:t>
      </w:r>
      <w:r>
        <w:rPr>
          <w:rFonts w:ascii="Times New Roman" w:hAnsi="Times New Roman" w:cs="Times New Roman"/>
          <w:spacing w:val="1"/>
        </w:rPr>
        <w:t>i</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17"/>
        </w:rPr>
        <w:t xml:space="preserve"> </w:t>
      </w:r>
      <w:r>
        <w:rPr>
          <w:rFonts w:ascii="Times New Roman" w:hAnsi="Times New Roman" w:cs="Times New Roman"/>
        </w:rPr>
        <w:t xml:space="preserve">of </w:t>
      </w:r>
      <w:r>
        <w:rPr>
          <w:rFonts w:ascii="Times New Roman" w:hAnsi="Times New Roman" w:cs="Times New Roman"/>
          <w:spacing w:val="16"/>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 xml:space="preserve">e </w:t>
      </w:r>
      <w:r>
        <w:rPr>
          <w:rFonts w:ascii="Times New Roman" w:hAnsi="Times New Roman" w:cs="Times New Roman"/>
          <w:spacing w:val="18"/>
        </w:rPr>
        <w:t xml:space="preserve"> </w:t>
      </w:r>
      <w:r>
        <w:rPr>
          <w:rFonts w:ascii="Times New Roman" w:hAnsi="Times New Roman" w:cs="Times New Roman"/>
          <w:spacing w:val="-1"/>
        </w:rPr>
        <w:t>a</w:t>
      </w:r>
      <w:r>
        <w:rPr>
          <w:rFonts w:ascii="Times New Roman" w:hAnsi="Times New Roman" w:cs="Times New Roman"/>
        </w:rPr>
        <w:t>d</w:t>
      </w:r>
      <w:r>
        <w:rPr>
          <w:rFonts w:ascii="Times New Roman" w:hAnsi="Times New Roman" w:cs="Times New Roman"/>
          <w:spacing w:val="1"/>
        </w:rPr>
        <w:t>j</w:t>
      </w:r>
      <w:r>
        <w:rPr>
          <w:rFonts w:ascii="Times New Roman" w:hAnsi="Times New Roman" w:cs="Times New Roman"/>
          <w:spacing w:val="-1"/>
        </w:rPr>
        <w:t>ace</w:t>
      </w:r>
      <w:r>
        <w:rPr>
          <w:rFonts w:ascii="Times New Roman" w:hAnsi="Times New Roman" w:cs="Times New Roman"/>
        </w:rPr>
        <w:t xml:space="preserve">nt </w:t>
      </w:r>
      <w:r>
        <w:rPr>
          <w:rFonts w:ascii="Times New Roman" w:hAnsi="Times New Roman" w:cs="Times New Roman"/>
          <w:spacing w:val="17"/>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 xml:space="preserve">d </w:t>
      </w:r>
      <w:r>
        <w:rPr>
          <w:rFonts w:ascii="Times New Roman" w:hAnsi="Times New Roman" w:cs="Times New Roman"/>
          <w:spacing w:val="19"/>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19"/>
        </w:rPr>
        <w:t xml:space="preserve"> </w:t>
      </w:r>
      <w:r>
        <w:rPr>
          <w:rFonts w:ascii="Times New Roman" w:hAnsi="Times New Roman" w:cs="Times New Roman"/>
          <w:spacing w:val="-1"/>
        </w:rPr>
        <w:t>a</w:t>
      </w:r>
      <w:r>
        <w:rPr>
          <w:rFonts w:ascii="Times New Roman" w:hAnsi="Times New Roman" w:cs="Times New Roman"/>
        </w:rPr>
        <w:t xml:space="preserve">t </w:t>
      </w:r>
      <w:r>
        <w:rPr>
          <w:rFonts w:ascii="Times New Roman" w:hAnsi="Times New Roman" w:cs="Times New Roman"/>
          <w:spacing w:val="17"/>
        </w:rPr>
        <w:t xml:space="preserve"> </w:t>
      </w:r>
      <w:r>
        <w:rPr>
          <w:rFonts w:ascii="Times New Roman" w:hAnsi="Times New Roman" w:cs="Times New Roman"/>
          <w:spacing w:val="-1"/>
        </w:rPr>
        <w:t>K</w:t>
      </w:r>
      <w:r>
        <w:rPr>
          <w:rFonts w:ascii="Times New Roman" w:hAnsi="Times New Roman" w:cs="Times New Roman"/>
        </w:rPr>
        <w:t>v</w:t>
      </w:r>
      <w:r>
        <w:rPr>
          <w:rFonts w:ascii="Times New Roman" w:hAnsi="Times New Roman" w:cs="Times New Roman"/>
          <w:spacing w:val="-1"/>
        </w:rPr>
        <w:t>a</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huks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spacing w:val="1"/>
        </w:rPr>
        <w:t>tt</w:t>
      </w:r>
      <w:r>
        <w:rPr>
          <w:rFonts w:ascii="Times New Roman" w:hAnsi="Times New Roman" w:cs="Times New Roman"/>
          <w:spacing w:val="-1"/>
        </w:rPr>
        <w:t xml:space="preserve">a, </w:t>
      </w:r>
      <w:r>
        <w:rPr>
          <w:rFonts w:ascii="Times New Roman" w:hAnsi="Times New Roman" w:cs="Times New Roman"/>
          <w:spacing w:val="-2"/>
        </w:rPr>
        <w:t>B</w:t>
      </w:r>
      <w:r>
        <w:rPr>
          <w:rFonts w:ascii="Times New Roman" w:hAnsi="Times New Roman" w:cs="Times New Roman"/>
          <w:spacing w:val="-1"/>
        </w:rPr>
        <w:t>r</w:t>
      </w:r>
      <w:r>
        <w:rPr>
          <w:rFonts w:ascii="Times New Roman" w:hAnsi="Times New Roman" w:cs="Times New Roman"/>
          <w:spacing w:val="2"/>
        </w:rPr>
        <w:t>ø</w:t>
      </w:r>
      <w:r>
        <w:rPr>
          <w:rFonts w:ascii="Times New Roman" w:hAnsi="Times New Roman" w:cs="Times New Roman"/>
        </w:rPr>
        <w:t>g</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spacing w:val="-1"/>
        </w:rPr>
        <w:t>r</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v</w:t>
      </w:r>
      <w:r>
        <w:rPr>
          <w:rFonts w:ascii="Times New Roman" w:hAnsi="Times New Roman" w:cs="Times New Roman"/>
          <w:spacing w:val="5"/>
        </w:rPr>
        <w:t>ø</w:t>
      </w:r>
      <w:r>
        <w:rPr>
          <w:rFonts w:ascii="Times New Roman" w:hAnsi="Times New Roman" w:cs="Times New Roman"/>
          <w:spacing w:val="-5"/>
        </w:rPr>
        <w:t>y</w:t>
      </w:r>
      <w:r>
        <w:rPr>
          <w:rFonts w:ascii="Times New Roman" w:hAnsi="Times New Roman" w:cs="Times New Roman"/>
          <w:spacing w:val="-1"/>
        </w:rPr>
        <w:t>a</w:t>
      </w:r>
      <w:r>
        <w:rPr>
          <w:rFonts w:ascii="Times New Roman" w:hAnsi="Times New Roman" w:cs="Times New Roman"/>
        </w:rPr>
        <w:t>,</w:t>
      </w:r>
      <w:r>
        <w:rPr>
          <w:rFonts w:ascii="Times New Roman" w:hAnsi="Times New Roman" w:cs="Times New Roman"/>
          <w:spacing w:val="22"/>
        </w:rPr>
        <w:t xml:space="preserve"> </w:t>
      </w:r>
      <w:r>
        <w:rPr>
          <w:rFonts w:ascii="Times New Roman" w:hAnsi="Times New Roman" w:cs="Times New Roman"/>
          <w:spacing w:val="1"/>
        </w:rPr>
        <w:t>W</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rPr>
        <w:t>n</w:t>
      </w:r>
      <w:r>
        <w:rPr>
          <w:rFonts w:ascii="Times New Roman" w:hAnsi="Times New Roman" w:cs="Times New Roman"/>
          <w:spacing w:val="22"/>
        </w:rPr>
        <w:t xml:space="preserve"> </w:t>
      </w:r>
      <w:r>
        <w:rPr>
          <w:rFonts w:ascii="Times New Roman" w:hAnsi="Times New Roman" w:cs="Times New Roman"/>
          <w:spacing w:val="1"/>
        </w:rPr>
        <w:t>S</w:t>
      </w:r>
      <w:r>
        <w:rPr>
          <w:rFonts w:ascii="Times New Roman" w:hAnsi="Times New Roman" w:cs="Times New Roman"/>
        </w:rPr>
        <w:t>p</w:t>
      </w:r>
      <w:r>
        <w:rPr>
          <w:rFonts w:ascii="Times New Roman" w:hAnsi="Times New Roman" w:cs="Times New Roman"/>
          <w:spacing w:val="1"/>
        </w:rPr>
        <w:t>it</w:t>
      </w:r>
      <w:r>
        <w:rPr>
          <w:rFonts w:ascii="Times New Roman" w:hAnsi="Times New Roman" w:cs="Times New Roman"/>
        </w:rPr>
        <w:t>sb</w:t>
      </w:r>
      <w:r>
        <w:rPr>
          <w:rFonts w:ascii="Times New Roman" w:hAnsi="Times New Roman" w:cs="Times New Roman"/>
          <w:spacing w:val="-1"/>
        </w:rPr>
        <w:t>er</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24"/>
        </w:rPr>
        <w:t xml:space="preserve"> </w:t>
      </w:r>
      <w:r>
        <w:rPr>
          <w:rFonts w:ascii="Times New Roman" w:hAnsi="Times New Roman" w:cs="Times New Roman"/>
          <w:spacing w:val="-1"/>
        </w:rPr>
        <w:t>(F</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22"/>
        </w:rPr>
        <w:t xml:space="preserve"> </w:t>
      </w:r>
      <w:r>
        <w:rPr>
          <w:rFonts w:ascii="Times New Roman" w:hAnsi="Times New Roman" w:cs="Times New Roman"/>
        </w:rPr>
        <w:t>1</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22"/>
        </w:rPr>
        <w:t xml:space="preserve"> </w:t>
      </w:r>
      <w:del w:id="408" w:author="Bernard Hallet" w:date="2013-12-15T13:40:00Z">
        <w:r w:rsidDel="00D85CC7">
          <w:rPr>
            <w:rFonts w:ascii="Times New Roman" w:hAnsi="Times New Roman" w:cs="Times New Roman"/>
            <w:spacing w:val="2"/>
          </w:rPr>
          <w:delText>T</w:delText>
        </w:r>
        <w:r w:rsidDel="00D85CC7">
          <w:rPr>
            <w:rFonts w:ascii="Times New Roman" w:hAnsi="Times New Roman" w:cs="Times New Roman"/>
          </w:rPr>
          <w:delText>he</w:delText>
        </w:r>
        <w:r w:rsidDel="00D85CC7">
          <w:rPr>
            <w:rFonts w:ascii="Times New Roman" w:hAnsi="Times New Roman" w:cs="Times New Roman"/>
            <w:spacing w:val="21"/>
          </w:rPr>
          <w:delText xml:space="preserve"> </w:delText>
        </w:r>
        <w:r w:rsidDel="00D85CC7">
          <w:rPr>
            <w:rFonts w:ascii="Times New Roman" w:hAnsi="Times New Roman" w:cs="Times New Roman"/>
          </w:rPr>
          <w:delText>ov</w:delText>
        </w:r>
        <w:r w:rsidDel="00D85CC7">
          <w:rPr>
            <w:rFonts w:ascii="Times New Roman" w:hAnsi="Times New Roman" w:cs="Times New Roman"/>
            <w:spacing w:val="-1"/>
          </w:rPr>
          <w:delText>era</w:delText>
        </w:r>
        <w:r w:rsidDel="00D85CC7">
          <w:rPr>
            <w:rFonts w:ascii="Times New Roman" w:hAnsi="Times New Roman" w:cs="Times New Roman"/>
            <w:spacing w:val="1"/>
          </w:rPr>
          <w:delText>l</w:delText>
        </w:r>
        <w:r w:rsidDel="00D85CC7">
          <w:rPr>
            <w:rFonts w:ascii="Times New Roman" w:hAnsi="Times New Roman" w:cs="Times New Roman"/>
          </w:rPr>
          <w:delText>l</w:delText>
        </w:r>
        <w:r w:rsidDel="00D85CC7">
          <w:rPr>
            <w:rFonts w:ascii="Times New Roman" w:hAnsi="Times New Roman" w:cs="Times New Roman"/>
            <w:spacing w:val="22"/>
          </w:rPr>
          <w:delText xml:space="preserve"> </w:delText>
        </w:r>
        <w:r w:rsidDel="00D85CC7">
          <w:rPr>
            <w:rFonts w:ascii="Times New Roman" w:hAnsi="Times New Roman" w:cs="Times New Roman"/>
            <w:spacing w:val="-1"/>
          </w:rPr>
          <w:delText>e</w:delText>
        </w:r>
        <w:r w:rsidDel="00D85CC7">
          <w:rPr>
            <w:rFonts w:ascii="Times New Roman" w:hAnsi="Times New Roman" w:cs="Times New Roman"/>
            <w:spacing w:val="3"/>
          </w:rPr>
          <w:delText>l</w:delText>
        </w:r>
        <w:r w:rsidDel="00D85CC7">
          <w:rPr>
            <w:rFonts w:ascii="Times New Roman" w:hAnsi="Times New Roman" w:cs="Times New Roman"/>
            <w:spacing w:val="-1"/>
          </w:rPr>
          <w:delText>e</w:delText>
        </w:r>
        <w:r w:rsidDel="00D85CC7">
          <w:rPr>
            <w:rFonts w:ascii="Times New Roman" w:hAnsi="Times New Roman" w:cs="Times New Roman"/>
          </w:rPr>
          <w:delText>v</w:delText>
        </w:r>
        <w:r w:rsidDel="00D85CC7">
          <w:rPr>
            <w:rFonts w:ascii="Times New Roman" w:hAnsi="Times New Roman" w:cs="Times New Roman"/>
            <w:spacing w:val="-1"/>
          </w:rPr>
          <w:delText>a</w:delText>
        </w:r>
        <w:r w:rsidDel="00D85CC7">
          <w:rPr>
            <w:rFonts w:ascii="Times New Roman" w:hAnsi="Times New Roman" w:cs="Times New Roman"/>
          </w:rPr>
          <w:delText>tion</w:delText>
        </w:r>
        <w:r w:rsidDel="00D85CC7">
          <w:rPr>
            <w:rFonts w:ascii="Times New Roman" w:hAnsi="Times New Roman" w:cs="Times New Roman"/>
            <w:spacing w:val="22"/>
          </w:rPr>
          <w:delText xml:space="preserve"> </w:delText>
        </w:r>
      </w:del>
      <w:del w:id="409" w:author="Bernard Hallet" w:date="2013-12-15T13:39:00Z">
        <w:r w:rsidDel="00D85CC7">
          <w:rPr>
            <w:rFonts w:ascii="Times New Roman" w:hAnsi="Times New Roman" w:cs="Times New Roman"/>
          </w:rPr>
          <w:delText>l</w:delText>
        </w:r>
        <w:r w:rsidDel="00D85CC7">
          <w:rPr>
            <w:rFonts w:ascii="Times New Roman" w:hAnsi="Times New Roman" w:cs="Times New Roman"/>
            <w:spacing w:val="-1"/>
          </w:rPr>
          <w:delText>e</w:delText>
        </w:r>
        <w:r w:rsidDel="00D85CC7">
          <w:rPr>
            <w:rFonts w:ascii="Times New Roman" w:hAnsi="Times New Roman" w:cs="Times New Roman"/>
          </w:rPr>
          <w:delText>v</w:delText>
        </w:r>
        <w:r w:rsidDel="00D85CC7">
          <w:rPr>
            <w:rFonts w:ascii="Times New Roman" w:hAnsi="Times New Roman" w:cs="Times New Roman"/>
            <w:spacing w:val="1"/>
          </w:rPr>
          <w:delText>e</w:delText>
        </w:r>
        <w:r w:rsidDel="00D85CC7">
          <w:rPr>
            <w:rFonts w:ascii="Times New Roman" w:hAnsi="Times New Roman" w:cs="Times New Roman"/>
          </w:rPr>
          <w:delText>l</w:delText>
        </w:r>
        <w:r w:rsidDel="00D85CC7">
          <w:rPr>
            <w:rFonts w:ascii="Times New Roman" w:hAnsi="Times New Roman" w:cs="Times New Roman"/>
            <w:spacing w:val="22"/>
          </w:rPr>
          <w:delText xml:space="preserve"> </w:delText>
        </w:r>
      </w:del>
      <w:del w:id="410" w:author="Bernard Hallet" w:date="2013-12-15T13:40:00Z">
        <w:r w:rsidDel="00D85CC7">
          <w:rPr>
            <w:rFonts w:ascii="Times New Roman" w:hAnsi="Times New Roman" w:cs="Times New Roman"/>
            <w:spacing w:val="-1"/>
          </w:rPr>
          <w:delText>a</w:delText>
        </w:r>
        <w:r w:rsidDel="00D85CC7">
          <w:rPr>
            <w:rFonts w:ascii="Times New Roman" w:hAnsi="Times New Roman" w:cs="Times New Roman"/>
          </w:rPr>
          <w:delText>s</w:delText>
        </w:r>
        <w:r w:rsidDel="00D85CC7">
          <w:rPr>
            <w:rFonts w:ascii="Times New Roman" w:hAnsi="Times New Roman" w:cs="Times New Roman"/>
            <w:spacing w:val="1"/>
          </w:rPr>
          <w:delText>l</w:delText>
        </w:r>
        <w:r w:rsidDel="00D85CC7">
          <w:rPr>
            <w:rFonts w:ascii="Times New Roman" w:hAnsi="Times New Roman" w:cs="Times New Roman"/>
          </w:rPr>
          <w:delText>.</w:delText>
        </w:r>
        <w:r w:rsidDel="00D85CC7">
          <w:rPr>
            <w:rFonts w:ascii="Times New Roman" w:hAnsi="Times New Roman" w:cs="Times New Roman"/>
            <w:spacing w:val="22"/>
          </w:rPr>
          <w:delText xml:space="preserve"> </w:delText>
        </w:r>
        <w:r w:rsidDel="00D85CC7">
          <w:rPr>
            <w:rFonts w:ascii="Times New Roman" w:hAnsi="Times New Roman" w:cs="Times New Roman"/>
          </w:rPr>
          <w:delText>of</w:delText>
        </w:r>
        <w:r w:rsidDel="00D85CC7">
          <w:rPr>
            <w:rFonts w:ascii="Times New Roman" w:hAnsi="Times New Roman" w:cs="Times New Roman"/>
            <w:spacing w:val="21"/>
          </w:rPr>
          <w:delText xml:space="preserve"> </w:delText>
        </w:r>
        <w:r w:rsidDel="00D85CC7">
          <w:rPr>
            <w:rFonts w:ascii="Times New Roman" w:hAnsi="Times New Roman" w:cs="Times New Roman"/>
            <w:spacing w:val="1"/>
          </w:rPr>
          <w:delText>t</w:delText>
        </w:r>
        <w:r w:rsidDel="00D85CC7">
          <w:rPr>
            <w:rFonts w:ascii="Times New Roman" w:hAnsi="Times New Roman" w:cs="Times New Roman"/>
          </w:rPr>
          <w:delText>he</w:delText>
        </w:r>
        <w:r w:rsidDel="00D85CC7">
          <w:rPr>
            <w:rFonts w:ascii="Times New Roman" w:hAnsi="Times New Roman" w:cs="Times New Roman"/>
            <w:spacing w:val="21"/>
          </w:rPr>
          <w:delText xml:space="preserve"> </w:delText>
        </w:r>
        <w:r w:rsidDel="00D85CC7">
          <w:rPr>
            <w:rFonts w:ascii="Times New Roman" w:hAnsi="Times New Roman" w:cs="Times New Roman"/>
            <w:spacing w:val="-1"/>
          </w:rPr>
          <w:delText>c</w:delText>
        </w:r>
        <w:r w:rsidDel="00D85CC7">
          <w:rPr>
            <w:rFonts w:ascii="Times New Roman" w:hAnsi="Times New Roman" w:cs="Times New Roman"/>
            <w:spacing w:val="1"/>
          </w:rPr>
          <w:delText>i</w:delText>
        </w:r>
        <w:r w:rsidDel="00D85CC7">
          <w:rPr>
            <w:rFonts w:ascii="Times New Roman" w:hAnsi="Times New Roman" w:cs="Times New Roman"/>
            <w:spacing w:val="-1"/>
          </w:rPr>
          <w:delText>rc</w:delText>
        </w:r>
        <w:r w:rsidDel="00D85CC7">
          <w:rPr>
            <w:rFonts w:ascii="Times New Roman" w:hAnsi="Times New Roman" w:cs="Times New Roman"/>
            <w:spacing w:val="1"/>
          </w:rPr>
          <w:delText>le</w:delText>
        </w:r>
        <w:r w:rsidDel="00D85CC7">
          <w:rPr>
            <w:rFonts w:ascii="Times New Roman" w:hAnsi="Times New Roman" w:cs="Times New Roman"/>
          </w:rPr>
          <w:delText>s s</w:delText>
        </w:r>
        <w:r w:rsidDel="00D85CC7">
          <w:rPr>
            <w:rFonts w:ascii="Times New Roman" w:hAnsi="Times New Roman" w:cs="Times New Roman"/>
            <w:spacing w:val="1"/>
          </w:rPr>
          <w:delText>t</w:delText>
        </w:r>
        <w:r w:rsidDel="00D85CC7">
          <w:rPr>
            <w:rFonts w:ascii="Times New Roman" w:hAnsi="Times New Roman" w:cs="Times New Roman"/>
          </w:rPr>
          <w:delText>ud</w:delText>
        </w:r>
        <w:r w:rsidDel="00D85CC7">
          <w:rPr>
            <w:rFonts w:ascii="Times New Roman" w:hAnsi="Times New Roman" w:cs="Times New Roman"/>
            <w:spacing w:val="1"/>
          </w:rPr>
          <w:delText>i</w:delText>
        </w:r>
        <w:r w:rsidDel="00D85CC7">
          <w:rPr>
            <w:rFonts w:ascii="Times New Roman" w:hAnsi="Times New Roman" w:cs="Times New Roman"/>
            <w:spacing w:val="-1"/>
          </w:rPr>
          <w:delText>e</w:delText>
        </w:r>
        <w:r w:rsidDel="00D85CC7">
          <w:rPr>
            <w:rFonts w:ascii="Times New Roman" w:hAnsi="Times New Roman" w:cs="Times New Roman"/>
          </w:rPr>
          <w:delText>d</w:delText>
        </w:r>
        <w:r w:rsidDel="00D85CC7">
          <w:rPr>
            <w:rFonts w:ascii="Times New Roman" w:hAnsi="Times New Roman" w:cs="Times New Roman"/>
            <w:spacing w:val="53"/>
          </w:rPr>
          <w:delText xml:space="preserve"> </w:delText>
        </w:r>
        <w:r w:rsidDel="00D85CC7">
          <w:rPr>
            <w:rFonts w:ascii="Times New Roman" w:hAnsi="Times New Roman" w:cs="Times New Roman"/>
            <w:spacing w:val="1"/>
          </w:rPr>
          <w:delText>i</w:delText>
        </w:r>
        <w:r w:rsidDel="00D85CC7">
          <w:rPr>
            <w:rFonts w:ascii="Times New Roman" w:hAnsi="Times New Roman" w:cs="Times New Roman"/>
          </w:rPr>
          <w:delText xml:space="preserve">s </w:delText>
        </w:r>
        <w:r w:rsidDel="00D85CC7">
          <w:rPr>
            <w:rFonts w:ascii="Times New Roman" w:hAnsi="Times New Roman" w:cs="Times New Roman"/>
            <w:spacing w:val="-7"/>
          </w:rPr>
          <w:delText xml:space="preserve"> </w:delText>
        </w:r>
        <w:r w:rsidDel="00D85CC7">
          <w:rPr>
            <w:rFonts w:ascii="Times New Roman" w:hAnsi="Times New Roman" w:cs="Times New Roman"/>
            <w:spacing w:val="-1"/>
          </w:rPr>
          <w:delText>ar</w:delText>
        </w:r>
        <w:r w:rsidDel="00D85CC7">
          <w:rPr>
            <w:rFonts w:ascii="Times New Roman" w:hAnsi="Times New Roman" w:cs="Times New Roman"/>
          </w:rPr>
          <w:delText>ound</w:delText>
        </w:r>
        <w:r w:rsidDel="00D85CC7">
          <w:rPr>
            <w:rFonts w:ascii="Times New Roman" w:hAnsi="Times New Roman" w:cs="Times New Roman"/>
            <w:spacing w:val="53"/>
          </w:rPr>
          <w:delText xml:space="preserve"> </w:delText>
        </w:r>
        <w:r w:rsidDel="00D85CC7">
          <w:rPr>
            <w:rFonts w:ascii="Times New Roman" w:hAnsi="Times New Roman" w:cs="Times New Roman"/>
          </w:rPr>
          <w:delText>82</w:delText>
        </w:r>
        <w:r w:rsidDel="00D85CC7">
          <w:rPr>
            <w:rFonts w:ascii="Times New Roman" w:hAnsi="Times New Roman" w:cs="Times New Roman"/>
            <w:spacing w:val="53"/>
          </w:rPr>
          <w:delText xml:space="preserve"> </w:delText>
        </w:r>
        <w:r w:rsidDel="00D85CC7">
          <w:rPr>
            <w:rFonts w:ascii="Times New Roman" w:hAnsi="Times New Roman" w:cs="Times New Roman"/>
            <w:spacing w:val="1"/>
          </w:rPr>
          <w:delText>t</w:delText>
        </w:r>
        <w:r w:rsidDel="00D85CC7">
          <w:rPr>
            <w:rFonts w:ascii="Times New Roman" w:hAnsi="Times New Roman" w:cs="Times New Roman"/>
          </w:rPr>
          <w:delText>o</w:delText>
        </w:r>
        <w:r w:rsidDel="00D85CC7">
          <w:rPr>
            <w:rFonts w:ascii="Times New Roman" w:hAnsi="Times New Roman" w:cs="Times New Roman"/>
            <w:spacing w:val="50"/>
          </w:rPr>
          <w:delText xml:space="preserve"> </w:delText>
        </w:r>
        <w:r w:rsidDel="00D85CC7">
          <w:rPr>
            <w:rFonts w:ascii="Times New Roman" w:hAnsi="Times New Roman" w:cs="Times New Roman"/>
          </w:rPr>
          <w:delText>83</w:delText>
        </w:r>
        <w:r w:rsidDel="00D85CC7">
          <w:rPr>
            <w:rFonts w:ascii="Times New Roman" w:hAnsi="Times New Roman" w:cs="Times New Roman"/>
            <w:spacing w:val="53"/>
          </w:rPr>
          <w:delText xml:space="preserve"> </w:delText>
        </w:r>
        <w:r w:rsidDel="00D85CC7">
          <w:rPr>
            <w:rFonts w:ascii="Times New Roman" w:hAnsi="Times New Roman" w:cs="Times New Roman"/>
            <w:spacing w:val="1"/>
          </w:rPr>
          <w:delText>m</w:delText>
        </w:r>
        <w:r w:rsidDel="00D85CC7">
          <w:rPr>
            <w:rFonts w:ascii="Times New Roman" w:hAnsi="Times New Roman" w:cs="Times New Roman"/>
          </w:rPr>
          <w:delText>.</w:delText>
        </w:r>
        <w:r w:rsidDel="00D85CC7">
          <w:rPr>
            <w:rFonts w:ascii="Times New Roman" w:hAnsi="Times New Roman" w:cs="Times New Roman"/>
            <w:spacing w:val="53"/>
          </w:rPr>
          <w:delText xml:space="preserve"> </w:delText>
        </w:r>
      </w:del>
      <w:r>
        <w:rPr>
          <w:rFonts w:ascii="Times New Roman" w:hAnsi="Times New Roman" w:cs="Times New Roman"/>
        </w:rPr>
        <w:t>The</w:t>
      </w:r>
      <w:r>
        <w:rPr>
          <w:rFonts w:ascii="Times New Roman" w:hAnsi="Times New Roman" w:cs="Times New Roman"/>
          <w:spacing w:val="52"/>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53"/>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53"/>
        </w:rPr>
        <w:t xml:space="preserve"> </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53"/>
        </w:rPr>
        <w:t xml:space="preserve"> </w:t>
      </w:r>
      <w:r>
        <w:rPr>
          <w:rFonts w:ascii="Times New Roman" w:hAnsi="Times New Roman" w:cs="Times New Roman"/>
          <w:spacing w:val="-1"/>
        </w:rPr>
        <w:t>K</w:t>
      </w:r>
      <w:r>
        <w:rPr>
          <w:rFonts w:ascii="Times New Roman" w:hAnsi="Times New Roman" w:cs="Times New Roman"/>
        </w:rPr>
        <w:t>v</w:t>
      </w:r>
      <w:r>
        <w:rPr>
          <w:rFonts w:ascii="Times New Roman" w:hAnsi="Times New Roman" w:cs="Times New Roman"/>
          <w:spacing w:val="-1"/>
        </w:rPr>
        <w:t>a</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huks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spacing w:val="1"/>
        </w:rPr>
        <w:t>tt</w:t>
      </w:r>
      <w:r>
        <w:rPr>
          <w:rFonts w:ascii="Times New Roman" w:hAnsi="Times New Roman" w:cs="Times New Roman"/>
        </w:rPr>
        <w:t>a</w:t>
      </w:r>
      <w:r>
        <w:rPr>
          <w:rFonts w:ascii="Times New Roman" w:hAnsi="Times New Roman" w:cs="Times New Roman"/>
          <w:spacing w:val="52"/>
        </w:rPr>
        <w:t xml:space="preserve"> </w:t>
      </w:r>
      <w:r>
        <w:rPr>
          <w:rFonts w:ascii="Times New Roman" w:hAnsi="Times New Roman" w:cs="Times New Roman"/>
          <w:spacing w:val="-1"/>
        </w:rPr>
        <w:t>a</w:t>
      </w:r>
      <w:r>
        <w:rPr>
          <w:rFonts w:ascii="Times New Roman" w:hAnsi="Times New Roman" w:cs="Times New Roman"/>
          <w:spacing w:val="2"/>
        </w:rPr>
        <w:t>r</w:t>
      </w:r>
      <w:r>
        <w:rPr>
          <w:rFonts w:ascii="Times New Roman" w:hAnsi="Times New Roman" w:cs="Times New Roman"/>
        </w:rPr>
        <w:t>e</w:t>
      </w:r>
      <w:r>
        <w:rPr>
          <w:rFonts w:ascii="Times New Roman" w:hAnsi="Times New Roman" w:cs="Times New Roman"/>
          <w:spacing w:val="52"/>
        </w:rPr>
        <w:t xml:space="preserve"> </w:t>
      </w:r>
      <w:r>
        <w:rPr>
          <w:rFonts w:ascii="Times New Roman" w:hAnsi="Times New Roman" w:cs="Times New Roman"/>
          <w:spacing w:val="-1"/>
        </w:rPr>
        <w:t>a</w:t>
      </w:r>
      <w:r>
        <w:rPr>
          <w:rFonts w:ascii="Times New Roman" w:hAnsi="Times New Roman" w:cs="Times New Roman"/>
          <w:spacing w:val="1"/>
        </w:rPr>
        <w:t>m</w:t>
      </w:r>
      <w:r>
        <w:rPr>
          <w:rFonts w:ascii="Times New Roman" w:hAnsi="Times New Roman" w:cs="Times New Roman"/>
        </w:rPr>
        <w:t>ong</w:t>
      </w:r>
      <w:r>
        <w:rPr>
          <w:rFonts w:ascii="Times New Roman" w:hAnsi="Times New Roman" w:cs="Times New Roman"/>
          <w:spacing w:val="50"/>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52"/>
        </w:rPr>
        <w:t xml:space="preserve"> </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 d</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op</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5"/>
        </w:rPr>
        <w:t xml:space="preserve"> </w:t>
      </w:r>
      <w:r>
        <w:rPr>
          <w:rFonts w:ascii="Times New Roman" w:hAnsi="Times New Roman" w:cs="Times New Roman"/>
        </w:rPr>
        <w:t>of</w:t>
      </w:r>
      <w:r>
        <w:rPr>
          <w:rFonts w:ascii="Times New Roman" w:hAnsi="Times New Roman" w:cs="Times New Roman"/>
          <w:spacing w:val="4"/>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spacing w:val="3"/>
        </w:rPr>
        <w:t>i</w:t>
      </w:r>
      <w:r>
        <w:rPr>
          <w:rFonts w:ascii="Times New Roman" w:hAnsi="Times New Roman" w:cs="Times New Roman"/>
        </w:rPr>
        <w:t>r</w:t>
      </w:r>
      <w:r>
        <w:rPr>
          <w:rFonts w:ascii="Times New Roman" w:hAnsi="Times New Roman" w:cs="Times New Roman"/>
          <w:spacing w:val="4"/>
        </w:rPr>
        <w:t xml:space="preserve"> </w:t>
      </w:r>
      <w:r>
        <w:rPr>
          <w:rFonts w:ascii="Times New Roman" w:hAnsi="Times New Roman" w:cs="Times New Roman"/>
        </w:rPr>
        <w:t>k</w:t>
      </w:r>
      <w:r>
        <w:rPr>
          <w:rFonts w:ascii="Times New Roman" w:hAnsi="Times New Roman" w:cs="Times New Roman"/>
          <w:spacing w:val="1"/>
        </w:rPr>
        <w:t>i</w:t>
      </w:r>
      <w:r>
        <w:rPr>
          <w:rFonts w:ascii="Times New Roman" w:hAnsi="Times New Roman" w:cs="Times New Roman"/>
        </w:rPr>
        <w:t>nd</w:t>
      </w:r>
      <w:r>
        <w:rPr>
          <w:rFonts w:ascii="Times New Roman" w:hAnsi="Times New Roman" w:cs="Times New Roman"/>
          <w:spacing w:val="5"/>
        </w:rPr>
        <w:t xml:space="preserve"> </w:t>
      </w:r>
      <w:r>
        <w:rPr>
          <w:rFonts w:ascii="Times New Roman" w:hAnsi="Times New Roman" w:cs="Times New Roman"/>
        </w:rPr>
        <w:t>on</w:t>
      </w:r>
      <w:r>
        <w:rPr>
          <w:rFonts w:ascii="Times New Roman" w:hAnsi="Times New Roman" w:cs="Times New Roman"/>
          <w:spacing w:val="5"/>
        </w:rPr>
        <w:t xml:space="preserve"> </w:t>
      </w:r>
      <w:r>
        <w:rPr>
          <w:rFonts w:ascii="Times New Roman" w:hAnsi="Times New Roman" w:cs="Times New Roman"/>
        </w:rPr>
        <w:t>E</w:t>
      </w:r>
      <w:r>
        <w:rPr>
          <w:rFonts w:ascii="Times New Roman" w:hAnsi="Times New Roman" w:cs="Times New Roman"/>
          <w:spacing w:val="-1"/>
        </w:rPr>
        <w:t>ar</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5"/>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5"/>
        </w:rPr>
        <w:t xml:space="preserve"> </w:t>
      </w:r>
      <w:r>
        <w:rPr>
          <w:rFonts w:ascii="Times New Roman" w:hAnsi="Times New Roman" w:cs="Times New Roman"/>
          <w:spacing w:val="2"/>
        </w:rPr>
        <w:t>f</w:t>
      </w:r>
      <w:r>
        <w:rPr>
          <w:rFonts w:ascii="Times New Roman" w:hAnsi="Times New Roman" w:cs="Times New Roman"/>
          <w:spacing w:val="-1"/>
        </w:rPr>
        <w:t>a</w:t>
      </w:r>
      <w:r>
        <w:rPr>
          <w:rFonts w:ascii="Times New Roman" w:hAnsi="Times New Roman" w:cs="Times New Roman"/>
        </w:rPr>
        <w:t>r</w:t>
      </w:r>
      <w:r>
        <w:rPr>
          <w:rFonts w:ascii="Times New Roman" w:hAnsi="Times New Roman" w:cs="Times New Roman"/>
          <w:spacing w:val="4"/>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5"/>
        </w:rPr>
        <w:t xml:space="preserve"> </w:t>
      </w:r>
      <w:ins w:id="411" w:author="Bernard Hallet" w:date="2013-12-15T13:41:00Z">
        <w:r w:rsidR="00D85CC7">
          <w:rPr>
            <w:rFonts w:ascii="Times New Roman" w:hAnsi="Times New Roman" w:cs="Times New Roman"/>
            <w:spacing w:val="5"/>
          </w:rPr>
          <w:t xml:space="preserve">we </w:t>
        </w:r>
      </w:ins>
      <w:r>
        <w:rPr>
          <w:rFonts w:ascii="Times New Roman" w:hAnsi="Times New Roman" w:cs="Times New Roman"/>
        </w:rPr>
        <w:t>kno</w:t>
      </w:r>
      <w:r>
        <w:rPr>
          <w:rFonts w:ascii="Times New Roman" w:hAnsi="Times New Roman" w:cs="Times New Roman"/>
          <w:spacing w:val="-1"/>
        </w:rPr>
        <w:t>w</w:t>
      </w:r>
      <w:r>
        <w:rPr>
          <w:rFonts w:ascii="Times New Roman" w:hAnsi="Times New Roman" w:cs="Times New Roman"/>
        </w:rPr>
        <w:t>n</w:t>
      </w:r>
      <w:del w:id="412" w:author="Bernard Hallet" w:date="2013-12-15T13:41:00Z">
        <w:r w:rsidDel="00D85CC7">
          <w:rPr>
            <w:rFonts w:ascii="Times New Roman" w:hAnsi="Times New Roman" w:cs="Times New Roman"/>
            <w:spacing w:val="7"/>
          </w:rPr>
          <w:delText xml:space="preserve"> </w:delText>
        </w:r>
        <w:r w:rsidDel="00D85CC7">
          <w:rPr>
            <w:rFonts w:ascii="Times New Roman" w:hAnsi="Times New Roman" w:cs="Times New Roman"/>
            <w:spacing w:val="1"/>
          </w:rPr>
          <w:delText>t</w:delText>
        </w:r>
        <w:r w:rsidDel="00D85CC7">
          <w:rPr>
            <w:rFonts w:ascii="Times New Roman" w:hAnsi="Times New Roman" w:cs="Times New Roman"/>
          </w:rPr>
          <w:delText>o</w:delText>
        </w:r>
        <w:r w:rsidDel="00D85CC7">
          <w:rPr>
            <w:rFonts w:ascii="Times New Roman" w:hAnsi="Times New Roman" w:cs="Times New Roman"/>
            <w:spacing w:val="5"/>
          </w:rPr>
          <w:delText xml:space="preserve"> </w:delText>
        </w:r>
        <w:r w:rsidDel="00D85CC7">
          <w:rPr>
            <w:rFonts w:ascii="Times New Roman" w:hAnsi="Times New Roman" w:cs="Times New Roman"/>
          </w:rPr>
          <w:delText>us</w:delText>
        </w:r>
      </w:del>
      <w:r>
        <w:rPr>
          <w:rFonts w:ascii="Times New Roman" w:hAnsi="Times New Roman" w:cs="Times New Roman"/>
        </w:rPr>
        <w:t>,</w:t>
      </w:r>
      <w:r>
        <w:rPr>
          <w:rFonts w:ascii="Times New Roman" w:hAnsi="Times New Roman" w:cs="Times New Roman"/>
          <w:spacing w:val="5"/>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5"/>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m</w:t>
      </w:r>
      <w:r>
        <w:rPr>
          <w:rFonts w:ascii="Times New Roman" w:hAnsi="Times New Roman" w:cs="Times New Roman"/>
        </w:rPr>
        <w:t>p</w:t>
      </w:r>
      <w:r>
        <w:rPr>
          <w:rFonts w:ascii="Times New Roman" w:hAnsi="Times New Roman" w:cs="Times New Roman"/>
          <w:spacing w:val="-1"/>
        </w:rPr>
        <w:t>ara</w:t>
      </w:r>
      <w:r>
        <w:rPr>
          <w:rFonts w:ascii="Times New Roman" w:hAnsi="Times New Roman" w:cs="Times New Roman"/>
        </w:rPr>
        <w:t>b</w:t>
      </w:r>
      <w:r>
        <w:rPr>
          <w:rFonts w:ascii="Times New Roman" w:hAnsi="Times New Roman" w:cs="Times New Roman"/>
          <w:spacing w:val="5"/>
        </w:rPr>
        <w:t>l</w:t>
      </w:r>
      <w:r>
        <w:rPr>
          <w:rFonts w:ascii="Times New Roman" w:hAnsi="Times New Roman" w:cs="Times New Roman"/>
        </w:rPr>
        <w:t>y</w:t>
      </w:r>
      <w:r>
        <w:rPr>
          <w:rFonts w:ascii="Times New Roman" w:hAnsi="Times New Roman" w:cs="Times New Roman"/>
          <w:spacing w:val="2"/>
        </w:rPr>
        <w:t xml:space="preserve"> </w:t>
      </w:r>
      <w:r>
        <w:rPr>
          <w:rFonts w:ascii="Times New Roman" w:hAnsi="Times New Roman" w:cs="Times New Roman"/>
          <w:spacing w:val="-1"/>
        </w:rPr>
        <w:t>e</w:t>
      </w:r>
      <w:r>
        <w:rPr>
          <w:rFonts w:ascii="Times New Roman" w:hAnsi="Times New Roman" w:cs="Times New Roman"/>
          <w:spacing w:val="1"/>
        </w:rPr>
        <w:t>a</w:t>
      </w:r>
      <w:r>
        <w:rPr>
          <w:rFonts w:ascii="Times New Roman" w:hAnsi="Times New Roman" w:cs="Times New Roman"/>
          <w:spacing w:val="3"/>
        </w:rPr>
        <w:t>s</w:t>
      </w:r>
      <w:r>
        <w:rPr>
          <w:rFonts w:ascii="Times New Roman" w:hAnsi="Times New Roman" w:cs="Times New Roman"/>
        </w:rPr>
        <w:t xml:space="preserve">y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5"/>
        </w:rPr>
        <w:t xml:space="preserve"> </w:t>
      </w:r>
      <w:r>
        <w:rPr>
          <w:rFonts w:ascii="Times New Roman" w:hAnsi="Times New Roman" w:cs="Times New Roman"/>
          <w:spacing w:val="-1"/>
        </w:rPr>
        <w:t>a</w:t>
      </w:r>
      <w:r>
        <w:rPr>
          <w:rFonts w:ascii="Times New Roman" w:hAnsi="Times New Roman" w:cs="Times New Roman"/>
          <w:spacing w:val="2"/>
        </w:rPr>
        <w:t>c</w:t>
      </w:r>
      <w:r>
        <w:rPr>
          <w:rFonts w:ascii="Times New Roman" w:hAnsi="Times New Roman" w:cs="Times New Roman"/>
          <w:spacing w:val="-1"/>
        </w:rPr>
        <w:t>ce</w:t>
      </w:r>
      <w:r>
        <w:rPr>
          <w:rFonts w:ascii="Times New Roman" w:hAnsi="Times New Roman" w:cs="Times New Roman"/>
        </w:rPr>
        <w:t>ss</w:t>
      </w:r>
      <w:r>
        <w:rPr>
          <w:rFonts w:ascii="Times New Roman" w:hAnsi="Times New Roman" w:cs="Times New Roman"/>
          <w:spacing w:val="5"/>
        </w:rPr>
        <w:t xml:space="preserve"> </w:t>
      </w:r>
      <w:r>
        <w:rPr>
          <w:rFonts w:ascii="Times New Roman" w:hAnsi="Times New Roman" w:cs="Times New Roman"/>
        </w:rPr>
        <w:t>10</w:t>
      </w:r>
      <w:r>
        <w:rPr>
          <w:rFonts w:ascii="Times New Roman" w:hAnsi="Times New Roman" w:cs="Times New Roman"/>
          <w:spacing w:val="5"/>
        </w:rPr>
        <w:t xml:space="preserve"> </w:t>
      </w:r>
      <w:r>
        <w:rPr>
          <w:rFonts w:ascii="Times New Roman" w:hAnsi="Times New Roman" w:cs="Times New Roman"/>
        </w:rPr>
        <w:t xml:space="preserve">km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48"/>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47"/>
        </w:rPr>
        <w:t xml:space="preserve"> </w:t>
      </w:r>
      <w:r>
        <w:rPr>
          <w:rFonts w:ascii="Times New Roman" w:hAnsi="Times New Roman" w:cs="Times New Roman"/>
        </w:rPr>
        <w:t>sou</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ea</w:t>
      </w:r>
      <w:r>
        <w:rPr>
          <w:rFonts w:ascii="Times New Roman" w:hAnsi="Times New Roman" w:cs="Times New Roman"/>
        </w:rPr>
        <w:t>st</w:t>
      </w:r>
      <w:r>
        <w:rPr>
          <w:rFonts w:ascii="Times New Roman" w:hAnsi="Times New Roman" w:cs="Times New Roman"/>
          <w:spacing w:val="49"/>
        </w:rPr>
        <w:t xml:space="preserve"> </w:t>
      </w:r>
      <w:r>
        <w:rPr>
          <w:rFonts w:ascii="Times New Roman" w:hAnsi="Times New Roman" w:cs="Times New Roman"/>
          <w:spacing w:val="-1"/>
        </w:rPr>
        <w:t>fr</w:t>
      </w:r>
      <w:r>
        <w:rPr>
          <w:rFonts w:ascii="Times New Roman" w:hAnsi="Times New Roman" w:cs="Times New Roman"/>
        </w:rPr>
        <w:t>om</w:t>
      </w:r>
      <w:r>
        <w:rPr>
          <w:rFonts w:ascii="Times New Roman" w:hAnsi="Times New Roman" w:cs="Times New Roman"/>
          <w:spacing w:val="49"/>
        </w:rPr>
        <w:t xml:space="preserve"> </w:t>
      </w:r>
      <w:r>
        <w:rPr>
          <w:rFonts w:ascii="Times New Roman" w:hAnsi="Times New Roman" w:cs="Times New Roman"/>
          <w:spacing w:val="1"/>
        </w:rPr>
        <w:t>t</w:t>
      </w:r>
      <w:r>
        <w:rPr>
          <w:rFonts w:ascii="Times New Roman" w:hAnsi="Times New Roman" w:cs="Times New Roman"/>
        </w:rPr>
        <w:t xml:space="preserve">he </w:t>
      </w:r>
      <w:r>
        <w:rPr>
          <w:rFonts w:ascii="Times New Roman" w:hAnsi="Times New Roman" w:cs="Times New Roman"/>
          <w:spacing w:val="-13"/>
        </w:rPr>
        <w:t xml:space="preserve"> </w:t>
      </w:r>
      <w:r>
        <w:rPr>
          <w:rFonts w:ascii="Times New Roman" w:hAnsi="Times New Roman" w:cs="Times New Roman"/>
          <w:spacing w:val="2"/>
        </w:rPr>
        <w:t>N</w:t>
      </w:r>
      <w:r>
        <w:rPr>
          <w:rFonts w:ascii="Times New Roman" w:hAnsi="Times New Roman" w:cs="Times New Roman"/>
          <w:spacing w:val="-5"/>
        </w:rPr>
        <w:t>y</w:t>
      </w:r>
      <w:r>
        <w:rPr>
          <w:rFonts w:ascii="Times New Roman" w:hAnsi="Times New Roman" w:cs="Times New Roman"/>
          <w:spacing w:val="2"/>
        </w:rPr>
        <w:t>-</w:t>
      </w:r>
      <w:r>
        <w:rPr>
          <w:rFonts w:ascii="Times New Roman" w:hAnsi="Times New Roman" w:cs="Times New Roman"/>
          <w:spacing w:val="-1"/>
        </w:rPr>
        <w:t>Å</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sund</w:t>
      </w:r>
      <w:r>
        <w:rPr>
          <w:rFonts w:ascii="Times New Roman" w:hAnsi="Times New Roman" w:cs="Times New Roman"/>
          <w:spacing w:val="48"/>
        </w:rPr>
        <w:t xml:space="preserve"> </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spacing w:val="2"/>
        </w:rPr>
        <w:t>a</w:t>
      </w:r>
      <w:r>
        <w:rPr>
          <w:rFonts w:ascii="Times New Roman" w:hAnsi="Times New Roman" w:cs="Times New Roman"/>
          <w:spacing w:val="-1"/>
        </w:rPr>
        <w:t>rc</w:t>
      </w:r>
      <w:r>
        <w:rPr>
          <w:rFonts w:ascii="Times New Roman" w:hAnsi="Times New Roman" w:cs="Times New Roman"/>
        </w:rPr>
        <w:t>h</w:t>
      </w:r>
      <w:r>
        <w:rPr>
          <w:rFonts w:ascii="Times New Roman" w:hAnsi="Times New Roman" w:cs="Times New Roman"/>
          <w:spacing w:val="50"/>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48"/>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48"/>
        </w:rPr>
        <w:t xml:space="preserve"> </w:t>
      </w:r>
      <w:r>
        <w:rPr>
          <w:rFonts w:ascii="Times New Roman" w:hAnsi="Times New Roman" w:cs="Times New Roman"/>
          <w:spacing w:val="-1"/>
        </w:rPr>
        <w:t>w</w:t>
      </w:r>
      <w:r>
        <w:rPr>
          <w:rFonts w:ascii="Times New Roman" w:hAnsi="Times New Roman" w:cs="Times New Roman"/>
          <w:spacing w:val="1"/>
        </w:rPr>
        <w:t>it</w:t>
      </w:r>
      <w:r>
        <w:rPr>
          <w:rFonts w:ascii="Times New Roman" w:hAnsi="Times New Roman" w:cs="Times New Roman"/>
        </w:rPr>
        <w:t>h</w:t>
      </w:r>
      <w:r>
        <w:rPr>
          <w:rFonts w:ascii="Times New Roman" w:hAnsi="Times New Roman" w:cs="Times New Roman"/>
          <w:spacing w:val="48"/>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45"/>
        </w:rPr>
        <w:t xml:space="preserve"> </w:t>
      </w:r>
      <w:r>
        <w:rPr>
          <w:rFonts w:ascii="Times New Roman" w:hAnsi="Times New Roman" w:cs="Times New Roman"/>
          <w:spacing w:val="-1"/>
        </w:rPr>
        <w:t>Ge</w:t>
      </w:r>
      <w:r>
        <w:rPr>
          <w:rFonts w:ascii="Times New Roman" w:hAnsi="Times New Roman" w:cs="Times New Roman"/>
        </w:rPr>
        <w:t>opol</w:t>
      </w:r>
      <w:r>
        <w:rPr>
          <w:rFonts w:ascii="Times New Roman" w:hAnsi="Times New Roman" w:cs="Times New Roman"/>
          <w:spacing w:val="49"/>
        </w:rPr>
        <w:t xml:space="preserve"> </w:t>
      </w:r>
      <w:r>
        <w:rPr>
          <w:rFonts w:ascii="Times New Roman" w:hAnsi="Times New Roman" w:cs="Times New Roman"/>
        </w:rPr>
        <w:t>hut</w:t>
      </w:r>
      <w:r>
        <w:rPr>
          <w:rFonts w:ascii="Times New Roman" w:hAnsi="Times New Roman" w:cs="Times New Roman"/>
          <w:spacing w:val="49"/>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48"/>
        </w:rPr>
        <w:t xml:space="preserve"> </w:t>
      </w:r>
      <w:r>
        <w:rPr>
          <w:rFonts w:ascii="Times New Roman" w:hAnsi="Times New Roman" w:cs="Times New Roman"/>
          <w:spacing w:val="-1"/>
        </w:rPr>
        <w:t>c</w:t>
      </w:r>
      <w:r>
        <w:rPr>
          <w:rFonts w:ascii="Times New Roman" w:hAnsi="Times New Roman" w:cs="Times New Roman"/>
          <w:spacing w:val="1"/>
        </w:rPr>
        <w:t>l</w:t>
      </w:r>
      <w:r>
        <w:rPr>
          <w:rFonts w:ascii="Times New Roman" w:hAnsi="Times New Roman" w:cs="Times New Roman"/>
        </w:rPr>
        <w:t>ose v</w:t>
      </w:r>
      <w:r>
        <w:rPr>
          <w:rFonts w:ascii="Times New Roman" w:hAnsi="Times New Roman" w:cs="Times New Roman"/>
          <w:spacing w:val="1"/>
        </w:rPr>
        <w:t>i</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i</w:t>
      </w:r>
      <w:r>
        <w:rPr>
          <w:rFonts w:ascii="Times New Roman" w:hAnsi="Times New Roman" w:cs="Times New Roman"/>
          <w:spacing w:val="3"/>
        </w:rPr>
        <w:t>t</w:t>
      </w:r>
      <w:r>
        <w:rPr>
          <w:rFonts w:ascii="Times New Roman" w:hAnsi="Times New Roman" w:cs="Times New Roman"/>
          <w:spacing w:val="-5"/>
        </w:rPr>
        <w:t>y</w:t>
      </w:r>
      <w:r>
        <w:rPr>
          <w:rFonts w:ascii="Times New Roman" w:hAnsi="Times New Roman" w:cs="Times New Roman"/>
        </w:rPr>
        <w:t>.</w:t>
      </w:r>
      <w:r>
        <w:rPr>
          <w:rFonts w:ascii="Times New Roman" w:hAnsi="Times New Roman" w:cs="Times New Roman"/>
          <w:spacing w:val="46"/>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48"/>
        </w:rPr>
        <w:t xml:space="preserve"> </w:t>
      </w:r>
      <w:r>
        <w:rPr>
          <w:rFonts w:ascii="Times New Roman" w:hAnsi="Times New Roman" w:cs="Times New Roman"/>
        </w:rPr>
        <w:t>a</w:t>
      </w:r>
      <w:r>
        <w:rPr>
          <w:rFonts w:ascii="Times New Roman" w:hAnsi="Times New Roman" w:cs="Times New Roman"/>
          <w:spacing w:val="47"/>
        </w:rPr>
        <w:t xml:space="preserve"> </w:t>
      </w:r>
      <w:r>
        <w:rPr>
          <w:rFonts w:ascii="Times New Roman" w:hAnsi="Times New Roman" w:cs="Times New Roman"/>
          <w:spacing w:val="-1"/>
        </w:rPr>
        <w:t>re</w:t>
      </w:r>
      <w:r>
        <w:rPr>
          <w:rFonts w:ascii="Times New Roman" w:hAnsi="Times New Roman" w:cs="Times New Roman"/>
        </w:rPr>
        <w:t>su</w:t>
      </w:r>
      <w:r>
        <w:rPr>
          <w:rFonts w:ascii="Times New Roman" w:hAnsi="Times New Roman" w:cs="Times New Roman"/>
          <w:spacing w:val="1"/>
        </w:rPr>
        <w:t>l</w:t>
      </w:r>
      <w:r>
        <w:rPr>
          <w:rFonts w:ascii="Times New Roman" w:hAnsi="Times New Roman" w:cs="Times New Roman"/>
        </w:rPr>
        <w:t>t</w:t>
      </w:r>
      <w:r>
        <w:rPr>
          <w:rFonts w:ascii="Times New Roman" w:hAnsi="Times New Roman" w:cs="Times New Roman"/>
          <w:spacing w:val="46"/>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se</w:t>
      </w:r>
      <w:r>
        <w:rPr>
          <w:rFonts w:ascii="Times New Roman" w:hAnsi="Times New Roman" w:cs="Times New Roman"/>
          <w:spacing w:val="45"/>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2"/>
        </w:rPr>
        <w:t>r</w:t>
      </w:r>
      <w:r>
        <w:rPr>
          <w:rFonts w:ascii="Times New Roman" w:hAnsi="Times New Roman" w:cs="Times New Roman"/>
          <w:spacing w:val="-1"/>
        </w:rPr>
        <w:t>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46"/>
        </w:rPr>
        <w:t xml:space="preserve"> </w:t>
      </w:r>
      <w:r>
        <w:rPr>
          <w:rFonts w:ascii="Times New Roman" w:hAnsi="Times New Roman" w:cs="Times New Roman"/>
          <w:spacing w:val="2"/>
        </w:rPr>
        <w:t>h</w:t>
      </w:r>
      <w:r>
        <w:rPr>
          <w:rFonts w:ascii="Times New Roman" w:hAnsi="Times New Roman" w:cs="Times New Roman"/>
          <w:spacing w:val="-1"/>
        </w:rPr>
        <w:t>a</w:t>
      </w:r>
      <w:r>
        <w:rPr>
          <w:rFonts w:ascii="Times New Roman" w:hAnsi="Times New Roman" w:cs="Times New Roman"/>
        </w:rPr>
        <w:t xml:space="preserve">ve </w:t>
      </w:r>
      <w:r>
        <w:rPr>
          <w:rFonts w:ascii="Times New Roman" w:hAnsi="Times New Roman" w:cs="Times New Roman"/>
          <w:spacing w:val="-15"/>
        </w:rPr>
        <w:t xml:space="preserve"> </w:t>
      </w:r>
      <w:r>
        <w:rPr>
          <w:rFonts w:ascii="Times New Roman" w:hAnsi="Times New Roman" w:cs="Times New Roman"/>
          <w:spacing w:val="2"/>
        </w:rPr>
        <w:t>b</w:t>
      </w:r>
      <w:r>
        <w:rPr>
          <w:rFonts w:ascii="Times New Roman" w:hAnsi="Times New Roman" w:cs="Times New Roman"/>
          <w:spacing w:val="-1"/>
        </w:rPr>
        <w:t>ee</w:t>
      </w:r>
      <w:r>
        <w:rPr>
          <w:rFonts w:ascii="Times New Roman" w:hAnsi="Times New Roman" w:cs="Times New Roman"/>
        </w:rPr>
        <w:t>n</w:t>
      </w:r>
      <w:r>
        <w:rPr>
          <w:rFonts w:ascii="Times New Roman" w:hAnsi="Times New Roman" w:cs="Times New Roman"/>
          <w:spacing w:val="48"/>
        </w:rPr>
        <w:t xml:space="preserve"> </w:t>
      </w:r>
      <w:r>
        <w:rPr>
          <w:rFonts w:ascii="Times New Roman" w:hAnsi="Times New Roman" w:cs="Times New Roman"/>
        </w:rPr>
        <w:t>sub</w:t>
      </w:r>
      <w:r>
        <w:rPr>
          <w:rFonts w:ascii="Times New Roman" w:hAnsi="Times New Roman" w:cs="Times New Roman"/>
          <w:spacing w:val="1"/>
        </w:rPr>
        <w:t>j</w:t>
      </w:r>
      <w:r>
        <w:rPr>
          <w:rFonts w:ascii="Times New Roman" w:hAnsi="Times New Roman" w:cs="Times New Roman"/>
          <w:spacing w:val="-1"/>
        </w:rPr>
        <w:t>ec</w:t>
      </w:r>
      <w:r>
        <w:rPr>
          <w:rFonts w:ascii="Times New Roman" w:hAnsi="Times New Roman" w:cs="Times New Roman"/>
        </w:rPr>
        <w:t>t</w:t>
      </w:r>
      <w:r>
        <w:rPr>
          <w:rFonts w:ascii="Times New Roman" w:hAnsi="Times New Roman" w:cs="Times New Roman"/>
          <w:spacing w:val="46"/>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46"/>
        </w:rPr>
        <w:t xml:space="preserve"> </w:t>
      </w:r>
      <w:r>
        <w:rPr>
          <w:rFonts w:ascii="Times New Roman" w:hAnsi="Times New Roman" w:cs="Times New Roman"/>
        </w:rPr>
        <w:t>a</w:t>
      </w:r>
      <w:r>
        <w:rPr>
          <w:rFonts w:ascii="Times New Roman" w:hAnsi="Times New Roman" w:cs="Times New Roman"/>
          <w:spacing w:val="47"/>
        </w:rPr>
        <w:t xml:space="preserve"> </w:t>
      </w:r>
      <w:r>
        <w:rPr>
          <w:rFonts w:ascii="Times New Roman" w:hAnsi="Times New Roman" w:cs="Times New Roman"/>
        </w:rPr>
        <w:t>numb</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47"/>
        </w:rPr>
        <w:t xml:space="preserve"> </w:t>
      </w:r>
      <w:r>
        <w:rPr>
          <w:rFonts w:ascii="Times New Roman" w:hAnsi="Times New Roman" w:cs="Times New Roman"/>
        </w:rPr>
        <w:t>of</w:t>
      </w:r>
      <w:r>
        <w:rPr>
          <w:rFonts w:ascii="Times New Roman" w:hAnsi="Times New Roman" w:cs="Times New Roman"/>
          <w:spacing w:val="47"/>
        </w:rPr>
        <w:t xml:space="preserve"> </w:t>
      </w:r>
      <w:r>
        <w:rPr>
          <w:rFonts w:ascii="Times New Roman" w:hAnsi="Times New Roman" w:cs="Times New Roman"/>
          <w:spacing w:val="-1"/>
        </w:rPr>
        <w:t>e</w:t>
      </w:r>
      <w:r>
        <w:rPr>
          <w:rFonts w:ascii="Times New Roman" w:hAnsi="Times New Roman" w:cs="Times New Roman"/>
          <w:spacing w:val="1"/>
        </w:rPr>
        <w:t>a</w:t>
      </w:r>
      <w:r>
        <w:rPr>
          <w:rFonts w:ascii="Times New Roman" w:hAnsi="Times New Roman" w:cs="Times New Roman"/>
          <w:spacing w:val="-1"/>
        </w:rPr>
        <w:t>r</w:t>
      </w:r>
      <w:r>
        <w:rPr>
          <w:rFonts w:ascii="Times New Roman" w:hAnsi="Times New Roman" w:cs="Times New Roman"/>
        </w:rPr>
        <w:t>li</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45"/>
        </w:rPr>
        <w:t xml:space="preserve"> </w:t>
      </w:r>
      <w:r>
        <w:rPr>
          <w:rFonts w:ascii="Times New Roman" w:hAnsi="Times New Roman" w:cs="Times New Roman"/>
        </w:rPr>
        <w:t>inv</w:t>
      </w:r>
      <w:r>
        <w:rPr>
          <w:rFonts w:ascii="Times New Roman" w:hAnsi="Times New Roman" w:cs="Times New Roman"/>
          <w:spacing w:val="-1"/>
        </w:rPr>
        <w:t>e</w:t>
      </w:r>
      <w:r>
        <w:rPr>
          <w:rFonts w:ascii="Times New Roman" w:hAnsi="Times New Roman" w:cs="Times New Roman"/>
        </w:rPr>
        <w:t>st</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spacing w:val="-1"/>
        </w:rPr>
        <w:t>a</w:t>
      </w:r>
      <w:r>
        <w:rPr>
          <w:rFonts w:ascii="Times New Roman" w:hAnsi="Times New Roman" w:cs="Times New Roman"/>
        </w:rPr>
        <w:t xml:space="preserve">tions </w:t>
      </w:r>
      <w:r>
        <w:rPr>
          <w:rFonts w:ascii="Times New Roman" w:hAnsi="Times New Roman" w:cs="Times New Roman"/>
          <w:spacing w:val="-1"/>
        </w:rPr>
        <w:t>(Ha</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8"/>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7"/>
        </w:rPr>
        <w:t xml:space="preserve"> </w:t>
      </w:r>
      <w:r>
        <w:rPr>
          <w:rFonts w:ascii="Times New Roman" w:hAnsi="Times New Roman" w:cs="Times New Roman"/>
          <w:spacing w:val="1"/>
        </w:rPr>
        <w:t>P</w:t>
      </w:r>
      <w:r>
        <w:rPr>
          <w:rFonts w:ascii="Times New Roman" w:hAnsi="Times New Roman" w:cs="Times New Roman"/>
          <w:spacing w:val="-1"/>
        </w:rPr>
        <w:t>re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r</w:t>
      </w:r>
      <w:r>
        <w:rPr>
          <w:rFonts w:ascii="Times New Roman" w:hAnsi="Times New Roman" w:cs="Times New Roman"/>
        </w:rPr>
        <w:t>ud,</w:t>
      </w:r>
      <w:r>
        <w:rPr>
          <w:rFonts w:ascii="Times New Roman" w:hAnsi="Times New Roman" w:cs="Times New Roman"/>
          <w:spacing w:val="7"/>
        </w:rPr>
        <w:t xml:space="preserve"> </w:t>
      </w:r>
      <w:r>
        <w:rPr>
          <w:rFonts w:ascii="Times New Roman" w:hAnsi="Times New Roman" w:cs="Times New Roman"/>
        </w:rPr>
        <w:t>19</w:t>
      </w:r>
      <w:r>
        <w:rPr>
          <w:rFonts w:ascii="Times New Roman" w:hAnsi="Times New Roman" w:cs="Times New Roman"/>
          <w:spacing w:val="2"/>
        </w:rPr>
        <w:t>8</w:t>
      </w:r>
      <w:r>
        <w:rPr>
          <w:rFonts w:ascii="Times New Roman" w:hAnsi="Times New Roman" w:cs="Times New Roman"/>
        </w:rPr>
        <w:t>6;</w:t>
      </w:r>
      <w:r>
        <w:rPr>
          <w:rFonts w:ascii="Times New Roman" w:hAnsi="Times New Roman" w:cs="Times New Roman"/>
          <w:spacing w:val="8"/>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
        </w:rPr>
        <w:t>er</w:t>
      </w:r>
      <w:r>
        <w:rPr>
          <w:rFonts w:ascii="Times New Roman" w:hAnsi="Times New Roman" w:cs="Times New Roman"/>
        </w:rPr>
        <w:t>son,</w:t>
      </w:r>
      <w:r>
        <w:rPr>
          <w:rFonts w:ascii="Times New Roman" w:hAnsi="Times New Roman" w:cs="Times New Roman"/>
          <w:spacing w:val="7"/>
        </w:rPr>
        <w:t xml:space="preserve"> </w:t>
      </w:r>
      <w:r>
        <w:rPr>
          <w:rFonts w:ascii="Times New Roman" w:hAnsi="Times New Roman" w:cs="Times New Roman"/>
        </w:rPr>
        <w:t>1988;</w:t>
      </w:r>
      <w:r>
        <w:rPr>
          <w:rFonts w:ascii="Times New Roman" w:hAnsi="Times New Roman" w:cs="Times New Roman"/>
          <w:spacing w:val="8"/>
        </w:rPr>
        <w:t xml:space="preserve"> </w:t>
      </w:r>
      <w:r>
        <w:rPr>
          <w:rFonts w:ascii="Times New Roman" w:hAnsi="Times New Roman" w:cs="Times New Roman"/>
          <w:spacing w:val="-1"/>
        </w:rPr>
        <w:t>Ha</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8"/>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8"/>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7"/>
        </w:rPr>
        <w:t xml:space="preserve"> </w:t>
      </w:r>
      <w:r>
        <w:rPr>
          <w:rFonts w:ascii="Times New Roman" w:hAnsi="Times New Roman" w:cs="Times New Roman"/>
        </w:rPr>
        <w:t>1988;</w:t>
      </w:r>
      <w:r>
        <w:rPr>
          <w:rFonts w:ascii="Times New Roman" w:hAnsi="Times New Roman" w:cs="Times New Roman"/>
          <w:spacing w:val="8"/>
        </w:rPr>
        <w:t xml:space="preserve"> </w:t>
      </w:r>
      <w:r>
        <w:rPr>
          <w:rFonts w:ascii="Times New Roman" w:hAnsi="Times New Roman" w:cs="Times New Roman"/>
        </w:rPr>
        <w:t>E</w:t>
      </w:r>
      <w:r>
        <w:rPr>
          <w:rFonts w:ascii="Times New Roman" w:hAnsi="Times New Roman" w:cs="Times New Roman"/>
          <w:spacing w:val="-2"/>
        </w:rPr>
        <w:t>t</w:t>
      </w:r>
      <w:r>
        <w:rPr>
          <w:rFonts w:ascii="Times New Roman" w:hAnsi="Times New Roman" w:cs="Times New Roman"/>
          <w:spacing w:val="1"/>
        </w:rPr>
        <w:t>z</w:t>
      </w:r>
      <w:r>
        <w:rPr>
          <w:rFonts w:ascii="Times New Roman" w:hAnsi="Times New Roman" w:cs="Times New Roman"/>
          <w:spacing w:val="-1"/>
        </w:rPr>
        <w:t>e</w:t>
      </w:r>
      <w:r>
        <w:rPr>
          <w:rFonts w:ascii="Times New Roman" w:hAnsi="Times New Roman" w:cs="Times New Roman"/>
          <w:spacing w:val="1"/>
        </w:rPr>
        <w:t>lm</w:t>
      </w:r>
      <w:r>
        <w:rPr>
          <w:rFonts w:ascii="Times New Roman" w:hAnsi="Times New Roman" w:cs="Times New Roman"/>
        </w:rPr>
        <w:t>u</w:t>
      </w:r>
      <w:r>
        <w:rPr>
          <w:rFonts w:ascii="Times New Roman" w:hAnsi="Times New Roman" w:cs="Times New Roman"/>
          <w:spacing w:val="1"/>
        </w:rPr>
        <w:t>ll</w:t>
      </w:r>
      <w:r>
        <w:rPr>
          <w:rFonts w:ascii="Times New Roman" w:hAnsi="Times New Roman" w:cs="Times New Roman"/>
          <w:spacing w:val="-3"/>
        </w:rPr>
        <w:t>e</w:t>
      </w:r>
      <w:r>
        <w:rPr>
          <w:rFonts w:ascii="Times New Roman" w:hAnsi="Times New Roman" w:cs="Times New Roman"/>
        </w:rPr>
        <w:t>r</w:t>
      </w:r>
      <w:r>
        <w:rPr>
          <w:rFonts w:ascii="Times New Roman" w:hAnsi="Times New Roman" w:cs="Times New Roman"/>
          <w:spacing w:val="6"/>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7"/>
        </w:rPr>
        <w:t xml:space="preserve"> </w:t>
      </w:r>
      <w:r>
        <w:rPr>
          <w:rFonts w:ascii="Times New Roman" w:hAnsi="Times New Roman" w:cs="Times New Roman"/>
          <w:spacing w:val="1"/>
        </w:rPr>
        <w:t>S</w:t>
      </w:r>
      <w:r>
        <w:rPr>
          <w:rFonts w:ascii="Times New Roman" w:hAnsi="Times New Roman" w:cs="Times New Roman"/>
        </w:rPr>
        <w:t>o</w:t>
      </w:r>
      <w:r>
        <w:rPr>
          <w:rFonts w:ascii="Times New Roman" w:hAnsi="Times New Roman" w:cs="Times New Roman"/>
          <w:spacing w:val="1"/>
        </w:rPr>
        <w:t>lli</w:t>
      </w:r>
      <w:r>
        <w:rPr>
          <w:rFonts w:ascii="Times New Roman" w:hAnsi="Times New Roman" w:cs="Times New Roman"/>
        </w:rPr>
        <w:t>d,</w:t>
      </w:r>
      <w:r>
        <w:rPr>
          <w:rFonts w:ascii="Times New Roman" w:hAnsi="Times New Roman" w:cs="Times New Roman"/>
          <w:spacing w:val="7"/>
        </w:rPr>
        <w:t xml:space="preserve"> </w:t>
      </w:r>
      <w:r>
        <w:rPr>
          <w:rFonts w:ascii="Times New Roman" w:hAnsi="Times New Roman" w:cs="Times New Roman"/>
        </w:rPr>
        <w:t>199</w:t>
      </w:r>
      <w:r>
        <w:rPr>
          <w:rFonts w:ascii="Times New Roman" w:hAnsi="Times New Roman" w:cs="Times New Roman"/>
          <w:spacing w:val="-2"/>
        </w:rPr>
        <w:t>1</w:t>
      </w:r>
      <w:r>
        <w:rPr>
          <w:rFonts w:ascii="Times New Roman" w:hAnsi="Times New Roman" w:cs="Times New Roman"/>
        </w:rPr>
        <w:t xml:space="preserve">; </w:t>
      </w:r>
      <w:r>
        <w:rPr>
          <w:rFonts w:ascii="Times New Roman" w:hAnsi="Times New Roman" w:cs="Times New Roman"/>
          <w:spacing w:val="-1"/>
        </w:rPr>
        <w:t>Ha</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rPr>
        <w:t>1998;</w:t>
      </w:r>
      <w:r>
        <w:rPr>
          <w:rFonts w:ascii="Times New Roman" w:hAnsi="Times New Roman" w:cs="Times New Roman"/>
          <w:spacing w:val="20"/>
        </w:rPr>
        <w:t xml:space="preserve"> </w:t>
      </w:r>
      <w:r>
        <w:rPr>
          <w:rFonts w:ascii="Times New Roman" w:hAnsi="Times New Roman" w:cs="Times New Roman"/>
          <w:spacing w:val="1"/>
        </w:rPr>
        <w:t>P</w:t>
      </w:r>
      <w:r>
        <w:rPr>
          <w:rFonts w:ascii="Times New Roman" w:hAnsi="Times New Roman" w:cs="Times New Roman"/>
        </w:rPr>
        <w:t>u</w:t>
      </w:r>
      <w:r>
        <w:rPr>
          <w:rFonts w:ascii="Times New Roman" w:hAnsi="Times New Roman" w:cs="Times New Roman"/>
          <w:spacing w:val="1"/>
        </w:rPr>
        <w:t>t</w:t>
      </w:r>
      <w:r>
        <w:rPr>
          <w:rFonts w:ascii="Times New Roman" w:hAnsi="Times New Roman" w:cs="Times New Roman"/>
        </w:rPr>
        <w:t>kon</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22"/>
        </w:rPr>
        <w:t xml:space="preserve"> </w:t>
      </w:r>
      <w:r>
        <w:rPr>
          <w:rFonts w:ascii="Times New Roman" w:hAnsi="Times New Roman" w:cs="Times New Roman"/>
        </w:rPr>
        <w:t>1998)</w:t>
      </w:r>
      <w:r>
        <w:rPr>
          <w:rFonts w:ascii="Times New Roman" w:hAnsi="Times New Roman" w:cs="Times New Roman"/>
          <w:spacing w:val="18"/>
        </w:rPr>
        <w:t xml:space="preserve"> </w:t>
      </w:r>
      <w:r>
        <w:rPr>
          <w:rFonts w:ascii="Times New Roman" w:hAnsi="Times New Roman" w:cs="Times New Roman"/>
          <w:spacing w:val="-1"/>
        </w:rPr>
        <w:t>(</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rPr>
        <w:t>e</w:t>
      </w:r>
      <w:r>
        <w:rPr>
          <w:rFonts w:ascii="Times New Roman" w:hAnsi="Times New Roman" w:cs="Times New Roman"/>
          <w:spacing w:val="18"/>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so</w:t>
      </w:r>
      <w:r>
        <w:rPr>
          <w:rFonts w:ascii="Times New Roman" w:hAnsi="Times New Roman" w:cs="Times New Roman"/>
          <w:spacing w:val="24"/>
        </w:rPr>
        <w:t xml:space="preserve"> </w:t>
      </w:r>
      <w:r>
        <w:rPr>
          <w:rFonts w:ascii="Times New Roman" w:hAnsi="Times New Roman" w:cs="Times New Roman"/>
          <w:spacing w:val="-3"/>
        </w:rPr>
        <w:t>I</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spacing w:val="-1"/>
        </w:rPr>
        <w:t>r</w:t>
      </w:r>
      <w:r>
        <w:rPr>
          <w:rFonts w:ascii="Times New Roman" w:hAnsi="Times New Roman" w:cs="Times New Roman"/>
        </w:rPr>
        <w:t>odu</w:t>
      </w:r>
      <w:r>
        <w:rPr>
          <w:rFonts w:ascii="Times New Roman" w:hAnsi="Times New Roman" w:cs="Times New Roman"/>
          <w:spacing w:val="-1"/>
        </w:rPr>
        <w:t>c</w:t>
      </w:r>
      <w:r>
        <w:rPr>
          <w:rFonts w:ascii="Times New Roman" w:hAnsi="Times New Roman" w:cs="Times New Roman"/>
          <w:spacing w:val="3"/>
        </w:rPr>
        <w:t>t</w:t>
      </w:r>
      <w:r>
        <w:rPr>
          <w:rFonts w:ascii="Times New Roman" w:hAnsi="Times New Roman" w:cs="Times New Roman"/>
          <w:spacing w:val="1"/>
        </w:rPr>
        <w:t>i</w:t>
      </w:r>
      <w:r>
        <w:rPr>
          <w:rFonts w:ascii="Times New Roman" w:hAnsi="Times New Roman" w:cs="Times New Roman"/>
        </w:rPr>
        <w:t>on</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9"/>
        </w:rPr>
        <w:t xml:space="preserve"> </w:t>
      </w:r>
      <w:r>
        <w:rPr>
          <w:rFonts w:ascii="Times New Roman" w:hAnsi="Times New Roman" w:cs="Times New Roman"/>
        </w:rPr>
        <w:t>a</w:t>
      </w:r>
      <w:r>
        <w:rPr>
          <w:rFonts w:ascii="Times New Roman" w:hAnsi="Times New Roman" w:cs="Times New Roman"/>
          <w:spacing w:val="21"/>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spacing w:val="1"/>
        </w:rPr>
        <w:t>il</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4"/>
        </w:rPr>
        <w:t xml:space="preserve"> </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spacing w:val="2"/>
        </w:rPr>
        <w:t>o</w:t>
      </w:r>
      <w:r>
        <w:rPr>
          <w:rFonts w:ascii="Times New Roman" w:hAnsi="Times New Roman" w:cs="Times New Roman"/>
          <w:spacing w:val="1"/>
        </w:rPr>
        <w:t>m</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pho</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2"/>
        </w:rPr>
        <w:t>g</w:t>
      </w:r>
      <w:r>
        <w:rPr>
          <w:rFonts w:ascii="Times New Roman" w:hAnsi="Times New Roman" w:cs="Times New Roman"/>
          <w:spacing w:val="1"/>
        </w:rPr>
        <w:t>i</w:t>
      </w:r>
      <w:r>
        <w:rPr>
          <w:rFonts w:ascii="Times New Roman" w:hAnsi="Times New Roman" w:cs="Times New Roman"/>
          <w:spacing w:val="-1"/>
        </w:rPr>
        <w:t>ca</w:t>
      </w:r>
      <w:r>
        <w:rPr>
          <w:rFonts w:ascii="Times New Roman" w:hAnsi="Times New Roman" w:cs="Times New Roman"/>
        </w:rPr>
        <w:t>l</w:t>
      </w:r>
      <w:r>
        <w:rPr>
          <w:rFonts w:ascii="Times New Roman" w:hAnsi="Times New Roman" w:cs="Times New Roman"/>
          <w:spacing w:val="22"/>
        </w:rPr>
        <w:t xml:space="preserve"> </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rPr>
        <w:t>p</w:t>
      </w:r>
    </w:p>
    <w:p w14:paraId="6DA845E0" w14:textId="0619F128" w:rsidR="00946758" w:rsidRDefault="00946758" w:rsidP="00946758">
      <w:pPr>
        <w:widowControl w:val="0"/>
        <w:autoSpaceDE w:val="0"/>
        <w:autoSpaceDN w:val="0"/>
        <w:adjustRightInd w:val="0"/>
        <w:spacing w:before="3" w:line="271" w:lineRule="exact"/>
        <w:ind w:right="4440"/>
        <w:rPr>
          <w:rFonts w:ascii="Times New Roman" w:hAnsi="Times New Roman" w:cs="Times New Roman"/>
        </w:rPr>
      </w:pPr>
      <w:r>
        <w:rPr>
          <w:rFonts w:ascii="Times New Roman" w:hAnsi="Times New Roman" w:cs="Times New Roman"/>
          <w:spacing w:val="1"/>
          <w:position w:val="-1"/>
        </w:rPr>
        <w:t>i</w:t>
      </w:r>
      <w:r>
        <w:rPr>
          <w:rFonts w:ascii="Times New Roman" w:hAnsi="Times New Roman" w:cs="Times New Roman"/>
          <w:position w:val="-1"/>
        </w:rPr>
        <w:t xml:space="preserve">s </w:t>
      </w:r>
      <w:r>
        <w:rPr>
          <w:rFonts w:ascii="Times New Roman" w:hAnsi="Times New Roman" w:cs="Times New Roman"/>
          <w:spacing w:val="-1"/>
          <w:position w:val="-1"/>
        </w:rPr>
        <w:t>a</w:t>
      </w:r>
      <w:r>
        <w:rPr>
          <w:rFonts w:ascii="Times New Roman" w:hAnsi="Times New Roman" w:cs="Times New Roman"/>
          <w:spacing w:val="1"/>
          <w:position w:val="-1"/>
        </w:rPr>
        <w:t>l</w:t>
      </w:r>
      <w:r>
        <w:rPr>
          <w:rFonts w:ascii="Times New Roman" w:hAnsi="Times New Roman" w:cs="Times New Roman"/>
          <w:position w:val="-1"/>
        </w:rPr>
        <w:t xml:space="preserve">so </w:t>
      </w:r>
      <w:r>
        <w:rPr>
          <w:rFonts w:ascii="Times New Roman" w:hAnsi="Times New Roman" w:cs="Times New Roman"/>
          <w:spacing w:val="-1"/>
          <w:position w:val="-1"/>
        </w:rPr>
        <w:t>a</w:t>
      </w:r>
      <w:r>
        <w:rPr>
          <w:rFonts w:ascii="Times New Roman" w:hAnsi="Times New Roman" w:cs="Times New Roman"/>
          <w:position w:val="-1"/>
        </w:rPr>
        <w:t>v</w:t>
      </w:r>
      <w:r>
        <w:rPr>
          <w:rFonts w:ascii="Times New Roman" w:hAnsi="Times New Roman" w:cs="Times New Roman"/>
          <w:spacing w:val="-1"/>
          <w:position w:val="-1"/>
        </w:rPr>
        <w:t>a</w:t>
      </w:r>
      <w:r>
        <w:rPr>
          <w:rFonts w:ascii="Times New Roman" w:hAnsi="Times New Roman" w:cs="Times New Roman"/>
          <w:spacing w:val="1"/>
          <w:position w:val="-1"/>
        </w:rPr>
        <w:t>il</w:t>
      </w:r>
      <w:r>
        <w:rPr>
          <w:rFonts w:ascii="Times New Roman" w:hAnsi="Times New Roman" w:cs="Times New Roman"/>
          <w:spacing w:val="-1"/>
          <w:position w:val="-1"/>
        </w:rPr>
        <w:t>a</w:t>
      </w:r>
      <w:r>
        <w:rPr>
          <w:rFonts w:ascii="Times New Roman" w:hAnsi="Times New Roman" w:cs="Times New Roman"/>
          <w:position w:val="-1"/>
        </w:rPr>
        <w:t>b</w:t>
      </w:r>
      <w:r>
        <w:rPr>
          <w:rFonts w:ascii="Times New Roman" w:hAnsi="Times New Roman" w:cs="Times New Roman"/>
          <w:spacing w:val="1"/>
          <w:position w:val="-1"/>
        </w:rPr>
        <w:t>l</w:t>
      </w:r>
      <w:r>
        <w:rPr>
          <w:rFonts w:ascii="Times New Roman" w:hAnsi="Times New Roman" w:cs="Times New Roman"/>
          <w:position w:val="-1"/>
        </w:rPr>
        <w:t>e</w:t>
      </w:r>
      <w:r>
        <w:rPr>
          <w:rFonts w:ascii="Times New Roman" w:hAnsi="Times New Roman" w:cs="Times New Roman"/>
          <w:spacing w:val="-1"/>
          <w:position w:val="-1"/>
        </w:rPr>
        <w:t xml:space="preserve"> (</w:t>
      </w:r>
      <w:r>
        <w:rPr>
          <w:rFonts w:ascii="Times New Roman" w:hAnsi="Times New Roman" w:cs="Times New Roman"/>
          <w:position w:val="-1"/>
        </w:rPr>
        <w:t>To</w:t>
      </w:r>
      <w:r>
        <w:rPr>
          <w:rFonts w:ascii="Times New Roman" w:hAnsi="Times New Roman" w:cs="Times New Roman"/>
          <w:spacing w:val="3"/>
          <w:position w:val="-1"/>
        </w:rPr>
        <w:t>l</w:t>
      </w:r>
      <w:r>
        <w:rPr>
          <w:rFonts w:ascii="Times New Roman" w:hAnsi="Times New Roman" w:cs="Times New Roman"/>
          <w:spacing w:val="-2"/>
          <w:position w:val="-1"/>
        </w:rPr>
        <w:t>g</w:t>
      </w:r>
      <w:r>
        <w:rPr>
          <w:rFonts w:ascii="Times New Roman" w:hAnsi="Times New Roman" w:cs="Times New Roman"/>
          <w:spacing w:val="-1"/>
          <w:position w:val="-1"/>
        </w:rPr>
        <w:t>e</w:t>
      </w:r>
      <w:r>
        <w:rPr>
          <w:rFonts w:ascii="Times New Roman" w:hAnsi="Times New Roman" w:cs="Times New Roman"/>
          <w:position w:val="-1"/>
        </w:rPr>
        <w:t>n</w:t>
      </w:r>
      <w:r>
        <w:rPr>
          <w:rFonts w:ascii="Times New Roman" w:hAnsi="Times New Roman" w:cs="Times New Roman"/>
          <w:spacing w:val="3"/>
          <w:position w:val="-1"/>
        </w:rPr>
        <w:t>s</w:t>
      </w:r>
      <w:r>
        <w:rPr>
          <w:rFonts w:ascii="Times New Roman" w:hAnsi="Times New Roman" w:cs="Times New Roman"/>
          <w:position w:val="-1"/>
        </w:rPr>
        <w:t>b</w:t>
      </w:r>
      <w:r>
        <w:rPr>
          <w:rFonts w:ascii="Times New Roman" w:hAnsi="Times New Roman" w:cs="Times New Roman"/>
          <w:spacing w:val="-1"/>
          <w:position w:val="-1"/>
        </w:rPr>
        <w:t>a</w:t>
      </w:r>
      <w:r>
        <w:rPr>
          <w:rFonts w:ascii="Times New Roman" w:hAnsi="Times New Roman" w:cs="Times New Roman"/>
          <w:position w:val="-1"/>
        </w:rPr>
        <w:t xml:space="preserve">kk </w:t>
      </w:r>
      <w:r>
        <w:rPr>
          <w:rFonts w:ascii="Times New Roman" w:hAnsi="Times New Roman" w:cs="Times New Roman"/>
          <w:spacing w:val="-1"/>
          <w:position w:val="-1"/>
        </w:rPr>
        <w:t>a</w:t>
      </w:r>
      <w:r>
        <w:rPr>
          <w:rFonts w:ascii="Times New Roman" w:hAnsi="Times New Roman" w:cs="Times New Roman"/>
          <w:position w:val="-1"/>
        </w:rPr>
        <w:t xml:space="preserve">nd </w:t>
      </w:r>
      <w:r>
        <w:rPr>
          <w:rFonts w:ascii="Times New Roman" w:hAnsi="Times New Roman" w:cs="Times New Roman"/>
          <w:spacing w:val="1"/>
          <w:position w:val="-1"/>
        </w:rPr>
        <w:t>S</w:t>
      </w:r>
      <w:r>
        <w:rPr>
          <w:rFonts w:ascii="Times New Roman" w:hAnsi="Times New Roman" w:cs="Times New Roman"/>
          <w:position w:val="-1"/>
        </w:rPr>
        <w:t>o</w:t>
      </w:r>
      <w:r>
        <w:rPr>
          <w:rFonts w:ascii="Times New Roman" w:hAnsi="Times New Roman" w:cs="Times New Roman"/>
          <w:spacing w:val="1"/>
          <w:position w:val="-1"/>
        </w:rPr>
        <w:t>lli</w:t>
      </w:r>
      <w:r>
        <w:rPr>
          <w:rFonts w:ascii="Times New Roman" w:hAnsi="Times New Roman" w:cs="Times New Roman"/>
          <w:position w:val="-1"/>
        </w:rPr>
        <w:t>d, 1987</w:t>
      </w:r>
      <w:r>
        <w:rPr>
          <w:rFonts w:ascii="Times New Roman" w:hAnsi="Times New Roman" w:cs="Times New Roman"/>
          <w:spacing w:val="-1"/>
          <w:position w:val="-1"/>
        </w:rPr>
        <w:t>)</w:t>
      </w:r>
      <w:r>
        <w:rPr>
          <w:rFonts w:ascii="Times New Roman" w:hAnsi="Times New Roman" w:cs="Times New Roman"/>
          <w:position w:val="-1"/>
        </w:rPr>
        <w:t>.</w:t>
      </w:r>
      <w:ins w:id="413" w:author="Bernard Hallet" w:date="2013-12-15T13:41:00Z">
        <w:r w:rsidR="00D85CC7">
          <w:rPr>
            <w:rFonts w:ascii="Times New Roman" w:hAnsi="Times New Roman" w:cs="Times New Roman"/>
            <w:position w:val="-1"/>
          </w:rPr>
          <w:t xml:space="preserve"> </w:t>
        </w:r>
      </w:ins>
    </w:p>
    <w:p w14:paraId="6B8D9D08" w14:textId="77777777" w:rsidR="00946758" w:rsidRDefault="00946758" w:rsidP="00946758">
      <w:pPr>
        <w:widowControl w:val="0"/>
        <w:autoSpaceDE w:val="0"/>
        <w:autoSpaceDN w:val="0"/>
        <w:adjustRightInd w:val="0"/>
        <w:spacing w:before="15" w:line="220" w:lineRule="exact"/>
        <w:rPr>
          <w:rFonts w:ascii="Times New Roman" w:hAnsi="Times New Roman" w:cs="Times New Roman"/>
          <w:sz w:val="22"/>
          <w:szCs w:val="22"/>
        </w:rPr>
      </w:pPr>
    </w:p>
    <w:p w14:paraId="32CE2315" w14:textId="77777777" w:rsidR="00946758" w:rsidRDefault="00946758" w:rsidP="00946758">
      <w:pPr>
        <w:widowControl w:val="0"/>
        <w:autoSpaceDE w:val="0"/>
        <w:autoSpaceDN w:val="0"/>
        <w:adjustRightInd w:val="0"/>
        <w:spacing w:before="15" w:line="220" w:lineRule="exact"/>
        <w:rPr>
          <w:rFonts w:ascii="Times New Roman" w:hAnsi="Times New Roman" w:cs="Times New Roman"/>
          <w:sz w:val="22"/>
          <w:szCs w:val="22"/>
        </w:rPr>
        <w:sectPr w:rsidR="00946758">
          <w:type w:val="continuous"/>
          <w:pgSz w:w="11920" w:h="16840"/>
          <w:pgMar w:top="1560" w:right="1300" w:bottom="280" w:left="100" w:header="720" w:footer="720" w:gutter="0"/>
          <w:cols w:space="720"/>
          <w:noEndnote/>
        </w:sectPr>
      </w:pPr>
    </w:p>
    <w:p w14:paraId="2924BB1D" w14:textId="77777777" w:rsidR="00946758" w:rsidRDefault="00946758" w:rsidP="00946758">
      <w:pPr>
        <w:widowControl w:val="0"/>
        <w:autoSpaceDE w:val="0"/>
        <w:autoSpaceDN w:val="0"/>
        <w:adjustRightInd w:val="0"/>
        <w:spacing w:before="29"/>
        <w:ind w:left="106" w:right="-76"/>
        <w:rPr>
          <w:rFonts w:ascii="Times New Roman" w:hAnsi="Times New Roman" w:cs="Times New Roman"/>
        </w:rPr>
      </w:pPr>
      <w:r>
        <w:rPr>
          <w:rFonts w:ascii="Times New Roman" w:hAnsi="Times New Roman" w:cs="Times New Roman"/>
        </w:rPr>
        <w:t>115</w:t>
      </w:r>
    </w:p>
    <w:p w14:paraId="012B2340"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6EF40E50"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116</w:t>
      </w:r>
    </w:p>
    <w:p w14:paraId="23D5F885"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62ABC315"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117</w:t>
      </w:r>
    </w:p>
    <w:p w14:paraId="7267E261"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166496B5"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118</w:t>
      </w:r>
    </w:p>
    <w:p w14:paraId="2BF64DC9"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2312DC0E"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119</w:t>
      </w:r>
    </w:p>
    <w:p w14:paraId="2590DC3B"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415D806D"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120</w:t>
      </w:r>
    </w:p>
    <w:p w14:paraId="3B14A9E5"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22C676EE"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121</w:t>
      </w:r>
    </w:p>
    <w:p w14:paraId="32CD5FE7"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0BE4F9C9"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122</w:t>
      </w:r>
    </w:p>
    <w:p w14:paraId="6A4F57D4"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00E9489F"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123</w:t>
      </w:r>
    </w:p>
    <w:p w14:paraId="10939EC2"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0A3E254A"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124</w:t>
      </w:r>
    </w:p>
    <w:p w14:paraId="0D293854"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01629F56"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125</w:t>
      </w:r>
    </w:p>
    <w:p w14:paraId="3F875389"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459C9430"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126</w:t>
      </w:r>
    </w:p>
    <w:p w14:paraId="22EDC1DE"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16331F9E"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127</w:t>
      </w:r>
    </w:p>
    <w:p w14:paraId="4250AC31" w14:textId="3D652C27" w:rsidR="00946758" w:rsidRDefault="00946758" w:rsidP="00946758">
      <w:pPr>
        <w:widowControl w:val="0"/>
        <w:autoSpaceDE w:val="0"/>
        <w:autoSpaceDN w:val="0"/>
        <w:adjustRightInd w:val="0"/>
        <w:spacing w:before="29" w:line="360" w:lineRule="auto"/>
        <w:ind w:right="55"/>
        <w:rPr>
          <w:rFonts w:ascii="Times New Roman" w:hAnsi="Times New Roman" w:cs="Times New Roman"/>
        </w:rPr>
      </w:pPr>
      <w:r>
        <w:rPr>
          <w:rFonts w:ascii="Times New Roman" w:hAnsi="Times New Roman" w:cs="Times New Roman"/>
          <w:spacing w:val="-1"/>
        </w:rPr>
        <w:t>K</w:t>
      </w:r>
      <w:r>
        <w:rPr>
          <w:rFonts w:ascii="Times New Roman" w:hAnsi="Times New Roman" w:cs="Times New Roman"/>
        </w:rPr>
        <w:t>v</w:t>
      </w:r>
      <w:r>
        <w:rPr>
          <w:rFonts w:ascii="Times New Roman" w:hAnsi="Times New Roman" w:cs="Times New Roman"/>
          <w:spacing w:val="-1"/>
        </w:rPr>
        <w:t>a</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huks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spacing w:val="1"/>
        </w:rPr>
        <w:t>tt</w:t>
      </w:r>
      <w:r>
        <w:rPr>
          <w:rFonts w:ascii="Times New Roman" w:hAnsi="Times New Roman" w:cs="Times New Roman"/>
        </w:rPr>
        <w:t>a</w:t>
      </w:r>
      <w:r>
        <w:rPr>
          <w:rFonts w:ascii="Times New Roman" w:hAnsi="Times New Roman" w:cs="Times New Roman"/>
          <w:spacing w:val="16"/>
        </w:rPr>
        <w:t xml:space="preserve"> </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17"/>
        </w:rPr>
        <w:t xml:space="preserve"> </w:t>
      </w:r>
      <w:r>
        <w:rPr>
          <w:rFonts w:ascii="Times New Roman" w:hAnsi="Times New Roman" w:cs="Times New Roman"/>
        </w:rPr>
        <w:t>a</w:t>
      </w:r>
      <w:r>
        <w:rPr>
          <w:rFonts w:ascii="Times New Roman" w:hAnsi="Times New Roman" w:cs="Times New Roman"/>
          <w:spacing w:val="16"/>
        </w:rPr>
        <w:t xml:space="preserve"> </w:t>
      </w:r>
      <w:r>
        <w:rPr>
          <w:rFonts w:ascii="Times New Roman" w:hAnsi="Times New Roman" w:cs="Times New Roman"/>
        </w:rPr>
        <w:t>wide</w:t>
      </w:r>
      <w:r>
        <w:rPr>
          <w:rFonts w:ascii="Times New Roman" w:hAnsi="Times New Roman" w:cs="Times New Roman"/>
          <w:spacing w:val="18"/>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ra</w:t>
      </w:r>
      <w:r>
        <w:rPr>
          <w:rFonts w:ascii="Times New Roman" w:hAnsi="Times New Roman" w:cs="Times New Roman"/>
        </w:rPr>
        <w:t>nd</w:t>
      </w:r>
      <w:r>
        <w:rPr>
          <w:rFonts w:ascii="Times New Roman" w:hAnsi="Times New Roman" w:cs="Times New Roman"/>
          <w:spacing w:val="-1"/>
        </w:rPr>
        <w:t>f</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w:t>
      </w:r>
      <w:r>
        <w:rPr>
          <w:rFonts w:ascii="Times New Roman" w:hAnsi="Times New Roman" w:cs="Times New Roman"/>
          <w:spacing w:val="17"/>
        </w:rPr>
        <w:t xml:space="preserve"> </w:t>
      </w:r>
      <w:r>
        <w:rPr>
          <w:rFonts w:ascii="Times New Roman" w:hAnsi="Times New Roman" w:cs="Times New Roman"/>
          <w:spacing w:val="-1"/>
        </w:rPr>
        <w:t>c</w:t>
      </w:r>
      <w:r>
        <w:rPr>
          <w:rFonts w:ascii="Times New Roman" w:hAnsi="Times New Roman" w:cs="Times New Roman"/>
        </w:rPr>
        <w:t>ov</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17"/>
        </w:rPr>
        <w:t xml:space="preserve"> </w:t>
      </w:r>
      <w:r>
        <w:rPr>
          <w:rFonts w:ascii="Times New Roman" w:hAnsi="Times New Roman" w:cs="Times New Roman"/>
          <w:spacing w:val="-1"/>
        </w:rPr>
        <w:t>w</w:t>
      </w:r>
      <w:r>
        <w:rPr>
          <w:rFonts w:ascii="Times New Roman" w:hAnsi="Times New Roman" w:cs="Times New Roman"/>
          <w:spacing w:val="1"/>
        </w:rPr>
        <w:t>it</w:t>
      </w:r>
      <w:r>
        <w:rPr>
          <w:rFonts w:ascii="Times New Roman" w:hAnsi="Times New Roman" w:cs="Times New Roman"/>
        </w:rPr>
        <w:t>h</w:t>
      </w:r>
      <w:r>
        <w:rPr>
          <w:rFonts w:ascii="Times New Roman" w:hAnsi="Times New Roman" w:cs="Times New Roman"/>
          <w:spacing w:val="17"/>
        </w:rPr>
        <w:t xml:space="preserve"> </w:t>
      </w:r>
      <w:r>
        <w:rPr>
          <w:rFonts w:ascii="Times New Roman" w:hAnsi="Times New Roman" w:cs="Times New Roman"/>
        </w:rPr>
        <w:t>b</w:t>
      </w:r>
      <w:r>
        <w:rPr>
          <w:rFonts w:ascii="Times New Roman" w:hAnsi="Times New Roman" w:cs="Times New Roman"/>
          <w:spacing w:val="-1"/>
        </w:rPr>
        <w:t>eac</w:t>
      </w:r>
      <w:r>
        <w:rPr>
          <w:rFonts w:ascii="Times New Roman" w:hAnsi="Times New Roman" w:cs="Times New Roman"/>
        </w:rPr>
        <w:t>h</w:t>
      </w:r>
      <w:r>
        <w:rPr>
          <w:rFonts w:ascii="Times New Roman" w:hAnsi="Times New Roman" w:cs="Times New Roman"/>
          <w:spacing w:val="17"/>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pos</w:t>
      </w:r>
      <w:r>
        <w:rPr>
          <w:rFonts w:ascii="Times New Roman" w:hAnsi="Times New Roman" w:cs="Times New Roman"/>
          <w:spacing w:val="1"/>
        </w:rPr>
        <w:t>it</w:t>
      </w:r>
      <w:r>
        <w:rPr>
          <w:rFonts w:ascii="Times New Roman" w:hAnsi="Times New Roman" w:cs="Times New Roman"/>
        </w:rPr>
        <w:t>s</w:t>
      </w:r>
      <w:r>
        <w:rPr>
          <w:rFonts w:ascii="Times New Roman" w:hAnsi="Times New Roman" w:cs="Times New Roman"/>
          <w:spacing w:val="17"/>
        </w:rPr>
        <w:t xml:space="preserve"> </w:t>
      </w:r>
      <w:r>
        <w:rPr>
          <w:rFonts w:ascii="Times New Roman" w:hAnsi="Times New Roman" w:cs="Times New Roman"/>
        </w:rPr>
        <w:t>of</w:t>
      </w:r>
      <w:r>
        <w:rPr>
          <w:rFonts w:ascii="Times New Roman" w:hAnsi="Times New Roman" w:cs="Times New Roman"/>
          <w:spacing w:val="16"/>
        </w:rPr>
        <w:t xml:space="preserve"> </w:t>
      </w:r>
      <w:r>
        <w:rPr>
          <w:rFonts w:ascii="Times New Roman" w:hAnsi="Times New Roman" w:cs="Times New Roman"/>
          <w:spacing w:val="-1"/>
        </w:rPr>
        <w:t>H</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1"/>
        </w:rPr>
        <w:t>c</w:t>
      </w:r>
      <w:r>
        <w:rPr>
          <w:rFonts w:ascii="Times New Roman" w:hAnsi="Times New Roman" w:cs="Times New Roman"/>
          <w:spacing w:val="-1"/>
        </w:rPr>
        <w:t>e</w:t>
      </w:r>
      <w:r>
        <w:rPr>
          <w:rFonts w:ascii="Times New Roman" w:hAnsi="Times New Roman" w:cs="Times New Roman"/>
        </w:rPr>
        <w:t>ne</w:t>
      </w:r>
      <w:r>
        <w:rPr>
          <w:rFonts w:ascii="Times New Roman" w:hAnsi="Times New Roman" w:cs="Times New Roman"/>
          <w:spacing w:val="16"/>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7"/>
        </w:rPr>
        <w:t xml:space="preserve"> </w:t>
      </w:r>
      <w:r>
        <w:rPr>
          <w:rFonts w:ascii="Times New Roman" w:hAnsi="Times New Roman" w:cs="Times New Roman"/>
        </w:rPr>
        <w:t>o</w:t>
      </w:r>
      <w:r>
        <w:rPr>
          <w:rFonts w:ascii="Times New Roman" w:hAnsi="Times New Roman" w:cs="Times New Roman"/>
          <w:spacing w:val="1"/>
        </w:rPr>
        <w:t>l</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18"/>
        </w:rPr>
        <w:t xml:space="preserve"> </w:t>
      </w:r>
      <w:r>
        <w:rPr>
          <w:rFonts w:ascii="Times New Roman" w:hAnsi="Times New Roman" w:cs="Times New Roman"/>
          <w:spacing w:val="1"/>
        </w:rPr>
        <w:t>a</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 xml:space="preserve">. </w:t>
      </w:r>
      <w:r>
        <w:rPr>
          <w:rFonts w:ascii="Times New Roman" w:hAnsi="Times New Roman" w:cs="Times New Roman"/>
          <w:spacing w:val="-1"/>
        </w:rPr>
        <w:t>O</w:t>
      </w:r>
      <w:r>
        <w:rPr>
          <w:rFonts w:ascii="Times New Roman" w:hAnsi="Times New Roman" w:cs="Times New Roman"/>
        </w:rPr>
        <w:t>ur</w:t>
      </w:r>
      <w:r>
        <w:rPr>
          <w:rFonts w:ascii="Times New Roman" w:hAnsi="Times New Roman" w:cs="Times New Roman"/>
          <w:spacing w:val="23"/>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2"/>
        </w:rPr>
        <w:t>d</w:t>
      </w:r>
      <w:r>
        <w:rPr>
          <w:rFonts w:ascii="Times New Roman" w:hAnsi="Times New Roman" w:cs="Times New Roman"/>
        </w:rPr>
        <w:t>y</w:t>
      </w:r>
      <w:r>
        <w:rPr>
          <w:rFonts w:ascii="Times New Roman" w:hAnsi="Times New Roman" w:cs="Times New Roman"/>
          <w:spacing w:val="19"/>
        </w:rPr>
        <w:t xml:space="preserve"> </w:t>
      </w:r>
      <w:r>
        <w:rPr>
          <w:rFonts w:ascii="Times New Roman" w:hAnsi="Times New Roman" w:cs="Times New Roman"/>
        </w:rPr>
        <w:t>s</w:t>
      </w:r>
      <w:r>
        <w:rPr>
          <w:rFonts w:ascii="Times New Roman" w:hAnsi="Times New Roman" w:cs="Times New Roman"/>
          <w:spacing w:val="1"/>
        </w:rPr>
        <w:t>it</w:t>
      </w:r>
      <w:r>
        <w:rPr>
          <w:rFonts w:ascii="Times New Roman" w:hAnsi="Times New Roman" w:cs="Times New Roman"/>
        </w:rPr>
        <w:t>e</w:t>
      </w:r>
      <w:r>
        <w:rPr>
          <w:rFonts w:ascii="Times New Roman" w:hAnsi="Times New Roman" w:cs="Times New Roman"/>
          <w:spacing w:val="23"/>
        </w:rPr>
        <w:t xml:space="preserve"> </w:t>
      </w:r>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rPr>
        <w:t>s</w:t>
      </w:r>
      <w:r>
        <w:rPr>
          <w:rFonts w:ascii="Times New Roman" w:hAnsi="Times New Roman" w:cs="Times New Roman"/>
          <w:spacing w:val="1"/>
        </w:rPr>
        <w:t>it</w:t>
      </w:r>
      <w:r>
        <w:rPr>
          <w:rFonts w:ascii="Times New Roman" w:hAnsi="Times New Roman" w:cs="Times New Roman"/>
        </w:rPr>
        <w:t>u</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24"/>
        </w:rPr>
        <w:t xml:space="preserve"> </w:t>
      </w:r>
      <w:r>
        <w:rPr>
          <w:rFonts w:ascii="Times New Roman" w:hAnsi="Times New Roman" w:cs="Times New Roman"/>
          <w:spacing w:val="-1"/>
        </w:rPr>
        <w:t>a</w:t>
      </w:r>
      <w:r>
        <w:rPr>
          <w:rFonts w:ascii="Times New Roman" w:hAnsi="Times New Roman" w:cs="Times New Roman"/>
        </w:rPr>
        <w:t>bove</w:t>
      </w:r>
      <w:r>
        <w:rPr>
          <w:rFonts w:ascii="Times New Roman" w:hAnsi="Times New Roman" w:cs="Times New Roman"/>
          <w:spacing w:val="23"/>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23"/>
        </w:rPr>
        <w:t xml:space="preserve"> </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2"/>
        </w:rPr>
        <w:t>e</w:t>
      </w:r>
      <w:ins w:id="414" w:author="Bernard Hallet" w:date="2013-12-19T17:49:00Z">
        <w:r w:rsidR="002B106E">
          <w:rPr>
            <w:rFonts w:ascii="Times New Roman" w:hAnsi="Times New Roman" w:cs="Times New Roman"/>
            <w:spacing w:val="2"/>
          </w:rPr>
          <w:t xml:space="preserve"> </w:t>
        </w:r>
      </w:ins>
      <w:r>
        <w:rPr>
          <w:rFonts w:ascii="Times New Roman" w:hAnsi="Times New Roman" w:cs="Times New Roman"/>
          <w:spacing w:val="-2"/>
        </w:rPr>
        <w:t>g</w:t>
      </w:r>
      <w:r>
        <w:rPr>
          <w:rFonts w:ascii="Times New Roman" w:hAnsi="Times New Roman" w:cs="Times New Roman"/>
        </w:rPr>
        <w:t>l</w:t>
      </w:r>
      <w:r>
        <w:rPr>
          <w:rFonts w:ascii="Times New Roman" w:hAnsi="Times New Roman" w:cs="Times New Roman"/>
          <w:spacing w:val="-1"/>
        </w:rPr>
        <w:t>ac</w:t>
      </w:r>
      <w:r>
        <w:rPr>
          <w:rFonts w:ascii="Times New Roman" w:hAnsi="Times New Roman" w:cs="Times New Roman"/>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7"/>
        </w:rPr>
        <w:t xml:space="preserve"> </w:t>
      </w:r>
      <w:r>
        <w:rPr>
          <w:rFonts w:ascii="Times New Roman" w:hAnsi="Times New Roman" w:cs="Times New Roman"/>
        </w:rPr>
        <w:t>m</w:t>
      </w:r>
      <w:r>
        <w:rPr>
          <w:rFonts w:ascii="Times New Roman" w:hAnsi="Times New Roman" w:cs="Times New Roman"/>
          <w:spacing w:val="-1"/>
        </w:rPr>
        <w:t>ar</w:t>
      </w:r>
      <w:r>
        <w:rPr>
          <w:rFonts w:ascii="Times New Roman" w:hAnsi="Times New Roman" w:cs="Times New Roman"/>
        </w:rPr>
        <w:t>ine</w:t>
      </w:r>
      <w:r>
        <w:rPr>
          <w:rFonts w:ascii="Times New Roman" w:hAnsi="Times New Roman" w:cs="Times New Roman"/>
          <w:spacing w:val="23"/>
        </w:rPr>
        <w:t xml:space="preserve"> </w:t>
      </w:r>
      <w:r>
        <w:rPr>
          <w:rFonts w:ascii="Times New Roman" w:hAnsi="Times New Roman" w:cs="Times New Roman"/>
        </w:rPr>
        <w:t>limit.</w:t>
      </w:r>
      <w:r>
        <w:rPr>
          <w:rFonts w:ascii="Times New Roman" w:hAnsi="Times New Roman" w:cs="Times New Roman"/>
          <w:spacing w:val="24"/>
        </w:rPr>
        <w:t xml:space="preserve"> </w:t>
      </w:r>
      <w:ins w:id="415" w:author="Bernard Hallet" w:date="2013-12-15T13:41:00Z">
        <w:r w:rsidR="00D85CC7">
          <w:rPr>
            <w:rFonts w:ascii="Times New Roman" w:hAnsi="Times New Roman" w:cs="Times New Roman"/>
            <w:spacing w:val="2"/>
          </w:rPr>
          <w:t>T</w:t>
        </w:r>
        <w:r w:rsidR="00D85CC7">
          <w:rPr>
            <w:rFonts w:ascii="Times New Roman" w:hAnsi="Times New Roman" w:cs="Times New Roman"/>
          </w:rPr>
          <w:t>he</w:t>
        </w:r>
        <w:r w:rsidR="00D85CC7">
          <w:rPr>
            <w:rFonts w:ascii="Times New Roman" w:hAnsi="Times New Roman" w:cs="Times New Roman"/>
            <w:spacing w:val="21"/>
          </w:rPr>
          <w:t xml:space="preserve"> </w:t>
        </w:r>
        <w:r w:rsidR="00D85CC7">
          <w:rPr>
            <w:rFonts w:ascii="Times New Roman" w:hAnsi="Times New Roman" w:cs="Times New Roman"/>
          </w:rPr>
          <w:t>ov</w:t>
        </w:r>
        <w:r w:rsidR="00D85CC7">
          <w:rPr>
            <w:rFonts w:ascii="Times New Roman" w:hAnsi="Times New Roman" w:cs="Times New Roman"/>
            <w:spacing w:val="-1"/>
          </w:rPr>
          <w:t>era</w:t>
        </w:r>
        <w:r w:rsidR="00D85CC7">
          <w:rPr>
            <w:rFonts w:ascii="Times New Roman" w:hAnsi="Times New Roman" w:cs="Times New Roman"/>
            <w:spacing w:val="1"/>
          </w:rPr>
          <w:t>l</w:t>
        </w:r>
        <w:r w:rsidR="00D85CC7">
          <w:rPr>
            <w:rFonts w:ascii="Times New Roman" w:hAnsi="Times New Roman" w:cs="Times New Roman"/>
          </w:rPr>
          <w:t>l</w:t>
        </w:r>
        <w:r w:rsidR="00D85CC7">
          <w:rPr>
            <w:rFonts w:ascii="Times New Roman" w:hAnsi="Times New Roman" w:cs="Times New Roman"/>
            <w:spacing w:val="22"/>
          </w:rPr>
          <w:t xml:space="preserve"> </w:t>
        </w:r>
        <w:r w:rsidR="00D85CC7">
          <w:rPr>
            <w:rFonts w:ascii="Times New Roman" w:hAnsi="Times New Roman" w:cs="Times New Roman"/>
            <w:spacing w:val="-1"/>
          </w:rPr>
          <w:t>e</w:t>
        </w:r>
        <w:r w:rsidR="00D85CC7">
          <w:rPr>
            <w:rFonts w:ascii="Times New Roman" w:hAnsi="Times New Roman" w:cs="Times New Roman"/>
            <w:spacing w:val="3"/>
          </w:rPr>
          <w:t>l</w:t>
        </w:r>
        <w:r w:rsidR="00D85CC7">
          <w:rPr>
            <w:rFonts w:ascii="Times New Roman" w:hAnsi="Times New Roman" w:cs="Times New Roman"/>
            <w:spacing w:val="-1"/>
          </w:rPr>
          <w:t>e</w:t>
        </w:r>
        <w:r w:rsidR="00D85CC7">
          <w:rPr>
            <w:rFonts w:ascii="Times New Roman" w:hAnsi="Times New Roman" w:cs="Times New Roman"/>
          </w:rPr>
          <w:t>v</w:t>
        </w:r>
        <w:r w:rsidR="00D85CC7">
          <w:rPr>
            <w:rFonts w:ascii="Times New Roman" w:hAnsi="Times New Roman" w:cs="Times New Roman"/>
            <w:spacing w:val="-1"/>
          </w:rPr>
          <w:t>a</w:t>
        </w:r>
        <w:r w:rsidR="00D85CC7">
          <w:rPr>
            <w:rFonts w:ascii="Times New Roman" w:hAnsi="Times New Roman" w:cs="Times New Roman"/>
          </w:rPr>
          <w:t>tion</w:t>
        </w:r>
        <w:r w:rsidR="00D85CC7">
          <w:rPr>
            <w:rFonts w:ascii="Times New Roman" w:hAnsi="Times New Roman" w:cs="Times New Roman"/>
            <w:spacing w:val="22"/>
          </w:rPr>
          <w:t xml:space="preserve"> </w:t>
        </w:r>
        <w:r w:rsidR="00D85CC7">
          <w:rPr>
            <w:rFonts w:ascii="Times New Roman" w:hAnsi="Times New Roman" w:cs="Times New Roman"/>
          </w:rPr>
          <w:t>of</w:t>
        </w:r>
        <w:r w:rsidR="00D85CC7">
          <w:rPr>
            <w:rFonts w:ascii="Times New Roman" w:hAnsi="Times New Roman" w:cs="Times New Roman"/>
            <w:spacing w:val="21"/>
          </w:rPr>
          <w:t xml:space="preserve"> </w:t>
        </w:r>
        <w:r w:rsidR="00D85CC7">
          <w:rPr>
            <w:rFonts w:ascii="Times New Roman" w:hAnsi="Times New Roman" w:cs="Times New Roman"/>
            <w:spacing w:val="1"/>
          </w:rPr>
          <w:t>t</w:t>
        </w:r>
        <w:r w:rsidR="00D85CC7">
          <w:rPr>
            <w:rFonts w:ascii="Times New Roman" w:hAnsi="Times New Roman" w:cs="Times New Roman"/>
          </w:rPr>
          <w:t>he</w:t>
        </w:r>
        <w:r w:rsidR="00D85CC7">
          <w:rPr>
            <w:rFonts w:ascii="Times New Roman" w:hAnsi="Times New Roman" w:cs="Times New Roman"/>
            <w:spacing w:val="21"/>
          </w:rPr>
          <w:t xml:space="preserve"> </w:t>
        </w:r>
        <w:r w:rsidR="00D85CC7">
          <w:rPr>
            <w:rFonts w:ascii="Times New Roman" w:hAnsi="Times New Roman" w:cs="Times New Roman"/>
            <w:spacing w:val="-1"/>
          </w:rPr>
          <w:t>c</w:t>
        </w:r>
        <w:r w:rsidR="00D85CC7">
          <w:rPr>
            <w:rFonts w:ascii="Times New Roman" w:hAnsi="Times New Roman" w:cs="Times New Roman"/>
            <w:spacing w:val="1"/>
          </w:rPr>
          <w:t>i</w:t>
        </w:r>
        <w:r w:rsidR="00D85CC7">
          <w:rPr>
            <w:rFonts w:ascii="Times New Roman" w:hAnsi="Times New Roman" w:cs="Times New Roman"/>
            <w:spacing w:val="-1"/>
          </w:rPr>
          <w:t>rc</w:t>
        </w:r>
        <w:r w:rsidR="00D85CC7">
          <w:rPr>
            <w:rFonts w:ascii="Times New Roman" w:hAnsi="Times New Roman" w:cs="Times New Roman"/>
            <w:spacing w:val="1"/>
          </w:rPr>
          <w:t>le</w:t>
        </w:r>
        <w:r w:rsidR="00D85CC7">
          <w:rPr>
            <w:rFonts w:ascii="Times New Roman" w:hAnsi="Times New Roman" w:cs="Times New Roman"/>
          </w:rPr>
          <w:t>s s</w:t>
        </w:r>
        <w:r w:rsidR="00D85CC7">
          <w:rPr>
            <w:rFonts w:ascii="Times New Roman" w:hAnsi="Times New Roman" w:cs="Times New Roman"/>
            <w:spacing w:val="1"/>
          </w:rPr>
          <w:t>t</w:t>
        </w:r>
        <w:r w:rsidR="00D85CC7">
          <w:rPr>
            <w:rFonts w:ascii="Times New Roman" w:hAnsi="Times New Roman" w:cs="Times New Roman"/>
          </w:rPr>
          <w:t>ud</w:t>
        </w:r>
        <w:r w:rsidR="00D85CC7">
          <w:rPr>
            <w:rFonts w:ascii="Times New Roman" w:hAnsi="Times New Roman" w:cs="Times New Roman"/>
            <w:spacing w:val="1"/>
          </w:rPr>
          <w:t>i</w:t>
        </w:r>
        <w:r w:rsidR="00D85CC7">
          <w:rPr>
            <w:rFonts w:ascii="Times New Roman" w:hAnsi="Times New Roman" w:cs="Times New Roman"/>
            <w:spacing w:val="-1"/>
          </w:rPr>
          <w:t>e</w:t>
        </w:r>
        <w:r w:rsidR="00D85CC7">
          <w:rPr>
            <w:rFonts w:ascii="Times New Roman" w:hAnsi="Times New Roman" w:cs="Times New Roman"/>
          </w:rPr>
          <w:t>d</w:t>
        </w:r>
        <w:r w:rsidR="00D85CC7">
          <w:rPr>
            <w:rFonts w:ascii="Times New Roman" w:hAnsi="Times New Roman" w:cs="Times New Roman"/>
            <w:spacing w:val="53"/>
          </w:rPr>
          <w:t xml:space="preserve"> </w:t>
        </w:r>
        <w:r w:rsidR="00D85CC7">
          <w:rPr>
            <w:rFonts w:ascii="Times New Roman" w:hAnsi="Times New Roman" w:cs="Times New Roman"/>
            <w:spacing w:val="1"/>
          </w:rPr>
          <w:t>i</w:t>
        </w:r>
        <w:r w:rsidR="00D85CC7">
          <w:rPr>
            <w:rFonts w:ascii="Times New Roman" w:hAnsi="Times New Roman" w:cs="Times New Roman"/>
          </w:rPr>
          <w:t xml:space="preserve">s </w:t>
        </w:r>
        <w:r w:rsidR="00D85CC7">
          <w:rPr>
            <w:rFonts w:ascii="Times New Roman" w:hAnsi="Times New Roman" w:cs="Times New Roman"/>
            <w:spacing w:val="-1"/>
          </w:rPr>
          <w:t>ar</w:t>
        </w:r>
        <w:r w:rsidR="00D85CC7">
          <w:rPr>
            <w:rFonts w:ascii="Times New Roman" w:hAnsi="Times New Roman" w:cs="Times New Roman"/>
          </w:rPr>
          <w:t>ound</w:t>
        </w:r>
        <w:r w:rsidR="00D85CC7">
          <w:rPr>
            <w:rFonts w:ascii="Times New Roman" w:hAnsi="Times New Roman" w:cs="Times New Roman"/>
            <w:spacing w:val="53"/>
          </w:rPr>
          <w:t xml:space="preserve"> </w:t>
        </w:r>
        <w:r w:rsidR="00D85CC7">
          <w:rPr>
            <w:rFonts w:ascii="Times New Roman" w:hAnsi="Times New Roman" w:cs="Times New Roman"/>
          </w:rPr>
          <w:t>82</w:t>
        </w:r>
        <w:r w:rsidR="00D85CC7">
          <w:rPr>
            <w:rFonts w:ascii="Times New Roman" w:hAnsi="Times New Roman" w:cs="Times New Roman"/>
            <w:spacing w:val="53"/>
          </w:rPr>
          <w:t xml:space="preserve"> </w:t>
        </w:r>
        <w:r w:rsidR="00D85CC7">
          <w:rPr>
            <w:rFonts w:ascii="Times New Roman" w:hAnsi="Times New Roman" w:cs="Times New Roman"/>
            <w:spacing w:val="1"/>
          </w:rPr>
          <w:t>t</w:t>
        </w:r>
        <w:r w:rsidR="00D85CC7">
          <w:rPr>
            <w:rFonts w:ascii="Times New Roman" w:hAnsi="Times New Roman" w:cs="Times New Roman"/>
          </w:rPr>
          <w:t>o</w:t>
        </w:r>
        <w:r w:rsidR="00D85CC7">
          <w:rPr>
            <w:rFonts w:ascii="Times New Roman" w:hAnsi="Times New Roman" w:cs="Times New Roman"/>
            <w:spacing w:val="50"/>
          </w:rPr>
          <w:t xml:space="preserve"> </w:t>
        </w:r>
        <w:r w:rsidR="00D85CC7">
          <w:rPr>
            <w:rFonts w:ascii="Times New Roman" w:hAnsi="Times New Roman" w:cs="Times New Roman"/>
          </w:rPr>
          <w:t>83</w:t>
        </w:r>
        <w:r w:rsidR="00D85CC7">
          <w:rPr>
            <w:rFonts w:ascii="Times New Roman" w:hAnsi="Times New Roman" w:cs="Times New Roman"/>
            <w:spacing w:val="53"/>
          </w:rPr>
          <w:t xml:space="preserve"> </w:t>
        </w:r>
        <w:r w:rsidR="00D85CC7">
          <w:rPr>
            <w:rFonts w:ascii="Times New Roman" w:hAnsi="Times New Roman" w:cs="Times New Roman"/>
            <w:spacing w:val="1"/>
          </w:rPr>
          <w:t xml:space="preserve">m </w:t>
        </w:r>
        <w:r w:rsidR="00D85CC7">
          <w:rPr>
            <w:rFonts w:ascii="Times New Roman" w:hAnsi="Times New Roman" w:cs="Times New Roman"/>
            <w:spacing w:val="-1"/>
          </w:rPr>
          <w:t>a</w:t>
        </w:r>
        <w:r w:rsidR="00D85CC7">
          <w:rPr>
            <w:rFonts w:ascii="Times New Roman" w:hAnsi="Times New Roman" w:cs="Times New Roman"/>
          </w:rPr>
          <w:t>s</w:t>
        </w:r>
        <w:r w:rsidR="00D85CC7">
          <w:rPr>
            <w:rFonts w:ascii="Times New Roman" w:hAnsi="Times New Roman" w:cs="Times New Roman"/>
            <w:spacing w:val="1"/>
          </w:rPr>
          <w:t>l</w:t>
        </w:r>
        <w:r w:rsidR="00D85CC7">
          <w:rPr>
            <w:rFonts w:ascii="Times New Roman" w:hAnsi="Times New Roman" w:cs="Times New Roman"/>
          </w:rPr>
          <w:t>.</w:t>
        </w:r>
        <w:r w:rsidR="00D85CC7">
          <w:rPr>
            <w:rFonts w:ascii="Times New Roman" w:hAnsi="Times New Roman" w:cs="Times New Roman"/>
            <w:spacing w:val="53"/>
          </w:rPr>
          <w:t xml:space="preserve"> </w:t>
        </w:r>
      </w:ins>
      <w:r>
        <w:rPr>
          <w:rFonts w:ascii="Times New Roman" w:hAnsi="Times New Roman" w:cs="Times New Roman"/>
          <w:spacing w:val="-2"/>
        </w:rPr>
        <w:t>B</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1"/>
        </w:rPr>
        <w:t>r</w:t>
      </w:r>
      <w:r>
        <w:rPr>
          <w:rFonts w:ascii="Times New Roman" w:hAnsi="Times New Roman" w:cs="Times New Roman"/>
        </w:rPr>
        <w:t>o</w:t>
      </w:r>
      <w:r>
        <w:rPr>
          <w:rFonts w:ascii="Times New Roman" w:hAnsi="Times New Roman" w:cs="Times New Roman"/>
          <w:spacing w:val="-1"/>
        </w:rPr>
        <w:t>c</w:t>
      </w:r>
      <w:r>
        <w:rPr>
          <w:rFonts w:ascii="Times New Roman" w:hAnsi="Times New Roman" w:cs="Times New Roman"/>
        </w:rPr>
        <w:t>k</w:t>
      </w:r>
      <w:r>
        <w:rPr>
          <w:rFonts w:ascii="Times New Roman" w:hAnsi="Times New Roman" w:cs="Times New Roman"/>
          <w:spacing w:val="24"/>
        </w:rPr>
        <w:t xml:space="preserve"> </w:t>
      </w:r>
      <w:r>
        <w:rPr>
          <w:rFonts w:ascii="Times New Roman" w:hAnsi="Times New Roman" w:cs="Times New Roman"/>
        </w:rPr>
        <w:t>in</w:t>
      </w:r>
      <w:r>
        <w:rPr>
          <w:rFonts w:ascii="Times New Roman" w:hAnsi="Times New Roman" w:cs="Times New Roman"/>
          <w:spacing w:val="26"/>
        </w:rPr>
        <w:t xml:space="preserve"> </w:t>
      </w:r>
      <w:r>
        <w:rPr>
          <w:rFonts w:ascii="Times New Roman" w:hAnsi="Times New Roman" w:cs="Times New Roman"/>
        </w:rPr>
        <w:t>the</w:t>
      </w:r>
      <w:r>
        <w:rPr>
          <w:rFonts w:ascii="Times New Roman" w:hAnsi="Times New Roman" w:cs="Times New Roman"/>
          <w:spacing w:val="23"/>
        </w:rPr>
        <w:t xml:space="preserve"> </w:t>
      </w:r>
      <w:r>
        <w:rPr>
          <w:rFonts w:ascii="Times New Roman" w:hAnsi="Times New Roman" w:cs="Times New Roman"/>
          <w:spacing w:val="-1"/>
        </w:rPr>
        <w:t>are</w:t>
      </w:r>
      <w:r>
        <w:rPr>
          <w:rFonts w:ascii="Times New Roman" w:hAnsi="Times New Roman" w:cs="Times New Roman"/>
        </w:rPr>
        <w:t>a</w:t>
      </w:r>
      <w:r>
        <w:rPr>
          <w:rFonts w:ascii="Times New Roman" w:hAnsi="Times New Roman" w:cs="Times New Roman"/>
          <w:spacing w:val="23"/>
        </w:rPr>
        <w:t xml:space="preserve"> </w:t>
      </w:r>
      <w:r>
        <w:rPr>
          <w:rFonts w:ascii="Times New Roman" w:hAnsi="Times New Roman" w:cs="Times New Roman"/>
          <w:spacing w:val="-1"/>
        </w:rPr>
        <w:t>c</w:t>
      </w:r>
      <w:r>
        <w:rPr>
          <w:rFonts w:ascii="Times New Roman" w:hAnsi="Times New Roman" w:cs="Times New Roman"/>
        </w:rPr>
        <w:t>onsis</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rPr>
        <w:t>of do</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1"/>
        </w:rPr>
        <w:t>mit</w:t>
      </w:r>
      <w:r>
        <w:rPr>
          <w:rFonts w:ascii="Times New Roman" w:hAnsi="Times New Roman" w:cs="Times New Roman"/>
          <w:spacing w:val="-1"/>
        </w:rPr>
        <w:t>e</w:t>
      </w:r>
      <w:r>
        <w:rPr>
          <w:rFonts w:ascii="Times New Roman" w:hAnsi="Times New Roman" w:cs="Times New Roman"/>
        </w:rPr>
        <w:t>,</w:t>
      </w:r>
      <w:r>
        <w:rPr>
          <w:rFonts w:ascii="Times New Roman" w:hAnsi="Times New Roman" w:cs="Times New Roman"/>
          <w:spacing w:val="31"/>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31"/>
        </w:rPr>
        <w:t xml:space="preserve"> </w:t>
      </w:r>
      <w:r>
        <w:rPr>
          <w:rFonts w:ascii="Times New Roman" w:hAnsi="Times New Roman" w:cs="Times New Roman"/>
          <w:spacing w:val="1"/>
        </w:rPr>
        <w:t>m</w:t>
      </w:r>
      <w:r>
        <w:rPr>
          <w:rFonts w:ascii="Times New Roman" w:hAnsi="Times New Roman" w:cs="Times New Roman"/>
        </w:rPr>
        <w:t>ost</w:t>
      </w:r>
      <w:r>
        <w:rPr>
          <w:rFonts w:ascii="Times New Roman" w:hAnsi="Times New Roman" w:cs="Times New Roman"/>
          <w:spacing w:val="32"/>
        </w:rPr>
        <w:t xml:space="preserve"> </w:t>
      </w:r>
      <w:r>
        <w:rPr>
          <w:rFonts w:ascii="Times New Roman" w:hAnsi="Times New Roman" w:cs="Times New Roman"/>
        </w:rPr>
        <w:t xml:space="preserve">of </w:t>
      </w:r>
      <w:r>
        <w:rPr>
          <w:rFonts w:ascii="Times New Roman" w:hAnsi="Times New Roman" w:cs="Times New Roman"/>
          <w:spacing w:val="-30"/>
        </w:rPr>
        <w:t xml:space="preserve"> </w:t>
      </w:r>
      <w:r>
        <w:rPr>
          <w:rFonts w:ascii="Times New Roman" w:hAnsi="Times New Roman" w:cs="Times New Roman"/>
          <w:spacing w:val="3"/>
        </w:rPr>
        <w:t>t</w:t>
      </w:r>
      <w:r>
        <w:rPr>
          <w:rFonts w:ascii="Times New Roman" w:hAnsi="Times New Roman" w:cs="Times New Roman"/>
        </w:rPr>
        <w:t>he</w:t>
      </w:r>
      <w:r>
        <w:rPr>
          <w:rFonts w:ascii="Times New Roman" w:hAnsi="Times New Roman" w:cs="Times New Roman"/>
          <w:spacing w:val="30"/>
        </w:rPr>
        <w:t xml:space="preserve"> </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spacing w:val="1"/>
        </w:rPr>
        <w:t>a</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spacing w:val="2"/>
        </w:rPr>
        <w:t>d</w:t>
      </w:r>
      <w:r>
        <w:rPr>
          <w:rFonts w:ascii="Times New Roman" w:hAnsi="Times New Roman" w:cs="Times New Roman"/>
        </w:rPr>
        <w:t>ge</w:t>
      </w:r>
      <w:r>
        <w:rPr>
          <w:rFonts w:ascii="Times New Roman" w:hAnsi="Times New Roman" w:cs="Times New Roman"/>
          <w:spacing w:val="30"/>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on</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4"/>
        </w:rPr>
        <w:t xml:space="preserve"> </w:t>
      </w:r>
      <w:r>
        <w:rPr>
          <w:rFonts w:ascii="Times New Roman" w:hAnsi="Times New Roman" w:cs="Times New Roman"/>
          <w:spacing w:val="-1"/>
        </w:rPr>
        <w:t>a</w:t>
      </w:r>
      <w:r>
        <w:rPr>
          <w:rFonts w:ascii="Times New Roman" w:hAnsi="Times New Roman" w:cs="Times New Roman"/>
          <w:spacing w:val="2"/>
        </w:rPr>
        <w:t>r</w:t>
      </w:r>
      <w:r>
        <w:rPr>
          <w:rFonts w:ascii="Times New Roman" w:hAnsi="Times New Roman" w:cs="Times New Roman"/>
        </w:rPr>
        <w:t>e</w:t>
      </w:r>
      <w:r>
        <w:rPr>
          <w:rFonts w:ascii="Times New Roman" w:hAnsi="Times New Roman" w:cs="Times New Roman"/>
          <w:spacing w:val="30"/>
        </w:rPr>
        <w:t xml:space="preserve"> </w:t>
      </w:r>
      <w:r>
        <w:rPr>
          <w:rFonts w:ascii="Times New Roman" w:hAnsi="Times New Roman" w:cs="Times New Roman"/>
        </w:rPr>
        <w:t>of</w:t>
      </w:r>
      <w:r>
        <w:rPr>
          <w:rFonts w:ascii="Times New Roman" w:hAnsi="Times New Roman" w:cs="Times New Roman"/>
          <w:spacing w:val="30"/>
        </w:rPr>
        <w:t xml:space="preserve"> </w:t>
      </w:r>
      <w:r>
        <w:rPr>
          <w:rFonts w:ascii="Times New Roman" w:hAnsi="Times New Roman" w:cs="Times New Roman"/>
          <w:spacing w:val="1"/>
        </w:rPr>
        <w:t>l</w:t>
      </w:r>
      <w:r>
        <w:rPr>
          <w:rFonts w:ascii="Times New Roman" w:hAnsi="Times New Roman" w:cs="Times New Roman"/>
          <w:spacing w:val="2"/>
        </w:rPr>
        <w:t>o</w:t>
      </w:r>
      <w:r>
        <w:rPr>
          <w:rFonts w:ascii="Times New Roman" w:hAnsi="Times New Roman" w:cs="Times New Roman"/>
          <w:spacing w:val="-1"/>
        </w:rPr>
        <w:t>ca</w:t>
      </w:r>
      <w:r>
        <w:rPr>
          <w:rFonts w:ascii="Times New Roman" w:hAnsi="Times New Roman" w:cs="Times New Roman"/>
        </w:rPr>
        <w:t>l</w:t>
      </w:r>
      <w:r>
        <w:rPr>
          <w:rFonts w:ascii="Times New Roman" w:hAnsi="Times New Roman" w:cs="Times New Roman"/>
          <w:spacing w:val="32"/>
        </w:rPr>
        <w:t xml:space="preserve"> </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31"/>
        </w:rPr>
        <w:t xml:space="preserve"> </w:t>
      </w:r>
      <w:r>
        <w:rPr>
          <w:rFonts w:ascii="Times New Roman" w:hAnsi="Times New Roman" w:cs="Times New Roman"/>
          <w:spacing w:val="-1"/>
        </w:rPr>
        <w:t>D</w:t>
      </w:r>
      <w:r>
        <w:rPr>
          <w:rFonts w:ascii="Times New Roman" w:hAnsi="Times New Roman" w:cs="Times New Roman"/>
          <w:spacing w:val="2"/>
        </w:rPr>
        <w:t>u</w:t>
      </w:r>
      <w:r>
        <w:rPr>
          <w:rFonts w:ascii="Times New Roman" w:hAnsi="Times New Roman" w:cs="Times New Roman"/>
        </w:rPr>
        <w:t>e</w:t>
      </w:r>
      <w:r>
        <w:rPr>
          <w:rFonts w:ascii="Times New Roman" w:hAnsi="Times New Roman" w:cs="Times New Roman"/>
          <w:spacing w:val="30"/>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34"/>
        </w:rPr>
        <w:t xml:space="preserve"> </w:t>
      </w:r>
      <w:r>
        <w:rPr>
          <w:rFonts w:ascii="Times New Roman" w:hAnsi="Times New Roman" w:cs="Times New Roman"/>
          <w:spacing w:val="-1"/>
        </w:rPr>
        <w:t>wea</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spacing w:val="2"/>
        </w:rPr>
        <w:t>n</w:t>
      </w:r>
      <w:r>
        <w:rPr>
          <w:rFonts w:ascii="Times New Roman" w:hAnsi="Times New Roman" w:cs="Times New Roman"/>
        </w:rPr>
        <w:t>g</w:t>
      </w:r>
      <w:r>
        <w:rPr>
          <w:rFonts w:ascii="Times New Roman" w:hAnsi="Times New Roman" w:cs="Times New Roman"/>
          <w:spacing w:val="29"/>
        </w:rPr>
        <w:t xml:space="preserve"> </w:t>
      </w:r>
      <w:r>
        <w:rPr>
          <w:rFonts w:ascii="Times New Roman" w:hAnsi="Times New Roman" w:cs="Times New Roman"/>
        </w:rPr>
        <w:t>of</w:t>
      </w:r>
      <w:r>
        <w:rPr>
          <w:rFonts w:ascii="Times New Roman" w:hAnsi="Times New Roman" w:cs="Times New Roman"/>
          <w:spacing w:val="33"/>
        </w:rPr>
        <w:t xml:space="preserve"> </w:t>
      </w:r>
      <w:r>
        <w:rPr>
          <w:rFonts w:ascii="Times New Roman" w:hAnsi="Times New Roman" w:cs="Times New Roman"/>
          <w:spacing w:val="1"/>
        </w:rPr>
        <w:t>t</w:t>
      </w:r>
      <w:r>
        <w:rPr>
          <w:rFonts w:ascii="Times New Roman" w:hAnsi="Times New Roman" w:cs="Times New Roman"/>
        </w:rPr>
        <w:t>he do</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1"/>
        </w:rPr>
        <w:t>mit</w:t>
      </w:r>
      <w:r>
        <w:rPr>
          <w:rFonts w:ascii="Times New Roman" w:hAnsi="Times New Roman" w:cs="Times New Roman"/>
        </w:rPr>
        <w:t>e</w:t>
      </w:r>
      <w:r>
        <w:rPr>
          <w:rFonts w:ascii="Times New Roman" w:hAnsi="Times New Roman" w:cs="Times New Roman"/>
          <w:spacing w:val="33"/>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34"/>
        </w:rPr>
        <w:t xml:space="preserve"> </w:t>
      </w:r>
      <w:r>
        <w:rPr>
          <w:rFonts w:ascii="Times New Roman" w:hAnsi="Times New Roman" w:cs="Times New Roman"/>
        </w:rPr>
        <w:t>subs</w:t>
      </w:r>
      <w:r>
        <w:rPr>
          <w:rFonts w:ascii="Times New Roman" w:hAnsi="Times New Roman" w:cs="Times New Roman"/>
          <w:spacing w:val="-1"/>
        </w:rPr>
        <w:t>e</w:t>
      </w:r>
      <w:r>
        <w:rPr>
          <w:rFonts w:ascii="Times New Roman" w:hAnsi="Times New Roman" w:cs="Times New Roman"/>
        </w:rPr>
        <w:t>qu</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37"/>
        </w:rPr>
        <w:t xml:space="preserve"> </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uv</w:t>
      </w:r>
      <w:r>
        <w:rPr>
          <w:rFonts w:ascii="Times New Roman" w:hAnsi="Times New Roman" w:cs="Times New Roman"/>
          <w:spacing w:val="1"/>
        </w:rPr>
        <w:t>i</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 xml:space="preserve">on, </w:t>
      </w:r>
      <w:r>
        <w:rPr>
          <w:rFonts w:ascii="Times New Roman" w:hAnsi="Times New Roman" w:cs="Times New Roman"/>
          <w:spacing w:val="-26"/>
        </w:rPr>
        <w:t xml:space="preserve"> </w:t>
      </w:r>
      <w:r>
        <w:rPr>
          <w:rFonts w:ascii="Times New Roman" w:hAnsi="Times New Roman" w:cs="Times New Roman"/>
        </w:rPr>
        <w:t>a</w:t>
      </w:r>
      <w:r>
        <w:rPr>
          <w:rFonts w:ascii="Times New Roman" w:hAnsi="Times New Roman" w:cs="Times New Roman"/>
          <w:spacing w:val="35"/>
        </w:rPr>
        <w:t xml:space="preserve"> </w:t>
      </w:r>
      <w:r>
        <w:rPr>
          <w:rFonts w:ascii="Times New Roman" w:hAnsi="Times New Roman" w:cs="Times New Roman"/>
          <w:spacing w:val="-1"/>
        </w:rPr>
        <w:t>fr</w:t>
      </w:r>
      <w:r>
        <w:rPr>
          <w:rFonts w:ascii="Times New Roman" w:hAnsi="Times New Roman" w:cs="Times New Roman"/>
        </w:rPr>
        <w:t>os</w:t>
      </w:r>
      <w:r>
        <w:rPr>
          <w:rFonts w:ascii="Times New Roman" w:hAnsi="Times New Roman" w:cs="Times New Roman"/>
          <w:spacing w:val="1"/>
        </w:rPr>
        <w:t>t</w:t>
      </w:r>
      <w:r>
        <w:rPr>
          <w:rFonts w:ascii="Times New Roman" w:hAnsi="Times New Roman" w:cs="Times New Roman"/>
          <w:spacing w:val="-1"/>
        </w:rPr>
        <w:t>-</w:t>
      </w:r>
      <w:r>
        <w:rPr>
          <w:rFonts w:ascii="Times New Roman" w:hAnsi="Times New Roman" w:cs="Times New Roman"/>
        </w:rPr>
        <w:t>sus</w:t>
      </w:r>
      <w:r>
        <w:rPr>
          <w:rFonts w:ascii="Times New Roman" w:hAnsi="Times New Roman" w:cs="Times New Roman"/>
          <w:spacing w:val="1"/>
        </w:rPr>
        <w:t>ce</w:t>
      </w:r>
      <w:r>
        <w:rPr>
          <w:rFonts w:ascii="Times New Roman" w:hAnsi="Times New Roman" w:cs="Times New Roman"/>
        </w:rPr>
        <w:t>ptible</w:t>
      </w:r>
      <w:r>
        <w:rPr>
          <w:rFonts w:ascii="Times New Roman" w:hAnsi="Times New Roman" w:cs="Times New Roman"/>
          <w:spacing w:val="33"/>
        </w:rPr>
        <w:t xml:space="preserve"> </w:t>
      </w:r>
      <w:r>
        <w:rPr>
          <w:rFonts w:ascii="Times New Roman" w:hAnsi="Times New Roman" w:cs="Times New Roman"/>
        </w:rPr>
        <w:t>sil</w:t>
      </w:r>
      <w:r>
        <w:rPr>
          <w:rFonts w:ascii="Times New Roman" w:hAnsi="Times New Roman" w:cs="Times New Roman"/>
          <w:spacing w:val="3"/>
        </w:rPr>
        <w:t>t</w:t>
      </w:r>
      <w:r>
        <w:rPr>
          <w:rFonts w:ascii="Times New Roman" w:hAnsi="Times New Roman" w:cs="Times New Roman"/>
        </w:rPr>
        <w:t>y</w:t>
      </w:r>
      <w:r>
        <w:rPr>
          <w:rFonts w:ascii="Times New Roman" w:hAnsi="Times New Roman" w:cs="Times New Roman"/>
          <w:spacing w:val="29"/>
        </w:rPr>
        <w:t xml:space="preserve"> </w:t>
      </w:r>
      <w:r>
        <w:rPr>
          <w:rFonts w:ascii="Times New Roman" w:hAnsi="Times New Roman" w:cs="Times New Roman"/>
          <w:spacing w:val="-1"/>
        </w:rPr>
        <w:t>f</w:t>
      </w:r>
      <w:r>
        <w:rPr>
          <w:rFonts w:ascii="Times New Roman" w:hAnsi="Times New Roman" w:cs="Times New Roman"/>
        </w:rPr>
        <w:t>ine</w:t>
      </w:r>
      <w:ins w:id="416" w:author="Bernard Hallet" w:date="2013-12-19T17:50:00Z">
        <w:r w:rsidR="002B106E">
          <w:rPr>
            <w:rFonts w:ascii="Times New Roman" w:hAnsi="Times New Roman" w:cs="Times New Roman"/>
          </w:rPr>
          <w:t>-grained</w:t>
        </w:r>
      </w:ins>
      <w:r>
        <w:rPr>
          <w:rFonts w:ascii="Times New Roman" w:hAnsi="Times New Roman" w:cs="Times New Roman"/>
          <w:spacing w:val="35"/>
        </w:rPr>
        <w:t xml:space="preserve"> </w:t>
      </w:r>
      <w:del w:id="417" w:author="Bernard Hallet" w:date="2013-12-19T17:50:00Z">
        <w:r w:rsidDel="002B106E">
          <w:rPr>
            <w:rFonts w:ascii="Times New Roman" w:hAnsi="Times New Roman" w:cs="Times New Roman"/>
          </w:rPr>
          <w:delText>m</w:delText>
        </w:r>
        <w:r w:rsidDel="002B106E">
          <w:rPr>
            <w:rFonts w:ascii="Times New Roman" w:hAnsi="Times New Roman" w:cs="Times New Roman"/>
            <w:spacing w:val="-1"/>
          </w:rPr>
          <w:delText>a</w:delText>
        </w:r>
        <w:r w:rsidDel="002B106E">
          <w:rPr>
            <w:rFonts w:ascii="Times New Roman" w:hAnsi="Times New Roman" w:cs="Times New Roman"/>
          </w:rPr>
          <w:delText>t</w:delText>
        </w:r>
        <w:r w:rsidDel="002B106E">
          <w:rPr>
            <w:rFonts w:ascii="Times New Roman" w:hAnsi="Times New Roman" w:cs="Times New Roman"/>
            <w:spacing w:val="-1"/>
          </w:rPr>
          <w:delText>er</w:delText>
        </w:r>
        <w:r w:rsidDel="002B106E">
          <w:rPr>
            <w:rFonts w:ascii="Times New Roman" w:hAnsi="Times New Roman" w:cs="Times New Roman"/>
          </w:rPr>
          <w:delText>i</w:delText>
        </w:r>
        <w:r w:rsidDel="002B106E">
          <w:rPr>
            <w:rFonts w:ascii="Times New Roman" w:hAnsi="Times New Roman" w:cs="Times New Roman"/>
            <w:spacing w:val="-1"/>
          </w:rPr>
          <w:delText>a</w:delText>
        </w:r>
        <w:r w:rsidDel="002B106E">
          <w:rPr>
            <w:rFonts w:ascii="Times New Roman" w:hAnsi="Times New Roman" w:cs="Times New Roman"/>
          </w:rPr>
          <w:delText>l</w:delText>
        </w:r>
        <w:r w:rsidDel="002B106E">
          <w:rPr>
            <w:rFonts w:ascii="Times New Roman" w:hAnsi="Times New Roman" w:cs="Times New Roman"/>
            <w:spacing w:val="37"/>
          </w:rPr>
          <w:delText xml:space="preserve"> </w:delText>
        </w:r>
      </w:del>
      <w:ins w:id="418" w:author="Bernard Hallet" w:date="2013-12-19T17:50:00Z">
        <w:r w:rsidR="002B106E">
          <w:rPr>
            <w:rFonts w:ascii="Times New Roman" w:hAnsi="Times New Roman" w:cs="Times New Roman"/>
          </w:rPr>
          <w:t>soil</w:t>
        </w:r>
        <w:r w:rsidR="002B106E">
          <w:rPr>
            <w:rFonts w:ascii="Times New Roman" w:hAnsi="Times New Roman" w:cs="Times New Roman"/>
            <w:spacing w:val="37"/>
          </w:rPr>
          <w:t xml:space="preserve"> </w:t>
        </w:r>
      </w:ins>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34"/>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spacing w:val="2"/>
        </w:rPr>
        <w:t>v</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op</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6"/>
        </w:rPr>
        <w:t xml:space="preserve"> </w:t>
      </w:r>
      <w:del w:id="419" w:author="Bernard Hallet" w:date="2013-12-19T17:50:00Z">
        <w:r w:rsidDel="002B106E">
          <w:rPr>
            <w:rFonts w:ascii="Times New Roman" w:hAnsi="Times New Roman" w:cs="Times New Roman"/>
            <w:spacing w:val="-1"/>
          </w:rPr>
          <w:delText xml:space="preserve">at </w:delText>
        </w:r>
        <w:r w:rsidDel="002B106E">
          <w:rPr>
            <w:rFonts w:ascii="Times New Roman" w:hAnsi="Times New Roman" w:cs="Times New Roman"/>
          </w:rPr>
          <w:delText>sh</w:delText>
        </w:r>
        <w:r w:rsidDel="002B106E">
          <w:rPr>
            <w:rFonts w:ascii="Times New Roman" w:hAnsi="Times New Roman" w:cs="Times New Roman"/>
            <w:spacing w:val="-1"/>
          </w:rPr>
          <w:delText>a</w:delText>
        </w:r>
        <w:r w:rsidDel="002B106E">
          <w:rPr>
            <w:rFonts w:ascii="Times New Roman" w:hAnsi="Times New Roman" w:cs="Times New Roman"/>
            <w:spacing w:val="1"/>
          </w:rPr>
          <w:delText>ll</w:delText>
        </w:r>
        <w:r w:rsidDel="002B106E">
          <w:rPr>
            <w:rFonts w:ascii="Times New Roman" w:hAnsi="Times New Roman" w:cs="Times New Roman"/>
          </w:rPr>
          <w:delText>ow</w:delText>
        </w:r>
        <w:r w:rsidDel="002B106E">
          <w:rPr>
            <w:rFonts w:ascii="Times New Roman" w:hAnsi="Times New Roman" w:cs="Times New Roman"/>
            <w:spacing w:val="28"/>
          </w:rPr>
          <w:delText xml:space="preserve"> </w:delText>
        </w:r>
        <w:r w:rsidDel="002B106E">
          <w:rPr>
            <w:rFonts w:ascii="Times New Roman" w:hAnsi="Times New Roman" w:cs="Times New Roman"/>
          </w:rPr>
          <w:delText>d</w:delText>
        </w:r>
        <w:r w:rsidDel="002B106E">
          <w:rPr>
            <w:rFonts w:ascii="Times New Roman" w:hAnsi="Times New Roman" w:cs="Times New Roman"/>
            <w:spacing w:val="-1"/>
          </w:rPr>
          <w:delText>e</w:delText>
        </w:r>
        <w:r w:rsidDel="002B106E">
          <w:rPr>
            <w:rFonts w:ascii="Times New Roman" w:hAnsi="Times New Roman" w:cs="Times New Roman"/>
          </w:rPr>
          <w:delText>p</w:delText>
        </w:r>
        <w:r w:rsidDel="002B106E">
          <w:rPr>
            <w:rFonts w:ascii="Times New Roman" w:hAnsi="Times New Roman" w:cs="Times New Roman"/>
            <w:spacing w:val="1"/>
          </w:rPr>
          <w:delText>t</w:delText>
        </w:r>
        <w:r w:rsidDel="002B106E">
          <w:rPr>
            <w:rFonts w:ascii="Times New Roman" w:hAnsi="Times New Roman" w:cs="Times New Roman"/>
          </w:rPr>
          <w:delText>h</w:delText>
        </w:r>
        <w:r w:rsidDel="002B106E">
          <w:rPr>
            <w:rFonts w:ascii="Times New Roman" w:hAnsi="Times New Roman" w:cs="Times New Roman"/>
            <w:spacing w:val="29"/>
          </w:rPr>
          <w:delText xml:space="preserve"> </w:delText>
        </w:r>
      </w:del>
      <w:r>
        <w:rPr>
          <w:rFonts w:ascii="Times New Roman" w:hAnsi="Times New Roman" w:cs="Times New Roman"/>
          <w:spacing w:val="-1"/>
        </w:rPr>
        <w:t>(</w:t>
      </w:r>
      <w:r>
        <w:rPr>
          <w:rFonts w:ascii="Times New Roman" w:hAnsi="Times New Roman" w:cs="Times New Roman"/>
        </w:rPr>
        <w:t>E</w:t>
      </w:r>
      <w:r>
        <w:rPr>
          <w:rFonts w:ascii="Times New Roman" w:hAnsi="Times New Roman" w:cs="Times New Roman"/>
          <w:spacing w:val="1"/>
        </w:rPr>
        <w:t>tz</w:t>
      </w:r>
      <w:r>
        <w:rPr>
          <w:rFonts w:ascii="Times New Roman" w:hAnsi="Times New Roman" w:cs="Times New Roman"/>
          <w:spacing w:val="-1"/>
        </w:rPr>
        <w:t>e</w:t>
      </w:r>
      <w:r>
        <w:rPr>
          <w:rFonts w:ascii="Times New Roman" w:hAnsi="Times New Roman" w:cs="Times New Roman"/>
          <w:spacing w:val="1"/>
        </w:rPr>
        <w:t>lm</w:t>
      </w:r>
      <w:r>
        <w:rPr>
          <w:rFonts w:ascii="Times New Roman" w:hAnsi="Times New Roman" w:cs="Times New Roman"/>
        </w:rPr>
        <w:t>u</w:t>
      </w:r>
      <w:r>
        <w:rPr>
          <w:rFonts w:ascii="Times New Roman" w:hAnsi="Times New Roman" w:cs="Times New Roman"/>
          <w:spacing w:val="1"/>
        </w:rPr>
        <w:t>ll</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28"/>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9"/>
        </w:rPr>
        <w:t xml:space="preserve"> </w:t>
      </w:r>
      <w:r>
        <w:rPr>
          <w:rFonts w:ascii="Times New Roman" w:hAnsi="Times New Roman" w:cs="Times New Roman"/>
          <w:spacing w:val="1"/>
        </w:rPr>
        <w:t>S</w:t>
      </w:r>
      <w:r>
        <w:rPr>
          <w:rFonts w:ascii="Times New Roman" w:hAnsi="Times New Roman" w:cs="Times New Roman"/>
        </w:rPr>
        <w:t>o</w:t>
      </w:r>
      <w:r>
        <w:rPr>
          <w:rFonts w:ascii="Times New Roman" w:hAnsi="Times New Roman" w:cs="Times New Roman"/>
          <w:spacing w:val="1"/>
        </w:rPr>
        <w:t>lli</w:t>
      </w:r>
      <w:r>
        <w:rPr>
          <w:rFonts w:ascii="Times New Roman" w:hAnsi="Times New Roman" w:cs="Times New Roman"/>
        </w:rPr>
        <w:t>d,</w:t>
      </w:r>
      <w:r>
        <w:rPr>
          <w:rFonts w:ascii="Times New Roman" w:hAnsi="Times New Roman" w:cs="Times New Roman"/>
          <w:spacing w:val="29"/>
        </w:rPr>
        <w:t xml:space="preserve"> </w:t>
      </w:r>
      <w:r>
        <w:rPr>
          <w:rFonts w:ascii="Times New Roman" w:hAnsi="Times New Roman" w:cs="Times New Roman"/>
        </w:rPr>
        <w:t>1991</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29"/>
        </w:rPr>
        <w:t xml:space="preserve"> </w:t>
      </w:r>
      <w:r>
        <w:rPr>
          <w:rFonts w:ascii="Times New Roman" w:hAnsi="Times New Roman" w:cs="Times New Roman"/>
          <w:spacing w:val="2"/>
        </w:rPr>
        <w:t>w</w:t>
      </w:r>
      <w:r>
        <w:rPr>
          <w:rFonts w:ascii="Times New Roman" w:hAnsi="Times New Roman" w:cs="Times New Roman"/>
        </w:rPr>
        <w:t>hi</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29"/>
        </w:rPr>
        <w:t xml:space="preserve"> </w:t>
      </w:r>
      <w:r>
        <w:rPr>
          <w:rFonts w:ascii="Times New Roman" w:hAnsi="Times New Roman" w:cs="Times New Roman"/>
          <w:spacing w:val="-1"/>
        </w:rPr>
        <w:t>fac</w:t>
      </w:r>
      <w:r>
        <w:rPr>
          <w:rFonts w:ascii="Times New Roman" w:hAnsi="Times New Roman" w:cs="Times New Roman"/>
        </w:rPr>
        <w:t>ilit</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1"/>
        </w:rPr>
        <w:t xml:space="preserve"> </w:t>
      </w:r>
      <w:del w:id="420" w:author="Bernard Hallet" w:date="2013-12-19T17:51:00Z">
        <w:r w:rsidDel="002B106E">
          <w:rPr>
            <w:rFonts w:ascii="Times New Roman" w:hAnsi="Times New Roman" w:cs="Times New Roman"/>
            <w:spacing w:val="-1"/>
          </w:rPr>
          <w:delText>e</w:delText>
        </w:r>
        <w:r w:rsidDel="002B106E">
          <w:rPr>
            <w:rFonts w:ascii="Times New Roman" w:hAnsi="Times New Roman" w:cs="Times New Roman"/>
            <w:spacing w:val="2"/>
          </w:rPr>
          <w:delText>x</w:delText>
        </w:r>
        <w:r w:rsidDel="002B106E">
          <w:rPr>
            <w:rFonts w:ascii="Times New Roman" w:hAnsi="Times New Roman" w:cs="Times New Roman"/>
            <w:spacing w:val="-1"/>
          </w:rPr>
          <w:delText>ac</w:delText>
        </w:r>
        <w:r w:rsidDel="002B106E">
          <w:rPr>
            <w:rFonts w:ascii="Times New Roman" w:hAnsi="Times New Roman" w:cs="Times New Roman"/>
          </w:rPr>
          <w:delText>t</w:delText>
        </w:r>
        <w:r w:rsidDel="002B106E">
          <w:rPr>
            <w:rFonts w:ascii="Times New Roman" w:hAnsi="Times New Roman" w:cs="Times New Roman"/>
            <w:spacing w:val="3"/>
          </w:rPr>
          <w:delText>l</w:delText>
        </w:r>
        <w:r w:rsidDel="002B106E">
          <w:rPr>
            <w:rFonts w:ascii="Times New Roman" w:hAnsi="Times New Roman" w:cs="Times New Roman"/>
          </w:rPr>
          <w:delText>y</w:delText>
        </w:r>
        <w:r w:rsidDel="002B106E">
          <w:rPr>
            <w:rFonts w:ascii="Times New Roman" w:hAnsi="Times New Roman" w:cs="Times New Roman"/>
            <w:spacing w:val="24"/>
          </w:rPr>
          <w:delText xml:space="preserve"> </w:delText>
        </w:r>
        <w:r w:rsidDel="002B106E">
          <w:rPr>
            <w:rFonts w:ascii="Times New Roman" w:hAnsi="Times New Roman" w:cs="Times New Roman"/>
            <w:spacing w:val="3"/>
          </w:rPr>
          <w:delText>t</w:delText>
        </w:r>
        <w:r w:rsidDel="002B106E">
          <w:rPr>
            <w:rFonts w:ascii="Times New Roman" w:hAnsi="Times New Roman" w:cs="Times New Roman"/>
          </w:rPr>
          <w:delText>he</w:delText>
        </w:r>
        <w:r w:rsidDel="002B106E">
          <w:rPr>
            <w:rFonts w:ascii="Times New Roman" w:hAnsi="Times New Roman" w:cs="Times New Roman"/>
            <w:spacing w:val="28"/>
          </w:rPr>
          <w:delText xml:space="preserve"> </w:delText>
        </w:r>
        <w:r w:rsidDel="002B106E">
          <w:rPr>
            <w:rFonts w:ascii="Times New Roman" w:hAnsi="Times New Roman" w:cs="Times New Roman"/>
          </w:rPr>
          <w:delText>st</w:delText>
        </w:r>
        <w:r w:rsidDel="002B106E">
          <w:rPr>
            <w:rFonts w:ascii="Times New Roman" w:hAnsi="Times New Roman" w:cs="Times New Roman"/>
            <w:spacing w:val="-1"/>
          </w:rPr>
          <w:delText>ar</w:delText>
        </w:r>
        <w:r w:rsidDel="002B106E">
          <w:rPr>
            <w:rFonts w:ascii="Times New Roman" w:hAnsi="Times New Roman" w:cs="Times New Roman"/>
          </w:rPr>
          <w:delText>ti</w:delText>
        </w:r>
        <w:r w:rsidDel="002B106E">
          <w:rPr>
            <w:rFonts w:ascii="Times New Roman" w:hAnsi="Times New Roman" w:cs="Times New Roman"/>
            <w:spacing w:val="2"/>
          </w:rPr>
          <w:delText>n</w:delText>
        </w:r>
        <w:r w:rsidDel="002B106E">
          <w:rPr>
            <w:rFonts w:ascii="Times New Roman" w:hAnsi="Times New Roman" w:cs="Times New Roman"/>
          </w:rPr>
          <w:delText>g</w:delText>
        </w:r>
        <w:r w:rsidDel="002B106E">
          <w:rPr>
            <w:rFonts w:ascii="Times New Roman" w:hAnsi="Times New Roman" w:cs="Times New Roman"/>
            <w:spacing w:val="26"/>
          </w:rPr>
          <w:delText xml:space="preserve"> </w:delText>
        </w:r>
        <w:r w:rsidDel="002B106E">
          <w:rPr>
            <w:rFonts w:ascii="Times New Roman" w:hAnsi="Times New Roman" w:cs="Times New Roman"/>
          </w:rPr>
          <w:delText>point</w:delText>
        </w:r>
        <w:r w:rsidDel="002B106E">
          <w:rPr>
            <w:rFonts w:ascii="Times New Roman" w:hAnsi="Times New Roman" w:cs="Times New Roman"/>
            <w:spacing w:val="29"/>
          </w:rPr>
          <w:delText xml:space="preserve"> </w:delText>
        </w:r>
        <w:r w:rsidDel="002B106E">
          <w:rPr>
            <w:rFonts w:ascii="Times New Roman" w:hAnsi="Times New Roman" w:cs="Times New Roman"/>
          </w:rPr>
          <w:delText xml:space="preserve">of </w:delText>
        </w:r>
        <w:r w:rsidDel="002B106E">
          <w:rPr>
            <w:rFonts w:ascii="Times New Roman" w:hAnsi="Times New Roman" w:cs="Times New Roman"/>
            <w:spacing w:val="1"/>
          </w:rPr>
          <w:delText>t</w:delText>
        </w:r>
        <w:r w:rsidDel="002B106E">
          <w:rPr>
            <w:rFonts w:ascii="Times New Roman" w:hAnsi="Times New Roman" w:cs="Times New Roman"/>
          </w:rPr>
          <w:delText>he</w:delText>
        </w:r>
        <w:r w:rsidDel="002B106E">
          <w:rPr>
            <w:rFonts w:ascii="Times New Roman" w:hAnsi="Times New Roman" w:cs="Times New Roman"/>
            <w:spacing w:val="9"/>
          </w:rPr>
          <w:delText xml:space="preserve"> </w:delText>
        </w:r>
        <w:r w:rsidDel="002B106E">
          <w:rPr>
            <w:rFonts w:ascii="Times New Roman" w:hAnsi="Times New Roman" w:cs="Times New Roman"/>
            <w:spacing w:val="-1"/>
          </w:rPr>
          <w:delText>Ke</w:delText>
        </w:r>
        <w:r w:rsidDel="002B106E">
          <w:rPr>
            <w:rFonts w:ascii="Times New Roman" w:hAnsi="Times New Roman" w:cs="Times New Roman"/>
          </w:rPr>
          <w:delText>ss</w:delText>
        </w:r>
        <w:r w:rsidDel="002B106E">
          <w:rPr>
            <w:rFonts w:ascii="Times New Roman" w:hAnsi="Times New Roman" w:cs="Times New Roman"/>
            <w:spacing w:val="1"/>
          </w:rPr>
          <w:delText>l</w:delText>
        </w:r>
        <w:r w:rsidDel="002B106E">
          <w:rPr>
            <w:rFonts w:ascii="Times New Roman" w:hAnsi="Times New Roman" w:cs="Times New Roman"/>
            <w:spacing w:val="-1"/>
          </w:rPr>
          <w:delText>e</w:delText>
        </w:r>
        <w:r w:rsidDel="002B106E">
          <w:rPr>
            <w:rFonts w:ascii="Times New Roman" w:hAnsi="Times New Roman" w:cs="Times New Roman"/>
          </w:rPr>
          <w:delText>r</w:delText>
        </w:r>
        <w:r w:rsidDel="002B106E">
          <w:rPr>
            <w:rFonts w:ascii="Times New Roman" w:hAnsi="Times New Roman" w:cs="Times New Roman"/>
            <w:spacing w:val="11"/>
          </w:rPr>
          <w:delText xml:space="preserve"> </w:delText>
        </w:r>
        <w:r w:rsidDel="002B106E">
          <w:rPr>
            <w:rFonts w:ascii="Times New Roman" w:hAnsi="Times New Roman" w:cs="Times New Roman"/>
            <w:spacing w:val="-1"/>
          </w:rPr>
          <w:delText>a</w:delText>
        </w:r>
        <w:r w:rsidDel="002B106E">
          <w:rPr>
            <w:rFonts w:ascii="Times New Roman" w:hAnsi="Times New Roman" w:cs="Times New Roman"/>
          </w:rPr>
          <w:delText>nd</w:delText>
        </w:r>
        <w:r w:rsidDel="002B106E">
          <w:rPr>
            <w:rFonts w:ascii="Times New Roman" w:hAnsi="Times New Roman" w:cs="Times New Roman"/>
            <w:spacing w:val="10"/>
          </w:rPr>
          <w:delText xml:space="preserve"> </w:delText>
        </w:r>
        <w:r w:rsidDel="002B106E">
          <w:rPr>
            <w:rFonts w:ascii="Times New Roman" w:hAnsi="Times New Roman" w:cs="Times New Roman"/>
            <w:spacing w:val="1"/>
          </w:rPr>
          <w:delText>W</w:delText>
        </w:r>
        <w:r w:rsidDel="002B106E">
          <w:rPr>
            <w:rFonts w:ascii="Times New Roman" w:hAnsi="Times New Roman" w:cs="Times New Roman"/>
            <w:spacing w:val="-1"/>
          </w:rPr>
          <w:delText>er</w:delText>
        </w:r>
        <w:r w:rsidDel="002B106E">
          <w:rPr>
            <w:rFonts w:ascii="Times New Roman" w:hAnsi="Times New Roman" w:cs="Times New Roman"/>
          </w:rPr>
          <w:delText>n</w:delText>
        </w:r>
        <w:r w:rsidDel="002B106E">
          <w:rPr>
            <w:rFonts w:ascii="Times New Roman" w:hAnsi="Times New Roman" w:cs="Times New Roman"/>
            <w:spacing w:val="1"/>
          </w:rPr>
          <w:delText>e</w:delText>
        </w:r>
        <w:r w:rsidDel="002B106E">
          <w:rPr>
            <w:rFonts w:ascii="Times New Roman" w:hAnsi="Times New Roman" w:cs="Times New Roman"/>
          </w:rPr>
          <w:delText>r</w:delText>
        </w:r>
        <w:r w:rsidDel="002B106E">
          <w:rPr>
            <w:rFonts w:ascii="Times New Roman" w:hAnsi="Times New Roman" w:cs="Times New Roman"/>
            <w:spacing w:val="9"/>
          </w:rPr>
          <w:delText xml:space="preserve"> </w:delText>
        </w:r>
        <w:r w:rsidDel="002B106E">
          <w:rPr>
            <w:rFonts w:ascii="Times New Roman" w:hAnsi="Times New Roman" w:cs="Times New Roman"/>
            <w:spacing w:val="2"/>
          </w:rPr>
          <w:delText>(</w:delText>
        </w:r>
        <w:r w:rsidDel="002B106E">
          <w:rPr>
            <w:rFonts w:ascii="Times New Roman" w:hAnsi="Times New Roman" w:cs="Times New Roman"/>
          </w:rPr>
          <w:delText>2003)</w:delText>
        </w:r>
        <w:r w:rsidDel="002B106E">
          <w:rPr>
            <w:rFonts w:ascii="Times New Roman" w:hAnsi="Times New Roman" w:cs="Times New Roman"/>
            <w:spacing w:val="9"/>
          </w:rPr>
          <w:delText xml:space="preserve"> </w:delText>
        </w:r>
        <w:r w:rsidDel="002B106E">
          <w:rPr>
            <w:rFonts w:ascii="Times New Roman" w:hAnsi="Times New Roman" w:cs="Times New Roman"/>
            <w:spacing w:val="1"/>
          </w:rPr>
          <w:delText>m</w:delText>
        </w:r>
        <w:r w:rsidDel="002B106E">
          <w:rPr>
            <w:rFonts w:ascii="Times New Roman" w:hAnsi="Times New Roman" w:cs="Times New Roman"/>
          </w:rPr>
          <w:delText>od</w:delText>
        </w:r>
        <w:r w:rsidDel="002B106E">
          <w:rPr>
            <w:rFonts w:ascii="Times New Roman" w:hAnsi="Times New Roman" w:cs="Times New Roman"/>
            <w:spacing w:val="-1"/>
          </w:rPr>
          <w:delText>e</w:delText>
        </w:r>
        <w:r w:rsidDel="002B106E">
          <w:rPr>
            <w:rFonts w:ascii="Times New Roman" w:hAnsi="Times New Roman" w:cs="Times New Roman"/>
          </w:rPr>
          <w:delText>l</w:delText>
        </w:r>
        <w:r w:rsidDel="002B106E">
          <w:rPr>
            <w:rFonts w:ascii="Times New Roman" w:hAnsi="Times New Roman" w:cs="Times New Roman"/>
            <w:spacing w:val="10"/>
          </w:rPr>
          <w:delText xml:space="preserve"> </w:delText>
        </w:r>
        <w:r w:rsidDel="002B106E">
          <w:rPr>
            <w:rFonts w:ascii="Times New Roman" w:hAnsi="Times New Roman" w:cs="Times New Roman"/>
            <w:spacing w:val="-1"/>
          </w:rPr>
          <w:delText>f</w:delText>
        </w:r>
        <w:r w:rsidDel="002B106E">
          <w:rPr>
            <w:rFonts w:ascii="Times New Roman" w:hAnsi="Times New Roman" w:cs="Times New Roman"/>
          </w:rPr>
          <w:delText>or</w:delText>
        </w:r>
      </w:del>
      <w:ins w:id="421" w:author="Bernard Hallet" w:date="2013-12-19T17:51:00Z">
        <w:r w:rsidR="002B106E">
          <w:rPr>
            <w:rFonts w:ascii="Times New Roman" w:hAnsi="Times New Roman" w:cs="Times New Roman"/>
            <w:spacing w:val="-1"/>
          </w:rPr>
          <w:t>the</w:t>
        </w:r>
      </w:ins>
      <w:r>
        <w:rPr>
          <w:rFonts w:ascii="Times New Roman" w:hAnsi="Times New Roman" w:cs="Times New Roman"/>
          <w:spacing w:val="9"/>
        </w:rPr>
        <w:t xml:space="preserve"> </w:t>
      </w:r>
      <w:r>
        <w:rPr>
          <w:rFonts w:ascii="Times New Roman" w:hAnsi="Times New Roman" w:cs="Times New Roman"/>
          <w:spacing w:val="2"/>
        </w:rPr>
        <w:t>d</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o</w:t>
      </w:r>
      <w:r>
        <w:rPr>
          <w:rFonts w:ascii="Times New Roman" w:hAnsi="Times New Roman" w:cs="Times New Roman"/>
          <w:spacing w:val="2"/>
        </w:rPr>
        <w:t>p</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10"/>
        </w:rPr>
        <w:t xml:space="preserve"> </w:t>
      </w:r>
      <w:r>
        <w:rPr>
          <w:rFonts w:ascii="Times New Roman" w:hAnsi="Times New Roman" w:cs="Times New Roman"/>
        </w:rPr>
        <w:t>of</w:t>
      </w:r>
      <w:r>
        <w:rPr>
          <w:rFonts w:ascii="Times New Roman" w:hAnsi="Times New Roman" w:cs="Times New Roman"/>
          <w:spacing w:val="9"/>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10"/>
        </w:rPr>
        <w:t xml:space="preserve"> </w:t>
      </w:r>
      <w:commentRangeStart w:id="422"/>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2"/>
        </w:rPr>
        <w:t>r</w:t>
      </w:r>
      <w:r>
        <w:rPr>
          <w:rFonts w:ascii="Times New Roman" w:hAnsi="Times New Roman" w:cs="Times New Roman"/>
          <w:spacing w:val="-1"/>
        </w:rPr>
        <w:t>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commentRangeEnd w:id="422"/>
      <w:r w:rsidR="00024146">
        <w:rPr>
          <w:rStyle w:val="CommentReference"/>
        </w:rPr>
        <w:commentReference w:id="422"/>
      </w:r>
      <w:r>
        <w:rPr>
          <w:rFonts w:ascii="Times New Roman" w:hAnsi="Times New Roman" w:cs="Times New Roman"/>
        </w:rPr>
        <w:t>.</w:t>
      </w:r>
      <w:r>
        <w:rPr>
          <w:rFonts w:ascii="Times New Roman" w:hAnsi="Times New Roman" w:cs="Times New Roman"/>
          <w:spacing w:val="12"/>
        </w:rPr>
        <w:t xml:space="preserve"> </w:t>
      </w:r>
      <w:r>
        <w:rPr>
          <w:rFonts w:ascii="Times New Roman" w:hAnsi="Times New Roman" w:cs="Times New Roman"/>
        </w:rPr>
        <w:t>L</w:t>
      </w:r>
      <w:r>
        <w:rPr>
          <w:rFonts w:ascii="Times New Roman" w:hAnsi="Times New Roman" w:cs="Times New Roman"/>
          <w:spacing w:val="-1"/>
        </w:rPr>
        <w:t>a</w:t>
      </w:r>
      <w:r>
        <w:rPr>
          <w:rFonts w:ascii="Times New Roman" w:hAnsi="Times New Roman" w:cs="Times New Roman"/>
          <w:spacing w:val="2"/>
        </w:rPr>
        <w:t>r</w:t>
      </w:r>
      <w:r>
        <w:rPr>
          <w:rFonts w:ascii="Times New Roman" w:hAnsi="Times New Roman" w:cs="Times New Roman"/>
          <w:spacing w:val="-2"/>
        </w:rPr>
        <w:t>g</w:t>
      </w:r>
      <w:r>
        <w:rPr>
          <w:rFonts w:ascii="Times New Roman" w:hAnsi="Times New Roman" w:cs="Times New Roman"/>
        </w:rPr>
        <w:t>e</w:t>
      </w:r>
      <w:r>
        <w:rPr>
          <w:rFonts w:ascii="Times New Roman" w:hAnsi="Times New Roman" w:cs="Times New Roman"/>
          <w:spacing w:val="11"/>
        </w:rPr>
        <w:t xml:space="preserve"> </w:t>
      </w:r>
      <w:r>
        <w:rPr>
          <w:rFonts w:ascii="Times New Roman" w:hAnsi="Times New Roman" w:cs="Times New Roman"/>
          <w:spacing w:val="-1"/>
        </w:rPr>
        <w:t>ar</w:t>
      </w:r>
      <w:r>
        <w:rPr>
          <w:rFonts w:ascii="Times New Roman" w:hAnsi="Times New Roman" w:cs="Times New Roman"/>
          <w:spacing w:val="1"/>
        </w:rPr>
        <w:t>e</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spacing w:val="-1"/>
        </w:rPr>
        <w:t>w</w:t>
      </w:r>
      <w:r>
        <w:rPr>
          <w:rFonts w:ascii="Times New Roman" w:hAnsi="Times New Roman" w:cs="Times New Roman"/>
          <w:spacing w:val="1"/>
        </w:rPr>
        <w:t>e</w:t>
      </w:r>
      <w:r>
        <w:rPr>
          <w:rFonts w:ascii="Times New Roman" w:hAnsi="Times New Roman" w:cs="Times New Roman"/>
          <w:spacing w:val="-1"/>
        </w:rPr>
        <w:t xml:space="preserve">en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5"/>
        </w:rPr>
        <w:t xml:space="preserve"> </w:t>
      </w:r>
      <w:r>
        <w:rPr>
          <w:rFonts w:ascii="Times New Roman" w:hAnsi="Times New Roman" w:cs="Times New Roman"/>
        </w:rPr>
        <w:t>b</w:t>
      </w:r>
      <w:r>
        <w:rPr>
          <w:rFonts w:ascii="Times New Roman" w:hAnsi="Times New Roman" w:cs="Times New Roman"/>
          <w:spacing w:val="-1"/>
        </w:rPr>
        <w:t>e</w:t>
      </w:r>
      <w:r>
        <w:rPr>
          <w:rFonts w:ascii="Times New Roman" w:hAnsi="Times New Roman" w:cs="Times New Roman"/>
          <w:spacing w:val="2"/>
        </w:rPr>
        <w:t>a</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38"/>
        </w:rPr>
        <w:t xml:space="preserve"> </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dg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9"/>
        </w:rPr>
        <w:t xml:space="preserve"> </w:t>
      </w:r>
      <w:r>
        <w:rPr>
          <w:rFonts w:ascii="Times New Roman" w:hAnsi="Times New Roman" w:cs="Times New Roman"/>
          <w:spacing w:val="-1"/>
        </w:rPr>
        <w:t>ar</w:t>
      </w:r>
      <w:r>
        <w:rPr>
          <w:rFonts w:ascii="Times New Roman" w:hAnsi="Times New Roman" w:cs="Times New Roman"/>
        </w:rPr>
        <w:t>e</w:t>
      </w:r>
      <w:r>
        <w:rPr>
          <w:rFonts w:ascii="Times New Roman" w:hAnsi="Times New Roman" w:cs="Times New Roman"/>
          <w:spacing w:val="37"/>
        </w:rPr>
        <w:t xml:space="preserve"> </w:t>
      </w:r>
      <w:r>
        <w:rPr>
          <w:rFonts w:ascii="Times New Roman" w:hAnsi="Times New Roman" w:cs="Times New Roman"/>
          <w:spacing w:val="-1"/>
        </w:rPr>
        <w:t>c</w:t>
      </w:r>
      <w:r>
        <w:rPr>
          <w:rFonts w:ascii="Times New Roman" w:hAnsi="Times New Roman" w:cs="Times New Roman"/>
          <w:spacing w:val="2"/>
        </w:rPr>
        <w:t>o</w:t>
      </w:r>
      <w:r>
        <w:rPr>
          <w:rFonts w:ascii="Times New Roman" w:hAnsi="Times New Roman" w:cs="Times New Roman"/>
        </w:rPr>
        <w:t>v</w:t>
      </w:r>
      <w:r>
        <w:rPr>
          <w:rFonts w:ascii="Times New Roman" w:hAnsi="Times New Roman" w:cs="Times New Roman"/>
          <w:spacing w:val="-1"/>
        </w:rPr>
        <w:t>ere</w:t>
      </w:r>
      <w:r>
        <w:rPr>
          <w:rFonts w:ascii="Times New Roman" w:hAnsi="Times New Roman" w:cs="Times New Roman"/>
        </w:rPr>
        <w:t>d</w:t>
      </w:r>
      <w:r>
        <w:rPr>
          <w:rFonts w:ascii="Times New Roman" w:hAnsi="Times New Roman" w:cs="Times New Roman"/>
          <w:spacing w:val="38"/>
        </w:rPr>
        <w:t xml:space="preserve"> </w:t>
      </w:r>
      <w:r>
        <w:rPr>
          <w:rFonts w:ascii="Times New Roman" w:hAnsi="Times New Roman" w:cs="Times New Roman"/>
          <w:spacing w:val="5"/>
        </w:rPr>
        <w:t>b</w:t>
      </w:r>
      <w:r>
        <w:rPr>
          <w:rFonts w:ascii="Times New Roman" w:hAnsi="Times New Roman" w:cs="Times New Roman"/>
        </w:rPr>
        <w:t>y</w:t>
      </w:r>
      <w:r>
        <w:rPr>
          <w:rFonts w:ascii="Times New Roman" w:hAnsi="Times New Roman" w:cs="Times New Roman"/>
          <w:spacing w:val="31"/>
        </w:rPr>
        <w:t xml:space="preserve"> </w:t>
      </w:r>
      <w:r>
        <w:rPr>
          <w:rFonts w:ascii="Times New Roman" w:hAnsi="Times New Roman" w:cs="Times New Roman"/>
        </w:rPr>
        <w:t>su</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38"/>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8"/>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2"/>
        </w:rPr>
        <w:t>r</w:t>
      </w:r>
      <w:r>
        <w:rPr>
          <w:rFonts w:ascii="Times New Roman" w:hAnsi="Times New Roman" w:cs="Times New Roman"/>
          <w:spacing w:val="-1"/>
        </w:rPr>
        <w:t>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8"/>
        </w:rPr>
        <w:t xml:space="preserve"> </w:t>
      </w:r>
      <w:r>
        <w:rPr>
          <w:rFonts w:ascii="Times New Roman" w:hAnsi="Times New Roman" w:cs="Times New Roman"/>
          <w:spacing w:val="-2"/>
        </w:rPr>
        <w:t>g</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36"/>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36"/>
        </w:rPr>
        <w:t xml:space="preserve"> </w:t>
      </w:r>
      <w:r>
        <w:rPr>
          <w:rFonts w:ascii="Times New Roman" w:hAnsi="Times New Roman" w:cs="Times New Roman"/>
        </w:rPr>
        <w:t>so</w:t>
      </w:r>
      <w:r>
        <w:rPr>
          <w:rFonts w:ascii="Times New Roman" w:hAnsi="Times New Roman" w:cs="Times New Roman"/>
          <w:spacing w:val="1"/>
        </w:rPr>
        <w:t>m</w:t>
      </w:r>
      <w:r>
        <w:rPr>
          <w:rFonts w:ascii="Times New Roman" w:hAnsi="Times New Roman" w:cs="Times New Roman"/>
        </w:rPr>
        <w:t xml:space="preserve">e </w:t>
      </w:r>
      <w:r>
        <w:rPr>
          <w:rFonts w:ascii="Times New Roman" w:hAnsi="Times New Roman" w:cs="Times New Roman"/>
          <w:spacing w:val="-23"/>
        </w:rPr>
        <w:t xml:space="preserve"> </w:t>
      </w:r>
      <w:r>
        <w:rPr>
          <w:rFonts w:ascii="Times New Roman" w:hAnsi="Times New Roman" w:cs="Times New Roman"/>
          <w:spacing w:val="-1"/>
        </w:rPr>
        <w:t>a</w:t>
      </w:r>
      <w:r>
        <w:rPr>
          <w:rFonts w:ascii="Times New Roman" w:hAnsi="Times New Roman" w:cs="Times New Roman"/>
          <w:spacing w:val="2"/>
        </w:rPr>
        <w:t>r</w:t>
      </w:r>
      <w:r>
        <w:rPr>
          <w:rFonts w:ascii="Times New Roman" w:hAnsi="Times New Roman" w:cs="Times New Roman"/>
          <w:spacing w:val="-1"/>
        </w:rPr>
        <w:t>ea</w:t>
      </w:r>
      <w:r>
        <w:rPr>
          <w:rFonts w:ascii="Times New Roman" w:hAnsi="Times New Roman" w:cs="Times New Roman"/>
        </w:rPr>
        <w:t>s</w:t>
      </w:r>
      <w:r>
        <w:rPr>
          <w:rFonts w:ascii="Times New Roman" w:hAnsi="Times New Roman" w:cs="Times New Roman"/>
          <w:spacing w:val="36"/>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
        </w:rPr>
        <w:t>w</w:t>
      </w:r>
      <w:r>
        <w:rPr>
          <w:rFonts w:ascii="Times New Roman" w:hAnsi="Times New Roman" w:cs="Times New Roman"/>
          <w:spacing w:val="-1"/>
        </w:rPr>
        <w:t>ar</w:t>
      </w:r>
      <w:r>
        <w:rPr>
          <w:rFonts w:ascii="Times New Roman" w:hAnsi="Times New Roman" w:cs="Times New Roman"/>
        </w:rPr>
        <w:t>ds</w:t>
      </w:r>
      <w:r>
        <w:rPr>
          <w:rFonts w:ascii="Times New Roman" w:hAnsi="Times New Roman" w:cs="Times New Roman"/>
          <w:spacing w:val="36"/>
        </w:rPr>
        <w:t xml:space="preserve"> </w:t>
      </w:r>
      <w:r>
        <w:rPr>
          <w:rFonts w:ascii="Times New Roman" w:hAnsi="Times New Roman" w:cs="Times New Roman"/>
        </w:rPr>
        <w:t>so</w:t>
      </w:r>
      <w:r>
        <w:rPr>
          <w:rFonts w:ascii="Times New Roman" w:hAnsi="Times New Roman" w:cs="Times New Roman"/>
          <w:spacing w:val="-1"/>
        </w:rPr>
        <w:t>r</w:t>
      </w:r>
      <w:r>
        <w:rPr>
          <w:rFonts w:ascii="Times New Roman" w:hAnsi="Times New Roman" w:cs="Times New Roman"/>
          <w:spacing w:val="3"/>
        </w:rPr>
        <w:t>t</w:t>
      </w:r>
      <w:r>
        <w:rPr>
          <w:rFonts w:ascii="Times New Roman" w:hAnsi="Times New Roman" w:cs="Times New Roman"/>
          <w:spacing w:val="-1"/>
        </w:rPr>
        <w:t xml:space="preserve">ed </w:t>
      </w:r>
      <w:r>
        <w:rPr>
          <w:rFonts w:ascii="Times New Roman" w:hAnsi="Times New Roman" w:cs="Times New Roman"/>
        </w:rPr>
        <w:t>po</w:t>
      </w:r>
      <w:r>
        <w:rPr>
          <w:rFonts w:ascii="Times New Roman" w:hAnsi="Times New Roman" w:cs="Times New Roman"/>
          <w:spacing w:val="3"/>
        </w:rPr>
        <w:t>l</w:t>
      </w:r>
      <w:r>
        <w:rPr>
          <w:rFonts w:ascii="Times New Roman" w:hAnsi="Times New Roman" w:cs="Times New Roman"/>
          <w:spacing w:val="-5"/>
        </w:rPr>
        <w:t>y</w:t>
      </w:r>
      <w:r>
        <w:rPr>
          <w:rFonts w:ascii="Times New Roman" w:hAnsi="Times New Roman" w:cs="Times New Roman"/>
        </w:rPr>
        <w:t>gons</w:t>
      </w:r>
      <w:r>
        <w:rPr>
          <w:rFonts w:ascii="Times New Roman" w:hAnsi="Times New Roman" w:cs="Times New Roman"/>
          <w:spacing w:val="46"/>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46"/>
        </w:rPr>
        <w:t xml:space="preserve"> </w:t>
      </w:r>
      <w:r>
        <w:rPr>
          <w:rFonts w:ascii="Times New Roman" w:hAnsi="Times New Roman" w:cs="Times New Roman"/>
          <w:spacing w:val="1"/>
        </w:rPr>
        <w:t>m</w:t>
      </w:r>
      <w:r>
        <w:rPr>
          <w:rFonts w:ascii="Times New Roman" w:hAnsi="Times New Roman" w:cs="Times New Roman"/>
        </w:rPr>
        <w:t>o</w:t>
      </w:r>
      <w:r>
        <w:rPr>
          <w:rFonts w:ascii="Times New Roman" w:hAnsi="Times New Roman" w:cs="Times New Roman"/>
          <w:spacing w:val="2"/>
        </w:rPr>
        <w:t>r</w:t>
      </w:r>
      <w:r>
        <w:rPr>
          <w:rFonts w:ascii="Times New Roman" w:hAnsi="Times New Roman" w:cs="Times New Roman"/>
        </w:rPr>
        <w:t>e</w:t>
      </w:r>
      <w:r>
        <w:rPr>
          <w:rFonts w:ascii="Times New Roman" w:hAnsi="Times New Roman" w:cs="Times New Roman"/>
          <w:spacing w:val="45"/>
        </w:rPr>
        <w:t xml:space="preserve"> </w:t>
      </w:r>
      <w:r>
        <w:rPr>
          <w:rFonts w:ascii="Times New Roman" w:hAnsi="Times New Roman" w:cs="Times New Roman"/>
          <w:spacing w:val="1"/>
        </w:rPr>
        <w:t>i</w:t>
      </w:r>
      <w:r>
        <w:rPr>
          <w:rFonts w:ascii="Times New Roman" w:hAnsi="Times New Roman" w:cs="Times New Roman"/>
          <w:spacing w:val="-1"/>
        </w:rPr>
        <w:t>rr</w:t>
      </w:r>
      <w:r>
        <w:rPr>
          <w:rFonts w:ascii="Times New Roman" w:hAnsi="Times New Roman" w:cs="Times New Roman"/>
          <w:spacing w:val="1"/>
        </w:rPr>
        <w:t>e</w:t>
      </w:r>
      <w:r>
        <w:rPr>
          <w:rFonts w:ascii="Times New Roman" w:hAnsi="Times New Roman" w:cs="Times New Roman"/>
          <w:spacing w:val="-2"/>
        </w:rPr>
        <w:t>g</w:t>
      </w:r>
      <w:r>
        <w:rPr>
          <w:rFonts w:ascii="Times New Roman" w:hAnsi="Times New Roman" w:cs="Times New Roman"/>
        </w:rPr>
        <w:t>u</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rPr>
        <w:t>r</w:t>
      </w:r>
      <w:r>
        <w:rPr>
          <w:rFonts w:ascii="Times New Roman" w:hAnsi="Times New Roman" w:cs="Times New Roman"/>
          <w:spacing w:val="45"/>
        </w:rPr>
        <w:t xml:space="preserve"> </w:t>
      </w:r>
      <w:r>
        <w:rPr>
          <w:rFonts w:ascii="Times New Roman" w:hAnsi="Times New Roman" w:cs="Times New Roman"/>
        </w:rPr>
        <w:t>s</w:t>
      </w:r>
      <w:r>
        <w:rPr>
          <w:rFonts w:ascii="Times New Roman" w:hAnsi="Times New Roman" w:cs="Times New Roman"/>
          <w:spacing w:val="2"/>
        </w:rPr>
        <w:t>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46"/>
        </w:rPr>
        <w:t xml:space="preserve"> </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48"/>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46"/>
        </w:rPr>
        <w:t xml:space="preserve"> </w:t>
      </w:r>
      <w:r>
        <w:rPr>
          <w:rFonts w:ascii="Times New Roman" w:hAnsi="Times New Roman" w:cs="Times New Roman"/>
          <w:spacing w:val="2"/>
        </w:rPr>
        <w:t>w</w:t>
      </w:r>
      <w:r>
        <w:rPr>
          <w:rFonts w:ascii="Times New Roman" w:hAnsi="Times New Roman" w:cs="Times New Roman"/>
          <w:spacing w:val="-1"/>
        </w:rPr>
        <w:t>e</w:t>
      </w:r>
      <w:r>
        <w:rPr>
          <w:rFonts w:ascii="Times New Roman" w:hAnsi="Times New Roman" w:cs="Times New Roman"/>
          <w:spacing w:val="1"/>
        </w:rPr>
        <w:t>l</w:t>
      </w:r>
      <w:r>
        <w:rPr>
          <w:rFonts w:ascii="Times New Roman" w:hAnsi="Times New Roman" w:cs="Times New Roman"/>
        </w:rPr>
        <w:t>l</w:t>
      </w:r>
      <w:r>
        <w:rPr>
          <w:rFonts w:ascii="Times New Roman" w:hAnsi="Times New Roman" w:cs="Times New Roman"/>
          <w:spacing w:val="46"/>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46"/>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46"/>
        </w:rPr>
        <w:t xml:space="preserve"> </w:t>
      </w:r>
      <w:r>
        <w:rPr>
          <w:rFonts w:ascii="Times New Roman" w:hAnsi="Times New Roman" w:cs="Times New Roman"/>
        </w:rPr>
        <w:t>on</w:t>
      </w:r>
      <w:r>
        <w:rPr>
          <w:rFonts w:ascii="Times New Roman" w:hAnsi="Times New Roman" w:cs="Times New Roman"/>
          <w:spacing w:val="46"/>
        </w:rPr>
        <w:t xml:space="preserve"> </w:t>
      </w:r>
      <w:r>
        <w:rPr>
          <w:rFonts w:ascii="Times New Roman" w:hAnsi="Times New Roman" w:cs="Times New Roman"/>
        </w:rPr>
        <w:t>s</w:t>
      </w:r>
      <w:r>
        <w:rPr>
          <w:rFonts w:ascii="Times New Roman" w:hAnsi="Times New Roman" w:cs="Times New Roman"/>
          <w:spacing w:val="1"/>
        </w:rPr>
        <w:t>l</w:t>
      </w:r>
      <w:r>
        <w:rPr>
          <w:rFonts w:ascii="Times New Roman" w:hAnsi="Times New Roman" w:cs="Times New Roman"/>
        </w:rPr>
        <w:t>op</w:t>
      </w:r>
      <w:r>
        <w:rPr>
          <w:rFonts w:ascii="Times New Roman" w:hAnsi="Times New Roman" w:cs="Times New Roman"/>
          <w:spacing w:val="-1"/>
        </w:rPr>
        <w:t>e</w:t>
      </w:r>
      <w:r>
        <w:rPr>
          <w:rFonts w:ascii="Times New Roman" w:hAnsi="Times New Roman" w:cs="Times New Roman"/>
        </w:rPr>
        <w:t xml:space="preserve">s </w:t>
      </w:r>
      <w:r>
        <w:rPr>
          <w:rFonts w:ascii="Times New Roman" w:hAnsi="Times New Roman" w:cs="Times New Roman"/>
          <w:spacing w:val="-14"/>
        </w:rPr>
        <w:t xml:space="preserve"> </w:t>
      </w:r>
      <w:r>
        <w:rPr>
          <w:rFonts w:ascii="Times New Roman" w:hAnsi="Times New Roman" w:cs="Times New Roman"/>
          <w:spacing w:val="-1"/>
        </w:rPr>
        <w:t>(</w:t>
      </w:r>
      <w:r>
        <w:rPr>
          <w:rFonts w:ascii="Times New Roman" w:hAnsi="Times New Roman" w:cs="Times New Roman"/>
        </w:rPr>
        <w:t>To</w:t>
      </w:r>
      <w:r>
        <w:rPr>
          <w:rFonts w:ascii="Times New Roman" w:hAnsi="Times New Roman" w:cs="Times New Roman"/>
          <w:spacing w:val="1"/>
        </w:rPr>
        <w:t>l</w:t>
      </w:r>
      <w:r>
        <w:rPr>
          <w:rFonts w:ascii="Times New Roman" w:hAnsi="Times New Roman" w:cs="Times New Roman"/>
        </w:rPr>
        <w:t>g</w:t>
      </w:r>
      <w:r>
        <w:rPr>
          <w:rFonts w:ascii="Times New Roman" w:hAnsi="Times New Roman" w:cs="Times New Roman"/>
          <w:spacing w:val="-1"/>
        </w:rPr>
        <w:t>e</w:t>
      </w:r>
      <w:r>
        <w:rPr>
          <w:rFonts w:ascii="Times New Roman" w:hAnsi="Times New Roman" w:cs="Times New Roman"/>
        </w:rPr>
        <w:t>nsb</w:t>
      </w:r>
      <w:r>
        <w:rPr>
          <w:rFonts w:ascii="Times New Roman" w:hAnsi="Times New Roman" w:cs="Times New Roman"/>
          <w:spacing w:val="-1"/>
        </w:rPr>
        <w:t>a</w:t>
      </w:r>
      <w:r>
        <w:rPr>
          <w:rFonts w:ascii="Times New Roman" w:hAnsi="Times New Roman" w:cs="Times New Roman"/>
        </w:rPr>
        <w:t>kk</w:t>
      </w:r>
      <w:r>
        <w:rPr>
          <w:rFonts w:ascii="Times New Roman" w:hAnsi="Times New Roman" w:cs="Times New Roman"/>
          <w:spacing w:val="46"/>
        </w:rPr>
        <w:t xml:space="preserve"> </w:t>
      </w:r>
      <w:r>
        <w:rPr>
          <w:rFonts w:ascii="Times New Roman" w:hAnsi="Times New Roman" w:cs="Times New Roman"/>
          <w:spacing w:val="-1"/>
        </w:rPr>
        <w:t>a</w:t>
      </w:r>
      <w:r>
        <w:rPr>
          <w:rFonts w:ascii="Times New Roman" w:hAnsi="Times New Roman" w:cs="Times New Roman"/>
        </w:rPr>
        <w:t xml:space="preserve">nd </w:t>
      </w:r>
      <w:r>
        <w:rPr>
          <w:rFonts w:ascii="Times New Roman" w:hAnsi="Times New Roman" w:cs="Times New Roman"/>
          <w:spacing w:val="1"/>
        </w:rPr>
        <w:t>S</w:t>
      </w:r>
      <w:r>
        <w:rPr>
          <w:rFonts w:ascii="Times New Roman" w:hAnsi="Times New Roman" w:cs="Times New Roman"/>
        </w:rPr>
        <w:t>o</w:t>
      </w:r>
      <w:r>
        <w:rPr>
          <w:rFonts w:ascii="Times New Roman" w:hAnsi="Times New Roman" w:cs="Times New Roman"/>
          <w:spacing w:val="1"/>
        </w:rPr>
        <w:t>lli</w:t>
      </w:r>
      <w:r>
        <w:rPr>
          <w:rFonts w:ascii="Times New Roman" w:hAnsi="Times New Roman" w:cs="Times New Roman"/>
        </w:rPr>
        <w:t>d,</w:t>
      </w:r>
      <w:r>
        <w:rPr>
          <w:rFonts w:ascii="Times New Roman" w:hAnsi="Times New Roman" w:cs="Times New Roman"/>
          <w:spacing w:val="10"/>
        </w:rPr>
        <w:t xml:space="preserve"> </w:t>
      </w:r>
      <w:r>
        <w:rPr>
          <w:rFonts w:ascii="Times New Roman" w:hAnsi="Times New Roman" w:cs="Times New Roman"/>
        </w:rPr>
        <w:t>1987</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7"/>
        </w:rPr>
        <w:t xml:space="preserve"> </w:t>
      </w:r>
      <w:r>
        <w:rPr>
          <w:rFonts w:ascii="Times New Roman" w:hAnsi="Times New Roman" w:cs="Times New Roman"/>
        </w:rPr>
        <w:t>The</w:t>
      </w:r>
      <w:r>
        <w:rPr>
          <w:rFonts w:ascii="Times New Roman" w:hAnsi="Times New Roman" w:cs="Times New Roman"/>
          <w:spacing w:val="9"/>
        </w:rPr>
        <w:t xml:space="preserve"> </w:t>
      </w:r>
      <w:r>
        <w:rPr>
          <w:rFonts w:ascii="Times New Roman" w:hAnsi="Times New Roman" w:cs="Times New Roman"/>
          <w:spacing w:val="-1"/>
        </w:rPr>
        <w:t>f</w:t>
      </w:r>
      <w:r>
        <w:rPr>
          <w:rFonts w:ascii="Times New Roman" w:hAnsi="Times New Roman" w:cs="Times New Roman"/>
          <w:spacing w:val="1"/>
        </w:rPr>
        <w:t>i</w:t>
      </w:r>
      <w:r>
        <w:rPr>
          <w:rFonts w:ascii="Times New Roman" w:hAnsi="Times New Roman" w:cs="Times New Roman"/>
        </w:rPr>
        <w:t>ne</w:t>
      </w:r>
      <w:r>
        <w:rPr>
          <w:rFonts w:ascii="Times New Roman" w:hAnsi="Times New Roman" w:cs="Times New Roman"/>
          <w:spacing w:val="9"/>
        </w:rPr>
        <w:t xml:space="preserve"> </w:t>
      </w:r>
      <w:r>
        <w:rPr>
          <w:rFonts w:ascii="Times New Roman" w:hAnsi="Times New Roman" w:cs="Times New Roman"/>
          <w:spacing w:val="-2"/>
        </w:rPr>
        <w:t>i</w:t>
      </w:r>
      <w:r>
        <w:rPr>
          <w:rFonts w:ascii="Times New Roman" w:hAnsi="Times New Roman" w:cs="Times New Roman"/>
        </w:rPr>
        <w:t>nn</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9"/>
        </w:rPr>
        <w:t xml:space="preserve"> </w:t>
      </w:r>
      <w:r>
        <w:rPr>
          <w:rFonts w:ascii="Times New Roman" w:hAnsi="Times New Roman" w:cs="Times New Roman"/>
        </w:rPr>
        <w:t>do</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ns</w:t>
      </w:r>
      <w:r>
        <w:rPr>
          <w:rFonts w:ascii="Times New Roman" w:hAnsi="Times New Roman" w:cs="Times New Roman"/>
          <w:spacing w:val="10"/>
        </w:rPr>
        <w:t xml:space="preserve"> </w:t>
      </w:r>
      <w:r>
        <w:rPr>
          <w:rFonts w:ascii="Times New Roman" w:hAnsi="Times New Roman" w:cs="Times New Roman"/>
        </w:rPr>
        <w:t>of</w:t>
      </w:r>
      <w:r>
        <w:rPr>
          <w:rFonts w:ascii="Times New Roman" w:hAnsi="Times New Roman" w:cs="Times New Roman"/>
          <w:spacing w:val="9"/>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9"/>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0"/>
        </w:rPr>
        <w:t xml:space="preserve"> </w:t>
      </w:r>
      <w:r>
        <w:rPr>
          <w:rFonts w:ascii="Times New Roman" w:hAnsi="Times New Roman" w:cs="Times New Roman"/>
        </w:rPr>
        <w:t>o</w:t>
      </w:r>
      <w:r>
        <w:rPr>
          <w:rFonts w:ascii="Times New Roman" w:hAnsi="Times New Roman" w:cs="Times New Roman"/>
          <w:spacing w:val="-1"/>
        </w:rPr>
        <w:t>f</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0"/>
        </w:rPr>
        <w:t xml:space="preserve"> </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ve</w:t>
      </w:r>
      <w:r>
        <w:rPr>
          <w:rFonts w:ascii="Times New Roman" w:hAnsi="Times New Roman" w:cs="Times New Roman"/>
          <w:spacing w:val="9"/>
        </w:rPr>
        <w:t xml:space="preserve"> </w:t>
      </w:r>
      <w:r>
        <w:rPr>
          <w:rFonts w:ascii="Times New Roman" w:hAnsi="Times New Roman" w:cs="Times New Roman"/>
        </w:rPr>
        <w:t>a</w:t>
      </w:r>
      <w:r>
        <w:rPr>
          <w:rFonts w:ascii="Times New Roman" w:hAnsi="Times New Roman" w:cs="Times New Roman"/>
          <w:spacing w:val="9"/>
        </w:rPr>
        <w:t xml:space="preserve"> </w:t>
      </w:r>
      <w:r>
        <w:rPr>
          <w:rFonts w:ascii="Times New Roman" w:hAnsi="Times New Roman" w:cs="Times New Roman"/>
        </w:rPr>
        <w:t>v</w:t>
      </w:r>
      <w:r>
        <w:rPr>
          <w:rFonts w:ascii="Times New Roman" w:hAnsi="Times New Roman" w:cs="Times New Roman"/>
          <w:spacing w:val="-1"/>
        </w:rPr>
        <w:t>ar</w:t>
      </w:r>
      <w:r>
        <w:rPr>
          <w:rFonts w:ascii="Times New Roman" w:hAnsi="Times New Roman" w:cs="Times New Roman"/>
          <w:spacing w:val="1"/>
        </w:rPr>
        <w:t>i</w:t>
      </w:r>
      <w:r>
        <w:rPr>
          <w:rFonts w:ascii="Times New Roman" w:hAnsi="Times New Roman" w:cs="Times New Roman"/>
          <w:spacing w:val="-1"/>
        </w:rPr>
        <w:t>a</w:t>
      </w:r>
      <w:r>
        <w:rPr>
          <w:rFonts w:ascii="Times New Roman" w:hAnsi="Times New Roman" w:cs="Times New Roman"/>
        </w:rPr>
        <w:t>b</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11"/>
        </w:rPr>
        <w:t xml:space="preserve"> </w:t>
      </w:r>
      <w:r>
        <w:rPr>
          <w:rFonts w:ascii="Times New Roman" w:hAnsi="Times New Roman" w:cs="Times New Roman"/>
          <w:spacing w:val="-1"/>
        </w:rPr>
        <w:t>c</w:t>
      </w:r>
      <w:r>
        <w:rPr>
          <w:rFonts w:ascii="Times New Roman" w:hAnsi="Times New Roman" w:cs="Times New Roman"/>
        </w:rPr>
        <w:t>ov</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9"/>
        </w:rPr>
        <w:t xml:space="preserve"> </w:t>
      </w:r>
      <w:r>
        <w:rPr>
          <w:rFonts w:ascii="Times New Roman" w:hAnsi="Times New Roman" w:cs="Times New Roman"/>
        </w:rPr>
        <w:t>of</w:t>
      </w:r>
      <w:r>
        <w:rPr>
          <w:rFonts w:ascii="Times New Roman" w:hAnsi="Times New Roman" w:cs="Times New Roman"/>
          <w:spacing w:val="9"/>
        </w:rPr>
        <w:t xml:space="preserve"> </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 m</w:t>
      </w:r>
      <w:r>
        <w:rPr>
          <w:rFonts w:ascii="Times New Roman" w:hAnsi="Times New Roman" w:cs="Times New Roman"/>
          <w:spacing w:val="-1"/>
        </w:rPr>
        <w:t>a</w:t>
      </w:r>
      <w:r>
        <w:rPr>
          <w:rFonts w:ascii="Times New Roman" w:hAnsi="Times New Roman" w:cs="Times New Roman"/>
        </w:rPr>
        <w:t>in</w:t>
      </w:r>
      <w:r>
        <w:rPr>
          <w:rFonts w:ascii="Times New Roman" w:hAnsi="Times New Roman" w:cs="Times New Roman"/>
          <w:spacing w:val="3"/>
        </w:rPr>
        <w:t>l</w:t>
      </w:r>
      <w:r>
        <w:rPr>
          <w:rFonts w:ascii="Times New Roman" w:hAnsi="Times New Roman" w:cs="Times New Roman"/>
        </w:rPr>
        <w:t>y</w:t>
      </w:r>
      <w:r>
        <w:rPr>
          <w:rFonts w:ascii="Times New Roman" w:hAnsi="Times New Roman" w:cs="Times New Roman"/>
          <w:spacing w:val="31"/>
        </w:rPr>
        <w:t xml:space="preserve"> </w:t>
      </w:r>
      <w:r>
        <w:rPr>
          <w:rFonts w:ascii="Times New Roman" w:hAnsi="Times New Roman" w:cs="Times New Roman"/>
        </w:rPr>
        <w:t>domin</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38"/>
        </w:rPr>
        <w:t xml:space="preserve"> </w:t>
      </w:r>
      <w:r>
        <w:rPr>
          <w:rFonts w:ascii="Times New Roman" w:hAnsi="Times New Roman" w:cs="Times New Roman"/>
          <w:spacing w:val="5"/>
        </w:rPr>
        <w:t>b</w:t>
      </w:r>
      <w:r>
        <w:rPr>
          <w:rFonts w:ascii="Times New Roman" w:hAnsi="Times New Roman" w:cs="Times New Roman"/>
        </w:rPr>
        <w:t>y</w:t>
      </w:r>
      <w:r>
        <w:rPr>
          <w:rFonts w:ascii="Times New Roman" w:hAnsi="Times New Roman" w:cs="Times New Roman"/>
          <w:spacing w:val="31"/>
        </w:rPr>
        <w:t xml:space="preserve"> </w:t>
      </w:r>
      <w:r>
        <w:rPr>
          <w:rFonts w:ascii="Times New Roman" w:hAnsi="Times New Roman" w:cs="Times New Roman"/>
          <w:spacing w:val="1"/>
        </w:rPr>
        <w:t>c</w:t>
      </w:r>
      <w:r>
        <w:rPr>
          <w:rFonts w:ascii="Times New Roman" w:hAnsi="Times New Roman" w:cs="Times New Roman"/>
          <w:spacing w:val="2"/>
        </w:rPr>
        <w:t>r</w:t>
      </w:r>
      <w:r>
        <w:rPr>
          <w:rFonts w:ascii="Times New Roman" w:hAnsi="Times New Roman" w:cs="Times New Roman"/>
          <w:spacing w:val="-5"/>
        </w:rPr>
        <w:t>y</w:t>
      </w:r>
      <w:r>
        <w:rPr>
          <w:rFonts w:ascii="Times New Roman" w:hAnsi="Times New Roman" w:cs="Times New Roman"/>
          <w:spacing w:val="2"/>
        </w:rPr>
        <w:t>p</w:t>
      </w:r>
      <w:r>
        <w:rPr>
          <w:rFonts w:ascii="Times New Roman" w:hAnsi="Times New Roman" w:cs="Times New Roman"/>
        </w:rPr>
        <w:t>t</w:t>
      </w:r>
      <w:r>
        <w:rPr>
          <w:rFonts w:ascii="Times New Roman" w:hAnsi="Times New Roman" w:cs="Times New Roman"/>
          <w:spacing w:val="2"/>
        </w:rPr>
        <w:t>o</w:t>
      </w:r>
      <w:r>
        <w:rPr>
          <w:rFonts w:ascii="Times New Roman" w:hAnsi="Times New Roman" w:cs="Times New Roman"/>
          <w:spacing w:val="-2"/>
        </w:rPr>
        <w:t>g</w:t>
      </w:r>
      <w:r>
        <w:rPr>
          <w:rFonts w:ascii="Times New Roman" w:hAnsi="Times New Roman" w:cs="Times New Roman"/>
          <w:spacing w:val="-1"/>
        </w:rPr>
        <w:t>a</w:t>
      </w:r>
      <w:r>
        <w:rPr>
          <w:rFonts w:ascii="Times New Roman" w:hAnsi="Times New Roman" w:cs="Times New Roman"/>
          <w:spacing w:val="1"/>
        </w:rPr>
        <w:t>mi</w:t>
      </w:r>
      <w:r>
        <w:rPr>
          <w:rFonts w:ascii="Times New Roman" w:hAnsi="Times New Roman" w:cs="Times New Roman"/>
        </w:rPr>
        <w:t>c</w:t>
      </w:r>
      <w:r>
        <w:rPr>
          <w:rFonts w:ascii="Times New Roman" w:hAnsi="Times New Roman" w:cs="Times New Roman"/>
          <w:spacing w:val="37"/>
        </w:rPr>
        <w:t xml:space="preserve"> </w:t>
      </w:r>
      <w:r>
        <w:rPr>
          <w:rFonts w:ascii="Times New Roman" w:hAnsi="Times New Roman" w:cs="Times New Roman"/>
          <w:spacing w:val="-1"/>
        </w:rPr>
        <w:t>cr</w:t>
      </w:r>
      <w:r>
        <w:rPr>
          <w:rFonts w:ascii="Times New Roman" w:hAnsi="Times New Roman" w:cs="Times New Roman"/>
        </w:rPr>
        <w:t>us</w:t>
      </w:r>
      <w:r>
        <w:rPr>
          <w:rFonts w:ascii="Times New Roman" w:hAnsi="Times New Roman" w:cs="Times New Roman"/>
          <w:spacing w:val="1"/>
        </w:rPr>
        <w:t>t</w:t>
      </w:r>
      <w:r>
        <w:rPr>
          <w:rFonts w:ascii="Times New Roman" w:hAnsi="Times New Roman" w:cs="Times New Roman"/>
        </w:rPr>
        <w:t>,</w:t>
      </w:r>
      <w:r>
        <w:rPr>
          <w:rFonts w:ascii="Times New Roman" w:hAnsi="Times New Roman" w:cs="Times New Roman"/>
          <w:spacing w:val="36"/>
        </w:rPr>
        <w:t xml:space="preserve"> </w:t>
      </w:r>
      <w:r>
        <w:rPr>
          <w:rFonts w:ascii="Times New Roman" w:hAnsi="Times New Roman" w:cs="Times New Roman"/>
        </w:rPr>
        <w:t>t</w:t>
      </w:r>
      <w:r>
        <w:rPr>
          <w:rFonts w:ascii="Times New Roman" w:hAnsi="Times New Roman" w:cs="Times New Roman"/>
          <w:spacing w:val="2"/>
        </w:rPr>
        <w:t>h</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39"/>
        </w:rPr>
        <w:t xml:space="preserve"> </w:t>
      </w:r>
      <w:r>
        <w:rPr>
          <w:rFonts w:ascii="Times New Roman" w:hAnsi="Times New Roman" w:cs="Times New Roman"/>
          <w:spacing w:val="-2"/>
        </w:rPr>
        <w:t>g</w:t>
      </w:r>
      <w:r>
        <w:rPr>
          <w:rFonts w:ascii="Times New Roman" w:hAnsi="Times New Roman" w:cs="Times New Roman"/>
        </w:rPr>
        <w:t>iv</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6"/>
        </w:rPr>
        <w:t xml:space="preserve"> </w:t>
      </w:r>
      <w:r>
        <w:rPr>
          <w:rFonts w:ascii="Times New Roman" w:hAnsi="Times New Roman" w:cs="Times New Roman"/>
        </w:rPr>
        <w:t>the</w:t>
      </w:r>
      <w:r>
        <w:rPr>
          <w:rFonts w:ascii="Times New Roman" w:hAnsi="Times New Roman" w:cs="Times New Roman"/>
          <w:spacing w:val="35"/>
        </w:rPr>
        <w:t xml:space="preserve"> </w:t>
      </w:r>
      <w:r>
        <w:rPr>
          <w:rFonts w:ascii="Times New Roman" w:hAnsi="Times New Roman" w:cs="Times New Roman"/>
        </w:rPr>
        <w:t>inn</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38"/>
        </w:rPr>
        <w:t xml:space="preserve"> </w:t>
      </w:r>
      <w:r>
        <w:rPr>
          <w:rFonts w:ascii="Times New Roman" w:hAnsi="Times New Roman" w:cs="Times New Roman"/>
          <w:spacing w:val="-1"/>
        </w:rPr>
        <w:t>c</w:t>
      </w:r>
      <w:r>
        <w:rPr>
          <w:rFonts w:ascii="Times New Roman" w:hAnsi="Times New Roman" w:cs="Times New Roman"/>
        </w:rPr>
        <w:t>i</w:t>
      </w:r>
      <w:r>
        <w:rPr>
          <w:rFonts w:ascii="Times New Roman" w:hAnsi="Times New Roman" w:cs="Times New Roman"/>
          <w:spacing w:val="-1"/>
        </w:rPr>
        <w:t>rc</w:t>
      </w:r>
      <w:r>
        <w:rPr>
          <w:rFonts w:ascii="Times New Roman" w:hAnsi="Times New Roman" w:cs="Times New Roman"/>
        </w:rPr>
        <w:t>le</w:t>
      </w:r>
      <w:r>
        <w:rPr>
          <w:rFonts w:ascii="Times New Roman" w:hAnsi="Times New Roman" w:cs="Times New Roman"/>
          <w:spacing w:val="38"/>
        </w:rPr>
        <w:t xml:space="preserve"> </w:t>
      </w:r>
      <w:r>
        <w:rPr>
          <w:rFonts w:ascii="Times New Roman" w:hAnsi="Times New Roman" w:cs="Times New Roman"/>
        </w:rPr>
        <w:t>a</w:t>
      </w:r>
      <w:r>
        <w:rPr>
          <w:rFonts w:ascii="Times New Roman" w:hAnsi="Times New Roman" w:cs="Times New Roman"/>
          <w:spacing w:val="35"/>
        </w:rPr>
        <w:t xml:space="preserve"> </w:t>
      </w:r>
      <w:r>
        <w:rPr>
          <w:rFonts w:ascii="Times New Roman" w:hAnsi="Times New Roman" w:cs="Times New Roman"/>
          <w:spacing w:val="2"/>
        </w:rPr>
        <w:t>d</w:t>
      </w:r>
      <w:r>
        <w:rPr>
          <w:rFonts w:ascii="Times New Roman" w:hAnsi="Times New Roman" w:cs="Times New Roman"/>
          <w:spacing w:val="-1"/>
        </w:rPr>
        <w:t>ar</w:t>
      </w:r>
      <w:r>
        <w:rPr>
          <w:rFonts w:ascii="Times New Roman" w:hAnsi="Times New Roman" w:cs="Times New Roman"/>
        </w:rPr>
        <w:t>k</w:t>
      </w:r>
      <w:r>
        <w:rPr>
          <w:rFonts w:ascii="Times New Roman" w:hAnsi="Times New Roman" w:cs="Times New Roman"/>
          <w:spacing w:val="36"/>
        </w:rPr>
        <w:t xml:space="preserve"> </w:t>
      </w:r>
      <w:r>
        <w:rPr>
          <w:rFonts w:ascii="Times New Roman" w:hAnsi="Times New Roman" w:cs="Times New Roman"/>
          <w:spacing w:val="-1"/>
        </w:rPr>
        <w:t>a</w:t>
      </w:r>
      <w:r>
        <w:rPr>
          <w:rFonts w:ascii="Times New Roman" w:hAnsi="Times New Roman" w:cs="Times New Roman"/>
        </w:rPr>
        <w:t>p</w:t>
      </w:r>
      <w:r>
        <w:rPr>
          <w:rFonts w:ascii="Times New Roman" w:hAnsi="Times New Roman" w:cs="Times New Roman"/>
          <w:spacing w:val="2"/>
        </w:rPr>
        <w:t>p</w:t>
      </w:r>
      <w:r>
        <w:rPr>
          <w:rFonts w:ascii="Times New Roman" w:hAnsi="Times New Roman" w:cs="Times New Roman"/>
          <w:spacing w:val="-1"/>
        </w:rPr>
        <w:t>e</w:t>
      </w:r>
      <w:r>
        <w:rPr>
          <w:rFonts w:ascii="Times New Roman" w:hAnsi="Times New Roman" w:cs="Times New Roman"/>
          <w:spacing w:val="2"/>
        </w:rPr>
        <w:t>a</w:t>
      </w:r>
      <w:r>
        <w:rPr>
          <w:rFonts w:ascii="Times New Roman" w:hAnsi="Times New Roman" w:cs="Times New Roman"/>
          <w:spacing w:val="-1"/>
        </w:rPr>
        <w:t>ra</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spacing w:val="-1"/>
        </w:rPr>
        <w:t>e</w:t>
      </w:r>
      <w:r>
        <w:rPr>
          <w:rFonts w:ascii="Times New Roman" w:hAnsi="Times New Roman" w:cs="Times New Roman"/>
        </w:rPr>
        <w:t>,</w:t>
      </w:r>
      <w:r>
        <w:rPr>
          <w:rFonts w:ascii="Times New Roman" w:hAnsi="Times New Roman" w:cs="Times New Roman"/>
          <w:spacing w:val="36"/>
        </w:rPr>
        <w:t xml:space="preserve"> </w:t>
      </w:r>
      <w:r>
        <w:rPr>
          <w:rFonts w:ascii="Times New Roman" w:hAnsi="Times New Roman" w:cs="Times New Roman"/>
        </w:rPr>
        <w:t>but som</w:t>
      </w:r>
      <w:r>
        <w:rPr>
          <w:rFonts w:ascii="Times New Roman" w:hAnsi="Times New Roman" w:cs="Times New Roman"/>
          <w:spacing w:val="-1"/>
        </w:rPr>
        <w:t>e</w:t>
      </w:r>
      <w:r>
        <w:rPr>
          <w:rFonts w:ascii="Times New Roman" w:hAnsi="Times New Roman" w:cs="Times New Roman"/>
        </w:rPr>
        <w:t>tim</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so</w:t>
      </w:r>
      <w:r>
        <w:rPr>
          <w:rFonts w:ascii="Times New Roman" w:hAnsi="Times New Roman" w:cs="Times New Roman"/>
          <w:spacing w:val="24"/>
        </w:rPr>
        <w:t xml:space="preserve"> </w:t>
      </w:r>
      <w:r>
        <w:rPr>
          <w:rFonts w:ascii="Times New Roman" w:hAnsi="Times New Roman" w:cs="Times New Roman"/>
          <w:spacing w:val="-1"/>
        </w:rPr>
        <w:t>w</w:t>
      </w:r>
      <w:r>
        <w:rPr>
          <w:rFonts w:ascii="Times New Roman" w:hAnsi="Times New Roman" w:cs="Times New Roman"/>
          <w:spacing w:val="1"/>
        </w:rPr>
        <w:t>it</w:t>
      </w:r>
      <w:r>
        <w:rPr>
          <w:rFonts w:ascii="Times New Roman" w:hAnsi="Times New Roman" w:cs="Times New Roman"/>
        </w:rPr>
        <w:t>h</w:t>
      </w:r>
      <w:r>
        <w:rPr>
          <w:rFonts w:ascii="Times New Roman" w:hAnsi="Times New Roman" w:cs="Times New Roman"/>
          <w:spacing w:val="24"/>
        </w:rPr>
        <w:t xml:space="preserve"> </w:t>
      </w:r>
      <w:r w:rsidRPr="00024146">
        <w:rPr>
          <w:rFonts w:ascii="Times New Roman" w:hAnsi="Times New Roman" w:cs="Times New Roman"/>
        </w:rPr>
        <w:t>h</w:t>
      </w:r>
      <w:r w:rsidRPr="00024146">
        <w:rPr>
          <w:rFonts w:ascii="Times New Roman" w:hAnsi="Times New Roman" w:cs="Times New Roman"/>
          <w:spacing w:val="1"/>
        </w:rPr>
        <w:t>i</w:t>
      </w:r>
      <w:r w:rsidRPr="00024146">
        <w:rPr>
          <w:rFonts w:ascii="Times New Roman" w:hAnsi="Times New Roman" w:cs="Times New Roman"/>
        </w:rPr>
        <w:t>gh</w:t>
      </w:r>
      <w:r w:rsidRPr="00024146">
        <w:rPr>
          <w:rFonts w:ascii="Times New Roman" w:hAnsi="Times New Roman" w:cs="Times New Roman"/>
          <w:spacing w:val="-1"/>
        </w:rPr>
        <w:t>e</w:t>
      </w:r>
      <w:r w:rsidRPr="00024146">
        <w:rPr>
          <w:rFonts w:ascii="Times New Roman" w:hAnsi="Times New Roman" w:cs="Times New Roman"/>
        </w:rPr>
        <w:t>r</w:t>
      </w:r>
      <w:r>
        <w:rPr>
          <w:rFonts w:ascii="Times New Roman" w:hAnsi="Times New Roman" w:cs="Times New Roman"/>
          <w:spacing w:val="23"/>
        </w:rPr>
        <w:t xml:space="preserve"> </w:t>
      </w:r>
      <w:del w:id="423" w:author="Bernard Hallet" w:date="2013-12-19T17:54:00Z">
        <w:r w:rsidDel="00024146">
          <w:rPr>
            <w:rFonts w:ascii="Times New Roman" w:hAnsi="Times New Roman" w:cs="Times New Roman"/>
          </w:rPr>
          <w:delText>v</w:delText>
        </w:r>
        <w:r w:rsidDel="00024146">
          <w:rPr>
            <w:rFonts w:ascii="Times New Roman" w:hAnsi="Times New Roman" w:cs="Times New Roman"/>
            <w:spacing w:val="1"/>
          </w:rPr>
          <w:delText>e</w:delText>
        </w:r>
        <w:r w:rsidDel="00024146">
          <w:rPr>
            <w:rFonts w:ascii="Times New Roman" w:hAnsi="Times New Roman" w:cs="Times New Roman"/>
          </w:rPr>
          <w:delText>g</w:delText>
        </w:r>
        <w:r w:rsidDel="00024146">
          <w:rPr>
            <w:rFonts w:ascii="Times New Roman" w:hAnsi="Times New Roman" w:cs="Times New Roman"/>
            <w:spacing w:val="-1"/>
          </w:rPr>
          <w:delText>e</w:delText>
        </w:r>
        <w:r w:rsidDel="00024146">
          <w:rPr>
            <w:rFonts w:ascii="Times New Roman" w:hAnsi="Times New Roman" w:cs="Times New Roman"/>
            <w:spacing w:val="1"/>
          </w:rPr>
          <w:delText>t</w:delText>
        </w:r>
        <w:r w:rsidDel="00024146">
          <w:rPr>
            <w:rFonts w:ascii="Times New Roman" w:hAnsi="Times New Roman" w:cs="Times New Roman"/>
            <w:spacing w:val="-1"/>
          </w:rPr>
          <w:delText>a</w:delText>
        </w:r>
        <w:r w:rsidDel="00024146">
          <w:rPr>
            <w:rFonts w:ascii="Times New Roman" w:hAnsi="Times New Roman" w:cs="Times New Roman"/>
            <w:spacing w:val="1"/>
          </w:rPr>
          <w:delText>ti</w:delText>
        </w:r>
        <w:r w:rsidDel="00024146">
          <w:rPr>
            <w:rFonts w:ascii="Times New Roman" w:hAnsi="Times New Roman" w:cs="Times New Roman"/>
          </w:rPr>
          <w:delText>on</w:delText>
        </w:r>
        <w:r w:rsidDel="00024146">
          <w:rPr>
            <w:rFonts w:ascii="Times New Roman" w:hAnsi="Times New Roman" w:cs="Times New Roman"/>
            <w:spacing w:val="24"/>
          </w:rPr>
          <w:delText xml:space="preserve"> </w:delText>
        </w:r>
      </w:del>
      <w:ins w:id="424" w:author="Bernard Hallet" w:date="2013-12-19T17:54:00Z">
        <w:r w:rsidR="00024146">
          <w:rPr>
            <w:rFonts w:ascii="Times New Roman" w:hAnsi="Times New Roman" w:cs="Times New Roman"/>
          </w:rPr>
          <w:t>plants</w:t>
        </w:r>
        <w:r w:rsidR="00024146">
          <w:rPr>
            <w:rFonts w:ascii="Times New Roman" w:hAnsi="Times New Roman" w:cs="Times New Roman"/>
            <w:spacing w:val="24"/>
          </w:rPr>
          <w:t xml:space="preserve"> </w:t>
        </w:r>
      </w:ins>
      <w:r>
        <w:rPr>
          <w:rFonts w:ascii="Times New Roman" w:hAnsi="Times New Roman" w:cs="Times New Roman"/>
        </w:rPr>
        <w:t>su</w:t>
      </w:r>
      <w:r>
        <w:rPr>
          <w:rFonts w:ascii="Times New Roman" w:hAnsi="Times New Roman" w:cs="Times New Roman"/>
          <w:spacing w:val="-1"/>
        </w:rPr>
        <w:t>c</w:t>
      </w:r>
      <w:r>
        <w:rPr>
          <w:rFonts w:ascii="Times New Roman" w:hAnsi="Times New Roman" w:cs="Times New Roman"/>
        </w:rPr>
        <w:t>h</w:t>
      </w:r>
      <w:r>
        <w:rPr>
          <w:rFonts w:ascii="Times New Roman" w:hAnsi="Times New Roman" w:cs="Times New Roman"/>
          <w:spacing w:val="26"/>
        </w:rPr>
        <w:t xml:space="preserve"> </w:t>
      </w:r>
      <w:r>
        <w:rPr>
          <w:rFonts w:ascii="Times New Roman" w:hAnsi="Times New Roman" w:cs="Times New Roman"/>
          <w:spacing w:val="-1"/>
        </w:rPr>
        <w:t>a</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spacing w:val="3"/>
        </w:rPr>
        <w:t>s</w:t>
      </w:r>
      <w:r>
        <w:rPr>
          <w:rFonts w:ascii="Times New Roman" w:hAnsi="Times New Roman" w:cs="Times New Roman"/>
          <w:spacing w:val="-1"/>
        </w:rPr>
        <w:t>e</w:t>
      </w:r>
      <w:r>
        <w:rPr>
          <w:rFonts w:ascii="Times New Roman" w:hAnsi="Times New Roman" w:cs="Times New Roman"/>
        </w:rPr>
        <w:t>dg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6"/>
        </w:rPr>
        <w:t xml:space="preserve"> </w:t>
      </w:r>
      <w:r>
        <w:rPr>
          <w:rFonts w:ascii="Times New Roman" w:hAnsi="Times New Roman" w:cs="Times New Roman"/>
        </w:rPr>
        <w:t>s</w:t>
      </w:r>
      <w:r>
        <w:rPr>
          <w:rFonts w:ascii="Times New Roman" w:hAnsi="Times New Roman" w:cs="Times New Roman"/>
          <w:spacing w:val="-1"/>
        </w:rPr>
        <w:t>a</w:t>
      </w:r>
      <w:r>
        <w:rPr>
          <w:rFonts w:ascii="Times New Roman" w:hAnsi="Times New Roman" w:cs="Times New Roman"/>
        </w:rPr>
        <w:t>li</w:t>
      </w:r>
      <w:r>
        <w:rPr>
          <w:rFonts w:ascii="Times New Roman" w:hAnsi="Times New Roman" w:cs="Times New Roman"/>
          <w:spacing w:val="2"/>
        </w:rPr>
        <w:t>x</w:t>
      </w:r>
      <w:r>
        <w:rPr>
          <w:rFonts w:ascii="Times New Roman" w:hAnsi="Times New Roman" w:cs="Times New Roman"/>
        </w:rPr>
        <w:t>.</w:t>
      </w:r>
      <w:r>
        <w:rPr>
          <w:rFonts w:ascii="Times New Roman" w:hAnsi="Times New Roman" w:cs="Times New Roman"/>
          <w:spacing w:val="24"/>
        </w:rPr>
        <w:t xml:space="preserve"> </w:t>
      </w:r>
      <w:r>
        <w:rPr>
          <w:rFonts w:ascii="Times New Roman" w:hAnsi="Times New Roman" w:cs="Times New Roman"/>
        </w:rPr>
        <w:t>The</w:t>
      </w:r>
      <w:r>
        <w:rPr>
          <w:rFonts w:ascii="Times New Roman" w:hAnsi="Times New Roman" w:cs="Times New Roman"/>
          <w:spacing w:val="23"/>
        </w:rPr>
        <w:t xml:space="preserve"> </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spacing w:val="3"/>
        </w:rPr>
        <w:t>t</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24"/>
        </w:rPr>
        <w:t xml:space="preserve"> </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nds</w:t>
      </w:r>
      <w:r>
        <w:rPr>
          <w:rFonts w:ascii="Times New Roman" w:hAnsi="Times New Roman" w:cs="Times New Roman"/>
          <w:spacing w:val="24"/>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24"/>
        </w:rPr>
        <w:t xml:space="preserve"> </w:t>
      </w:r>
      <w:r>
        <w:rPr>
          <w:rFonts w:ascii="Times New Roman" w:hAnsi="Times New Roman" w:cs="Times New Roman"/>
        </w:rPr>
        <w:t>be d</w:t>
      </w:r>
      <w:r>
        <w:rPr>
          <w:rFonts w:ascii="Times New Roman" w:hAnsi="Times New Roman" w:cs="Times New Roman"/>
          <w:spacing w:val="-1"/>
        </w:rPr>
        <w:t>e</w:t>
      </w:r>
      <w:r>
        <w:rPr>
          <w:rFonts w:ascii="Times New Roman" w:hAnsi="Times New Roman" w:cs="Times New Roman"/>
        </w:rPr>
        <w:t>ns</w:t>
      </w:r>
      <w:r>
        <w:rPr>
          <w:rFonts w:ascii="Times New Roman" w:hAnsi="Times New Roman" w:cs="Times New Roman"/>
          <w:spacing w:val="-1"/>
        </w:rPr>
        <w:t>e</w:t>
      </w:r>
      <w:r>
        <w:rPr>
          <w:rFonts w:ascii="Times New Roman" w:hAnsi="Times New Roman" w:cs="Times New Roman"/>
        </w:rPr>
        <w:t>st</w:t>
      </w:r>
      <w:r>
        <w:rPr>
          <w:rFonts w:ascii="Times New Roman" w:hAnsi="Times New Roman" w:cs="Times New Roman"/>
          <w:spacing w:val="13"/>
        </w:rPr>
        <w:t xml:space="preserve"> </w:t>
      </w:r>
      <w:r>
        <w:rPr>
          <w:rFonts w:ascii="Times New Roman" w:hAnsi="Times New Roman" w:cs="Times New Roman"/>
          <w:spacing w:val="-1"/>
        </w:rPr>
        <w:t>c</w:t>
      </w:r>
      <w:r>
        <w:rPr>
          <w:rFonts w:ascii="Times New Roman" w:hAnsi="Times New Roman" w:cs="Times New Roman"/>
          <w:spacing w:val="1"/>
        </w:rPr>
        <w:t>l</w:t>
      </w:r>
      <w:r>
        <w:rPr>
          <w:rFonts w:ascii="Times New Roman" w:hAnsi="Times New Roman" w:cs="Times New Roman"/>
        </w:rPr>
        <w:t>ose</w:t>
      </w:r>
      <w:r>
        <w:rPr>
          <w:rFonts w:ascii="Times New Roman" w:hAnsi="Times New Roman" w:cs="Times New Roman"/>
          <w:spacing w:val="11"/>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12"/>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one</w:t>
      </w:r>
      <w:r>
        <w:rPr>
          <w:rFonts w:ascii="Times New Roman" w:hAnsi="Times New Roman" w:cs="Times New Roman"/>
          <w:spacing w:val="11"/>
        </w:rPr>
        <w:t xml:space="preserve"> </w:t>
      </w:r>
      <w:r>
        <w:rPr>
          <w:rFonts w:ascii="Times New Roman" w:hAnsi="Times New Roman" w:cs="Times New Roman"/>
        </w:rPr>
        <w:t>b</w:t>
      </w:r>
      <w:r>
        <w:rPr>
          <w:rFonts w:ascii="Times New Roman" w:hAnsi="Times New Roman" w:cs="Times New Roman"/>
          <w:spacing w:val="-2"/>
        </w:rPr>
        <w:t>o</w:t>
      </w:r>
      <w:r>
        <w:rPr>
          <w:rFonts w:ascii="Times New Roman" w:hAnsi="Times New Roman" w:cs="Times New Roman"/>
          <w:spacing w:val="-1"/>
        </w:rPr>
        <w:t>r</w:t>
      </w:r>
      <w:r>
        <w:rPr>
          <w:rFonts w:ascii="Times New Roman" w:hAnsi="Times New Roman" w:cs="Times New Roman"/>
        </w:rPr>
        <w:t>d</w:t>
      </w:r>
      <w:r>
        <w:rPr>
          <w:rFonts w:ascii="Times New Roman" w:hAnsi="Times New Roman" w:cs="Times New Roman"/>
          <w:spacing w:val="-1"/>
        </w:rPr>
        <w:t>er</w:t>
      </w:r>
      <w:r>
        <w:rPr>
          <w:rFonts w:ascii="Times New Roman" w:hAnsi="Times New Roman" w:cs="Times New Roman"/>
        </w:rPr>
        <w:t>s,</w:t>
      </w:r>
      <w:r>
        <w:rPr>
          <w:rFonts w:ascii="Times New Roman" w:hAnsi="Times New Roman" w:cs="Times New Roman"/>
          <w:spacing w:val="1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2"/>
        </w:rPr>
        <w:t xml:space="preserve"> </w:t>
      </w:r>
      <w:r>
        <w:rPr>
          <w:rFonts w:ascii="Times New Roman" w:hAnsi="Times New Roman" w:cs="Times New Roman"/>
        </w:rPr>
        <w:t>sho</w:t>
      </w:r>
      <w:r>
        <w:rPr>
          <w:rFonts w:ascii="Times New Roman" w:hAnsi="Times New Roman" w:cs="Times New Roman"/>
          <w:spacing w:val="-1"/>
        </w:rPr>
        <w:t>w</w:t>
      </w:r>
      <w:r>
        <w:rPr>
          <w:rFonts w:ascii="Times New Roman" w:hAnsi="Times New Roman" w:cs="Times New Roman"/>
        </w:rPr>
        <w:t>s</w:t>
      </w:r>
      <w:r>
        <w:rPr>
          <w:rFonts w:ascii="Times New Roman" w:hAnsi="Times New Roman" w:cs="Times New Roman"/>
          <w:spacing w:val="12"/>
        </w:rPr>
        <w:t xml:space="preserve"> </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i</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rPr>
        <w:t>e</w:t>
      </w:r>
      <w:r>
        <w:rPr>
          <w:rFonts w:ascii="Times New Roman" w:hAnsi="Times New Roman" w:cs="Times New Roman"/>
          <w:spacing w:val="11"/>
        </w:rPr>
        <w:t xml:space="preserve"> </w:t>
      </w:r>
      <w:r>
        <w:rPr>
          <w:rFonts w:ascii="Times New Roman" w:hAnsi="Times New Roman" w:cs="Times New Roman"/>
        </w:rPr>
        <w:t>of</w:t>
      </w:r>
      <w:r>
        <w:rPr>
          <w:rFonts w:ascii="Times New Roman" w:hAnsi="Times New Roman" w:cs="Times New Roman"/>
          <w:spacing w:val="11"/>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11"/>
        </w:rPr>
        <w:t xml:space="preserve"> </w:t>
      </w:r>
      <w:r>
        <w:rPr>
          <w:rFonts w:ascii="Times New Roman" w:hAnsi="Times New Roman" w:cs="Times New Roman"/>
        </w:rPr>
        <w:t>su</w:t>
      </w:r>
      <w:r>
        <w:rPr>
          <w:rFonts w:ascii="Times New Roman" w:hAnsi="Times New Roman" w:cs="Times New Roman"/>
          <w:spacing w:val="-1"/>
        </w:rPr>
        <w:t>rfac</w:t>
      </w:r>
      <w:r>
        <w:rPr>
          <w:rFonts w:ascii="Times New Roman" w:hAnsi="Times New Roman" w:cs="Times New Roman"/>
        </w:rPr>
        <w:t>e</w:t>
      </w:r>
      <w:r>
        <w:rPr>
          <w:rFonts w:ascii="Times New Roman" w:hAnsi="Times New Roman" w:cs="Times New Roman"/>
          <w:spacing w:val="11"/>
        </w:rPr>
        <w:t xml:space="preserve"> </w:t>
      </w:r>
      <w:r>
        <w:rPr>
          <w:rFonts w:ascii="Times New Roman" w:hAnsi="Times New Roman" w:cs="Times New Roman"/>
          <w:spacing w:val="1"/>
        </w:rPr>
        <w:t>m</w:t>
      </w:r>
      <w:r>
        <w:rPr>
          <w:rFonts w:ascii="Times New Roman" w:hAnsi="Times New Roman" w:cs="Times New Roman"/>
        </w:rPr>
        <w:t>ov</w:t>
      </w:r>
      <w:r>
        <w:rPr>
          <w:rFonts w:ascii="Times New Roman" w:hAnsi="Times New Roman" w:cs="Times New Roman"/>
          <w:spacing w:val="-1"/>
        </w:rPr>
        <w:t>e</w:t>
      </w:r>
      <w:r>
        <w:rPr>
          <w:rFonts w:ascii="Times New Roman" w:hAnsi="Times New Roman" w:cs="Times New Roman"/>
          <w:spacing w:val="1"/>
        </w:rPr>
        <w:t>me</w:t>
      </w:r>
      <w:r>
        <w:rPr>
          <w:rFonts w:ascii="Times New Roman" w:hAnsi="Times New Roman" w:cs="Times New Roman"/>
        </w:rPr>
        <w:t>nt</w:t>
      </w:r>
      <w:r>
        <w:rPr>
          <w:rFonts w:ascii="Times New Roman" w:hAnsi="Times New Roman" w:cs="Times New Roman"/>
          <w:spacing w:val="13"/>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2"/>
        </w:rPr>
        <w:t xml:space="preserve"> </w:t>
      </w:r>
      <w:del w:id="425" w:author="Bernard Hallet" w:date="2013-12-19T17:53:00Z">
        <w:r w:rsidDel="00024146">
          <w:rPr>
            <w:rFonts w:ascii="Times New Roman" w:hAnsi="Times New Roman" w:cs="Times New Roman"/>
          </w:rPr>
          <w:delText>Ev</w:delText>
        </w:r>
        <w:r w:rsidDel="00024146">
          <w:rPr>
            <w:rFonts w:ascii="Times New Roman" w:hAnsi="Times New Roman" w:cs="Times New Roman"/>
            <w:spacing w:val="-1"/>
          </w:rPr>
          <w:delText>e</w:delText>
        </w:r>
        <w:r w:rsidDel="00024146">
          <w:rPr>
            <w:rFonts w:ascii="Times New Roman" w:hAnsi="Times New Roman" w:cs="Times New Roman"/>
          </w:rPr>
          <w:delText>n</w:delText>
        </w:r>
        <w:r w:rsidDel="00024146">
          <w:rPr>
            <w:rFonts w:ascii="Times New Roman" w:hAnsi="Times New Roman" w:cs="Times New Roman"/>
            <w:spacing w:val="12"/>
          </w:rPr>
          <w:delText xml:space="preserve"> </w:delText>
        </w:r>
        <w:r w:rsidDel="00024146">
          <w:rPr>
            <w:rFonts w:ascii="Times New Roman" w:hAnsi="Times New Roman" w:cs="Times New Roman"/>
            <w:spacing w:val="1"/>
          </w:rPr>
          <w:delText>i</w:delText>
        </w:r>
        <w:r w:rsidDel="00024146">
          <w:rPr>
            <w:rFonts w:ascii="Times New Roman" w:hAnsi="Times New Roman" w:cs="Times New Roman"/>
          </w:rPr>
          <w:delText xml:space="preserve">n </w:delText>
        </w:r>
        <w:r w:rsidDel="00024146">
          <w:rPr>
            <w:rFonts w:ascii="Times New Roman" w:hAnsi="Times New Roman" w:cs="Times New Roman"/>
            <w:spacing w:val="1"/>
          </w:rPr>
          <w:delText>t</w:delText>
        </w:r>
        <w:r w:rsidDel="00024146">
          <w:rPr>
            <w:rFonts w:ascii="Times New Roman" w:hAnsi="Times New Roman" w:cs="Times New Roman"/>
          </w:rPr>
          <w:delText>he</w:delText>
        </w:r>
        <w:r w:rsidDel="00024146">
          <w:rPr>
            <w:rFonts w:ascii="Times New Roman" w:hAnsi="Times New Roman" w:cs="Times New Roman"/>
            <w:spacing w:val="13"/>
          </w:rPr>
          <w:delText xml:space="preserve"> </w:delText>
        </w:r>
        <w:r w:rsidDel="00024146">
          <w:rPr>
            <w:rFonts w:ascii="Times New Roman" w:hAnsi="Times New Roman" w:cs="Times New Roman"/>
          </w:rPr>
          <w:delText>s</w:delText>
        </w:r>
        <w:r w:rsidDel="00024146">
          <w:rPr>
            <w:rFonts w:ascii="Times New Roman" w:hAnsi="Times New Roman" w:cs="Times New Roman"/>
            <w:spacing w:val="1"/>
          </w:rPr>
          <w:delText>t</w:delText>
        </w:r>
        <w:r w:rsidDel="00024146">
          <w:rPr>
            <w:rFonts w:ascii="Times New Roman" w:hAnsi="Times New Roman" w:cs="Times New Roman"/>
          </w:rPr>
          <w:delText>one</w:delText>
        </w:r>
        <w:r w:rsidDel="00024146">
          <w:rPr>
            <w:rFonts w:ascii="Times New Roman" w:hAnsi="Times New Roman" w:cs="Times New Roman"/>
            <w:spacing w:val="13"/>
          </w:rPr>
          <w:delText xml:space="preserve"> </w:delText>
        </w:r>
        <w:r w:rsidDel="00024146">
          <w:rPr>
            <w:rFonts w:ascii="Times New Roman" w:hAnsi="Times New Roman" w:cs="Times New Roman"/>
          </w:rPr>
          <w:delText>do</w:delText>
        </w:r>
        <w:r w:rsidDel="00024146">
          <w:rPr>
            <w:rFonts w:ascii="Times New Roman" w:hAnsi="Times New Roman" w:cs="Times New Roman"/>
            <w:spacing w:val="1"/>
          </w:rPr>
          <w:delText>m</w:delText>
        </w:r>
        <w:r w:rsidDel="00024146">
          <w:rPr>
            <w:rFonts w:ascii="Times New Roman" w:hAnsi="Times New Roman" w:cs="Times New Roman"/>
            <w:spacing w:val="-1"/>
          </w:rPr>
          <w:delText>a</w:delText>
        </w:r>
        <w:r w:rsidDel="00024146">
          <w:rPr>
            <w:rFonts w:ascii="Times New Roman" w:hAnsi="Times New Roman" w:cs="Times New Roman"/>
            <w:spacing w:val="1"/>
          </w:rPr>
          <w:delText>i</w:delText>
        </w:r>
        <w:r w:rsidDel="00024146">
          <w:rPr>
            <w:rFonts w:ascii="Times New Roman" w:hAnsi="Times New Roman" w:cs="Times New Roman"/>
          </w:rPr>
          <w:delText>ns,</w:delText>
        </w:r>
        <w:r w:rsidDel="00024146">
          <w:rPr>
            <w:rFonts w:ascii="Times New Roman" w:hAnsi="Times New Roman" w:cs="Times New Roman"/>
            <w:spacing w:val="14"/>
          </w:rPr>
          <w:delText xml:space="preserve"> </w:delText>
        </w:r>
      </w:del>
      <w:del w:id="426" w:author="Bernard Hallet" w:date="2013-12-19T17:52:00Z">
        <w:r w:rsidDel="00024146">
          <w:rPr>
            <w:rFonts w:ascii="Times New Roman" w:hAnsi="Times New Roman" w:cs="Times New Roman"/>
          </w:rPr>
          <w:delText>s</w:delText>
        </w:r>
        <w:r w:rsidDel="00024146">
          <w:rPr>
            <w:rFonts w:ascii="Times New Roman" w:hAnsi="Times New Roman" w:cs="Times New Roman"/>
            <w:spacing w:val="-1"/>
          </w:rPr>
          <w:delText>a</w:delText>
        </w:r>
        <w:r w:rsidDel="00024146">
          <w:rPr>
            <w:rFonts w:ascii="Times New Roman" w:hAnsi="Times New Roman" w:cs="Times New Roman"/>
            <w:spacing w:val="1"/>
          </w:rPr>
          <w:delText>li</w:delText>
        </w:r>
        <w:r w:rsidDel="00024146">
          <w:rPr>
            <w:rFonts w:ascii="Times New Roman" w:hAnsi="Times New Roman" w:cs="Times New Roman"/>
          </w:rPr>
          <w:delText>x</w:delText>
        </w:r>
        <w:r w:rsidDel="00024146">
          <w:rPr>
            <w:rFonts w:ascii="Times New Roman" w:hAnsi="Times New Roman" w:cs="Times New Roman"/>
            <w:spacing w:val="17"/>
          </w:rPr>
          <w:delText xml:space="preserve"> </w:delText>
        </w:r>
      </w:del>
      <w:ins w:id="427" w:author="Bernard Hallet" w:date="2013-12-19T17:52:00Z">
        <w:r w:rsidR="00024146">
          <w:rPr>
            <w:rFonts w:ascii="Times New Roman" w:hAnsi="Times New Roman" w:cs="Times New Roman"/>
          </w:rPr>
          <w:t>S</w:t>
        </w:r>
        <w:r w:rsidR="00024146">
          <w:rPr>
            <w:rFonts w:ascii="Times New Roman" w:hAnsi="Times New Roman" w:cs="Times New Roman"/>
            <w:spacing w:val="-1"/>
          </w:rPr>
          <w:t>a</w:t>
        </w:r>
        <w:r w:rsidR="00024146">
          <w:rPr>
            <w:rFonts w:ascii="Times New Roman" w:hAnsi="Times New Roman" w:cs="Times New Roman"/>
            <w:spacing w:val="1"/>
          </w:rPr>
          <w:t>li</w:t>
        </w:r>
        <w:r w:rsidR="00024146">
          <w:rPr>
            <w:rFonts w:ascii="Times New Roman" w:hAnsi="Times New Roman" w:cs="Times New Roman"/>
          </w:rPr>
          <w:t>x</w:t>
        </w:r>
        <w:r w:rsidR="00024146">
          <w:rPr>
            <w:rFonts w:ascii="Times New Roman" w:hAnsi="Times New Roman" w:cs="Times New Roman"/>
            <w:spacing w:val="17"/>
          </w:rPr>
          <w:t xml:space="preserve"> </w:t>
        </w:r>
      </w:ins>
      <w:r>
        <w:rPr>
          <w:rFonts w:ascii="Times New Roman" w:hAnsi="Times New Roman" w:cs="Times New Roman"/>
          <w:spacing w:val="1"/>
        </w:rPr>
        <w:t>i</w:t>
      </w:r>
      <w:r>
        <w:rPr>
          <w:rFonts w:ascii="Times New Roman" w:hAnsi="Times New Roman" w:cs="Times New Roman"/>
        </w:rPr>
        <w:t>s</w:t>
      </w:r>
      <w:r>
        <w:rPr>
          <w:rFonts w:ascii="Times New Roman" w:hAnsi="Times New Roman" w:cs="Times New Roman"/>
          <w:spacing w:val="15"/>
        </w:rPr>
        <w:t xml:space="preserve"> </w:t>
      </w:r>
      <w:r>
        <w:rPr>
          <w:rFonts w:ascii="Times New Roman" w:hAnsi="Times New Roman" w:cs="Times New Roman"/>
          <w:spacing w:val="-1"/>
        </w:rPr>
        <w:t>f</w:t>
      </w:r>
      <w:r>
        <w:rPr>
          <w:rFonts w:ascii="Times New Roman" w:hAnsi="Times New Roman" w:cs="Times New Roman"/>
        </w:rPr>
        <w:t>ound</w:t>
      </w:r>
      <w:ins w:id="428" w:author="Bernard Hallet" w:date="2013-12-19T17:53:00Z">
        <w:r w:rsidR="00024146" w:rsidRPr="00024146">
          <w:rPr>
            <w:rFonts w:ascii="Times New Roman" w:hAnsi="Times New Roman" w:cs="Times New Roman"/>
            <w:spacing w:val="1"/>
          </w:rPr>
          <w:t xml:space="preserve"> </w:t>
        </w:r>
        <w:r w:rsidR="00024146">
          <w:rPr>
            <w:rFonts w:ascii="Times New Roman" w:hAnsi="Times New Roman" w:cs="Times New Roman"/>
            <w:spacing w:val="1"/>
          </w:rPr>
          <w:t>i</w:t>
        </w:r>
        <w:r w:rsidR="00024146">
          <w:rPr>
            <w:rFonts w:ascii="Times New Roman" w:hAnsi="Times New Roman" w:cs="Times New Roman"/>
          </w:rPr>
          <w:t xml:space="preserve">n </w:t>
        </w:r>
      </w:ins>
      <w:ins w:id="429" w:author="Bernard Hallet" w:date="2013-12-19T17:55:00Z">
        <w:r w:rsidR="00024146">
          <w:rPr>
            <w:rFonts w:ascii="Times New Roman" w:hAnsi="Times New Roman" w:cs="Times New Roman"/>
            <w:spacing w:val="1"/>
          </w:rPr>
          <w:t>some</w:t>
        </w:r>
      </w:ins>
      <w:ins w:id="430" w:author="Bernard Hallet" w:date="2013-12-19T17:53:00Z">
        <w:r w:rsidR="00024146">
          <w:rPr>
            <w:rFonts w:ascii="Times New Roman" w:hAnsi="Times New Roman" w:cs="Times New Roman"/>
            <w:spacing w:val="13"/>
          </w:rPr>
          <w:t xml:space="preserve"> </w:t>
        </w:r>
        <w:r w:rsidR="00024146">
          <w:rPr>
            <w:rFonts w:ascii="Times New Roman" w:hAnsi="Times New Roman" w:cs="Times New Roman"/>
          </w:rPr>
          <w:t>s</w:t>
        </w:r>
        <w:r w:rsidR="00024146">
          <w:rPr>
            <w:rFonts w:ascii="Times New Roman" w:hAnsi="Times New Roman" w:cs="Times New Roman"/>
            <w:spacing w:val="1"/>
          </w:rPr>
          <w:t>t</w:t>
        </w:r>
        <w:r w:rsidR="00024146">
          <w:rPr>
            <w:rFonts w:ascii="Times New Roman" w:hAnsi="Times New Roman" w:cs="Times New Roman"/>
          </w:rPr>
          <w:t>one</w:t>
        </w:r>
        <w:r w:rsidR="00024146">
          <w:rPr>
            <w:rFonts w:ascii="Times New Roman" w:hAnsi="Times New Roman" w:cs="Times New Roman"/>
            <w:spacing w:val="13"/>
          </w:rPr>
          <w:t xml:space="preserve"> </w:t>
        </w:r>
        <w:r w:rsidR="00024146">
          <w:rPr>
            <w:rFonts w:ascii="Times New Roman" w:hAnsi="Times New Roman" w:cs="Times New Roman"/>
          </w:rPr>
          <w:t>do</w:t>
        </w:r>
        <w:r w:rsidR="00024146">
          <w:rPr>
            <w:rFonts w:ascii="Times New Roman" w:hAnsi="Times New Roman" w:cs="Times New Roman"/>
            <w:spacing w:val="1"/>
          </w:rPr>
          <w:t>m</w:t>
        </w:r>
        <w:r w:rsidR="00024146">
          <w:rPr>
            <w:rFonts w:ascii="Times New Roman" w:hAnsi="Times New Roman" w:cs="Times New Roman"/>
            <w:spacing w:val="-1"/>
          </w:rPr>
          <w:t>a</w:t>
        </w:r>
        <w:r w:rsidR="00024146">
          <w:rPr>
            <w:rFonts w:ascii="Times New Roman" w:hAnsi="Times New Roman" w:cs="Times New Roman"/>
            <w:spacing w:val="1"/>
          </w:rPr>
          <w:t>i</w:t>
        </w:r>
        <w:r w:rsidR="00024146">
          <w:rPr>
            <w:rFonts w:ascii="Times New Roman" w:hAnsi="Times New Roman" w:cs="Times New Roman"/>
          </w:rPr>
          <w:t>ns</w:t>
        </w:r>
      </w:ins>
      <w:ins w:id="431" w:author="Bernard Hallet" w:date="2013-12-19T17:55:00Z">
        <w:r w:rsidR="00024146">
          <w:rPr>
            <w:rFonts w:ascii="Times New Roman" w:hAnsi="Times New Roman" w:cs="Times New Roman"/>
          </w:rPr>
          <w:t xml:space="preserve"> that are generally unvegetated</w:t>
        </w:r>
      </w:ins>
      <w:r>
        <w:rPr>
          <w:rFonts w:ascii="Times New Roman" w:hAnsi="Times New Roman" w:cs="Times New Roman"/>
        </w:rPr>
        <w:t>.</w:t>
      </w:r>
      <w:r>
        <w:rPr>
          <w:rFonts w:ascii="Times New Roman" w:hAnsi="Times New Roman" w:cs="Times New Roman"/>
          <w:spacing w:val="14"/>
        </w:rPr>
        <w:t xml:space="preserve"> </w:t>
      </w:r>
      <w:r>
        <w:rPr>
          <w:rFonts w:ascii="Times New Roman" w:hAnsi="Times New Roman" w:cs="Times New Roman"/>
          <w:spacing w:val="1"/>
        </w:rPr>
        <w:t>C</w:t>
      </w:r>
      <w:r>
        <w:rPr>
          <w:rFonts w:ascii="Times New Roman" w:hAnsi="Times New Roman" w:cs="Times New Roman"/>
        </w:rPr>
        <w:t>lim</w:t>
      </w:r>
      <w:r>
        <w:rPr>
          <w:rFonts w:ascii="Times New Roman" w:hAnsi="Times New Roman" w:cs="Times New Roman"/>
          <w:spacing w:val="-1"/>
        </w:rPr>
        <w:t>a</w:t>
      </w:r>
      <w:r>
        <w:rPr>
          <w:rFonts w:ascii="Times New Roman" w:hAnsi="Times New Roman" w:cs="Times New Roman"/>
        </w:rPr>
        <w:t>tic</w:t>
      </w:r>
      <w:r>
        <w:rPr>
          <w:rFonts w:ascii="Times New Roman" w:hAnsi="Times New Roman" w:cs="Times New Roman"/>
          <w:spacing w:val="14"/>
        </w:rPr>
        <w:t xml:space="preserve"> </w:t>
      </w:r>
      <w:r>
        <w:rPr>
          <w:rFonts w:ascii="Times New Roman" w:hAnsi="Times New Roman" w:cs="Times New Roman"/>
        </w:rPr>
        <w:t>d</w:t>
      </w:r>
      <w:r>
        <w:rPr>
          <w:rFonts w:ascii="Times New Roman" w:hAnsi="Times New Roman" w:cs="Times New Roman"/>
          <w:spacing w:val="-1"/>
        </w:rPr>
        <w:t>a</w:t>
      </w:r>
      <w:r>
        <w:rPr>
          <w:rFonts w:ascii="Times New Roman" w:hAnsi="Times New Roman" w:cs="Times New Roman"/>
        </w:rPr>
        <w:t>ta</w:t>
      </w:r>
      <w:r>
        <w:rPr>
          <w:rFonts w:ascii="Times New Roman" w:hAnsi="Times New Roman" w:cs="Times New Roman"/>
          <w:spacing w:val="14"/>
        </w:rPr>
        <w:t xml:space="preserve"> </w:t>
      </w:r>
      <w:r>
        <w:rPr>
          <w:rFonts w:ascii="Times New Roman" w:hAnsi="Times New Roman" w:cs="Times New Roman"/>
          <w:spacing w:val="1"/>
        </w:rPr>
        <w:t>a</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3"/>
        </w:rPr>
        <w:t xml:space="preserve"> </w:t>
      </w:r>
      <w:r>
        <w:rPr>
          <w:rFonts w:ascii="Times New Roman" w:hAnsi="Times New Roman" w:cs="Times New Roman"/>
          <w:spacing w:val="-1"/>
        </w:rPr>
        <w:t>a</w:t>
      </w:r>
      <w:r>
        <w:rPr>
          <w:rFonts w:ascii="Times New Roman" w:hAnsi="Times New Roman" w:cs="Times New Roman"/>
          <w:spacing w:val="2"/>
        </w:rPr>
        <w:t>v</w:t>
      </w:r>
      <w:r>
        <w:rPr>
          <w:rFonts w:ascii="Times New Roman" w:hAnsi="Times New Roman" w:cs="Times New Roman"/>
          <w:spacing w:val="-1"/>
        </w:rPr>
        <w:t>a</w:t>
      </w:r>
      <w:r>
        <w:rPr>
          <w:rFonts w:ascii="Times New Roman" w:hAnsi="Times New Roman" w:cs="Times New Roman"/>
          <w:spacing w:val="1"/>
        </w:rPr>
        <w:t>il</w:t>
      </w:r>
      <w:r>
        <w:rPr>
          <w:rFonts w:ascii="Times New Roman" w:hAnsi="Times New Roman" w:cs="Times New Roman"/>
          <w:spacing w:val="-1"/>
        </w:rPr>
        <w:t>a</w:t>
      </w:r>
      <w:r>
        <w:rPr>
          <w:rFonts w:ascii="Times New Roman" w:hAnsi="Times New Roman" w:cs="Times New Roman"/>
        </w:rPr>
        <w:t>b</w:t>
      </w:r>
      <w:r>
        <w:rPr>
          <w:rFonts w:ascii="Times New Roman" w:hAnsi="Times New Roman" w:cs="Times New Roman"/>
          <w:spacing w:val="1"/>
        </w:rPr>
        <w:t>l</w:t>
      </w:r>
      <w:r>
        <w:rPr>
          <w:rFonts w:ascii="Times New Roman" w:hAnsi="Times New Roman" w:cs="Times New Roman"/>
        </w:rPr>
        <w:t>e</w:t>
      </w:r>
      <w:r>
        <w:rPr>
          <w:rFonts w:ascii="Times New Roman" w:hAnsi="Times New Roman" w:cs="Times New Roman"/>
          <w:spacing w:val="13"/>
        </w:rPr>
        <w:t xml:space="preserve"> </w:t>
      </w:r>
      <w:r>
        <w:rPr>
          <w:rFonts w:ascii="Times New Roman" w:hAnsi="Times New Roman" w:cs="Times New Roman"/>
          <w:spacing w:val="2"/>
        </w:rPr>
        <w:t>f</w:t>
      </w:r>
      <w:r>
        <w:rPr>
          <w:rFonts w:ascii="Times New Roman" w:hAnsi="Times New Roman" w:cs="Times New Roman"/>
          <w:spacing w:val="-1"/>
        </w:rPr>
        <w:t>r</w:t>
      </w:r>
      <w:r>
        <w:rPr>
          <w:rFonts w:ascii="Times New Roman" w:hAnsi="Times New Roman" w:cs="Times New Roman"/>
        </w:rPr>
        <w:t>om</w:t>
      </w:r>
      <w:r>
        <w:rPr>
          <w:rFonts w:ascii="Times New Roman" w:hAnsi="Times New Roman" w:cs="Times New Roman"/>
          <w:spacing w:val="15"/>
        </w:rPr>
        <w:t xml:space="preserve"> </w:t>
      </w:r>
      <w:r>
        <w:rPr>
          <w:rFonts w:ascii="Times New Roman" w:hAnsi="Times New Roman" w:cs="Times New Roman"/>
          <w:spacing w:val="4"/>
        </w:rPr>
        <w:t>N</w:t>
      </w:r>
      <w:r>
        <w:rPr>
          <w:rFonts w:ascii="Times New Roman" w:hAnsi="Times New Roman" w:cs="Times New Roman"/>
          <w:spacing w:val="-5"/>
        </w:rPr>
        <w:t>y</w:t>
      </w:r>
      <w:r>
        <w:rPr>
          <w:rFonts w:ascii="Times New Roman" w:hAnsi="Times New Roman" w:cs="Times New Roman"/>
          <w:spacing w:val="-1"/>
        </w:rPr>
        <w:t>-Å</w:t>
      </w:r>
      <w:r>
        <w:rPr>
          <w:rFonts w:ascii="Times New Roman" w:hAnsi="Times New Roman" w:cs="Times New Roman"/>
          <w:spacing w:val="3"/>
        </w:rPr>
        <w:t>l</w:t>
      </w:r>
      <w:r>
        <w:rPr>
          <w:rFonts w:ascii="Times New Roman" w:hAnsi="Times New Roman" w:cs="Times New Roman"/>
          <w:spacing w:val="-1"/>
        </w:rPr>
        <w:t>e</w:t>
      </w:r>
      <w:r>
        <w:rPr>
          <w:rFonts w:ascii="Times New Roman" w:hAnsi="Times New Roman" w:cs="Times New Roman"/>
        </w:rPr>
        <w:t>sund,</w:t>
      </w:r>
      <w:r>
        <w:rPr>
          <w:rFonts w:ascii="Times New Roman" w:hAnsi="Times New Roman" w:cs="Times New Roman"/>
          <w:spacing w:val="14"/>
        </w:rPr>
        <w:t xml:space="preserve"> </w:t>
      </w:r>
      <w:r>
        <w:rPr>
          <w:rFonts w:ascii="Times New Roman" w:hAnsi="Times New Roman" w:cs="Times New Roman"/>
          <w:spacing w:val="-1"/>
        </w:rPr>
        <w:t>w</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rPr>
        <w:t>e</w:t>
      </w:r>
      <w:r>
        <w:rPr>
          <w:rFonts w:ascii="Times New Roman" w:hAnsi="Times New Roman" w:cs="Times New Roman"/>
          <w:spacing w:val="13"/>
        </w:rPr>
        <w:t xml:space="preserve"> </w:t>
      </w:r>
      <w:r>
        <w:rPr>
          <w:rFonts w:ascii="Times New Roman" w:hAnsi="Times New Roman" w:cs="Times New Roman"/>
          <w:spacing w:val="1"/>
        </w:rPr>
        <w:t>me</w:t>
      </w:r>
      <w:r>
        <w:rPr>
          <w:rFonts w:ascii="Times New Roman" w:hAnsi="Times New Roman" w:cs="Times New Roman"/>
          <w:spacing w:val="-1"/>
        </w:rPr>
        <w:t>an</w:t>
      </w:r>
    </w:p>
    <w:p w14:paraId="2BEAABB1" w14:textId="77777777" w:rsidR="00946758" w:rsidRDefault="00946758" w:rsidP="00946758">
      <w:pPr>
        <w:widowControl w:val="0"/>
        <w:autoSpaceDE w:val="0"/>
        <w:autoSpaceDN w:val="0"/>
        <w:adjustRightInd w:val="0"/>
        <w:spacing w:before="54"/>
        <w:ind w:left="4436" w:right="4536"/>
        <w:rPr>
          <w:rFonts w:ascii="Times New Roman" w:hAnsi="Times New Roman" w:cs="Times New Roman"/>
        </w:rPr>
      </w:pPr>
      <w:r>
        <w:rPr>
          <w:rFonts w:ascii="Times New Roman" w:hAnsi="Times New Roman" w:cs="Times New Roman"/>
        </w:rPr>
        <w:t>4</w:t>
      </w:r>
    </w:p>
    <w:p w14:paraId="64C9819C" w14:textId="77777777" w:rsidR="00946758" w:rsidRDefault="00946758" w:rsidP="00946758">
      <w:pPr>
        <w:widowControl w:val="0"/>
        <w:autoSpaceDE w:val="0"/>
        <w:autoSpaceDN w:val="0"/>
        <w:adjustRightInd w:val="0"/>
        <w:spacing w:before="54"/>
        <w:ind w:left="4436" w:right="4536"/>
        <w:rPr>
          <w:rFonts w:ascii="Times New Roman" w:hAnsi="Times New Roman" w:cs="Times New Roman"/>
        </w:rPr>
        <w:sectPr w:rsidR="00946758">
          <w:type w:val="continuous"/>
          <w:pgSz w:w="11920" w:h="16840"/>
          <w:pgMar w:top="1560" w:right="1300" w:bottom="280" w:left="100" w:header="720" w:footer="720" w:gutter="0"/>
          <w:cols w:space="720"/>
          <w:noEndnote/>
        </w:sectPr>
      </w:pPr>
    </w:p>
    <w:p w14:paraId="217E357C" w14:textId="77777777" w:rsidR="00946758" w:rsidRDefault="00946758" w:rsidP="00946758">
      <w:pPr>
        <w:widowControl w:val="0"/>
        <w:autoSpaceDE w:val="0"/>
        <w:autoSpaceDN w:val="0"/>
        <w:adjustRightInd w:val="0"/>
        <w:spacing w:before="74"/>
        <w:ind w:left="106" w:right="-76"/>
        <w:rPr>
          <w:rFonts w:ascii="Times New Roman" w:hAnsi="Times New Roman" w:cs="Times New Roman"/>
        </w:rPr>
      </w:pPr>
      <w:r>
        <w:rPr>
          <w:rFonts w:ascii="Times New Roman" w:hAnsi="Times New Roman" w:cs="Times New Roman"/>
        </w:rPr>
        <w:t>128</w:t>
      </w:r>
    </w:p>
    <w:p w14:paraId="01D69A89"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20F32DFF"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129</w:t>
      </w:r>
    </w:p>
    <w:p w14:paraId="2C385A45"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08EBD041"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130</w:t>
      </w:r>
    </w:p>
    <w:p w14:paraId="59A0F027"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0E29FE42"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131</w:t>
      </w:r>
    </w:p>
    <w:p w14:paraId="7C0BE7A4"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6FC26B39"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132</w:t>
      </w:r>
    </w:p>
    <w:p w14:paraId="1098523C"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3E978A42"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133</w:t>
      </w:r>
    </w:p>
    <w:p w14:paraId="569FE43C"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4F03BEF8"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134</w:t>
      </w:r>
    </w:p>
    <w:p w14:paraId="5DC1FC85"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76015EA4"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135</w:t>
      </w:r>
    </w:p>
    <w:p w14:paraId="2D98C219"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585B111F"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136</w:t>
      </w:r>
    </w:p>
    <w:p w14:paraId="38ACBC83"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55C8B6CB"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137</w:t>
      </w:r>
    </w:p>
    <w:p w14:paraId="10197559"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3BB78484"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138</w:t>
      </w:r>
    </w:p>
    <w:p w14:paraId="0A6383BD" w14:textId="77777777" w:rsidR="00946758" w:rsidRDefault="00946758" w:rsidP="00946758">
      <w:pPr>
        <w:widowControl w:val="0"/>
        <w:autoSpaceDE w:val="0"/>
        <w:autoSpaceDN w:val="0"/>
        <w:adjustRightInd w:val="0"/>
        <w:spacing w:before="7" w:line="130" w:lineRule="exact"/>
        <w:rPr>
          <w:rFonts w:ascii="Times New Roman" w:hAnsi="Times New Roman" w:cs="Times New Roman"/>
          <w:sz w:val="13"/>
          <w:szCs w:val="13"/>
        </w:rPr>
      </w:pPr>
    </w:p>
    <w:p w14:paraId="26C19D96" w14:textId="77777777" w:rsidR="00946758" w:rsidRDefault="00946758" w:rsidP="00946758">
      <w:pPr>
        <w:widowControl w:val="0"/>
        <w:autoSpaceDE w:val="0"/>
        <w:autoSpaceDN w:val="0"/>
        <w:adjustRightInd w:val="0"/>
        <w:ind w:left="106" w:right="-76"/>
        <w:rPr>
          <w:rFonts w:ascii="Times New Roman" w:hAnsi="Times New Roman" w:cs="Times New Roman"/>
        </w:rPr>
      </w:pPr>
      <w:r>
        <w:rPr>
          <w:rFonts w:ascii="Times New Roman" w:hAnsi="Times New Roman" w:cs="Times New Roman"/>
        </w:rPr>
        <w:t>139</w:t>
      </w:r>
    </w:p>
    <w:p w14:paraId="6CC7589C"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369F3FB3" w14:textId="77777777" w:rsidR="00946758" w:rsidRDefault="00946758" w:rsidP="00946758">
      <w:pPr>
        <w:widowControl w:val="0"/>
        <w:autoSpaceDE w:val="0"/>
        <w:autoSpaceDN w:val="0"/>
        <w:adjustRightInd w:val="0"/>
        <w:spacing w:line="271" w:lineRule="exact"/>
        <w:ind w:left="106" w:right="-76"/>
        <w:rPr>
          <w:rFonts w:ascii="Times New Roman" w:hAnsi="Times New Roman" w:cs="Times New Roman"/>
        </w:rPr>
      </w:pPr>
      <w:r>
        <w:rPr>
          <w:rFonts w:ascii="Times New Roman" w:hAnsi="Times New Roman" w:cs="Times New Roman"/>
          <w:position w:val="-1"/>
        </w:rPr>
        <w:t>140</w:t>
      </w:r>
    </w:p>
    <w:p w14:paraId="165B8694" w14:textId="0BF846B4" w:rsidR="00946758" w:rsidRDefault="00946758" w:rsidP="00946758">
      <w:pPr>
        <w:widowControl w:val="0"/>
        <w:autoSpaceDE w:val="0"/>
        <w:autoSpaceDN w:val="0"/>
        <w:adjustRightInd w:val="0"/>
        <w:spacing w:before="74" w:line="360" w:lineRule="auto"/>
        <w:ind w:right="55"/>
        <w:rPr>
          <w:rFonts w:ascii="Times New Roman" w:hAnsi="Times New Roman" w:cs="Times New Roman"/>
        </w:rPr>
      </w:pPr>
      <w:r>
        <w:rPr>
          <w:rFonts w:ascii="Times New Roman" w:hAnsi="Times New Roman" w:cs="Times New Roman"/>
          <w:spacing w:val="-1"/>
        </w:rPr>
        <w:t>a</w:t>
      </w:r>
      <w:r>
        <w:rPr>
          <w:rFonts w:ascii="Times New Roman" w:hAnsi="Times New Roman" w:cs="Times New Roman"/>
        </w:rPr>
        <w:t>nnu</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32"/>
        </w:rPr>
        <w:t xml:space="preserve"> </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r</w:t>
      </w:r>
      <w:r>
        <w:rPr>
          <w:rFonts w:ascii="Times New Roman" w:hAnsi="Times New Roman" w:cs="Times New Roman"/>
          <w:spacing w:val="30"/>
        </w:rPr>
        <w:t xml:space="preserve"> </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spacing w:val="2"/>
        </w:rPr>
        <w:t>p</w:t>
      </w:r>
      <w:r>
        <w:rPr>
          <w:rFonts w:ascii="Times New Roman" w:hAnsi="Times New Roman" w:cs="Times New Roman"/>
          <w:spacing w:val="-1"/>
        </w:rPr>
        <w:t>era</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2"/>
        </w:rPr>
        <w:t>r</w:t>
      </w:r>
      <w:r>
        <w:rPr>
          <w:rFonts w:ascii="Times New Roman" w:hAnsi="Times New Roman" w:cs="Times New Roman"/>
        </w:rPr>
        <w:t>e</w:t>
      </w:r>
      <w:r>
        <w:rPr>
          <w:rFonts w:ascii="Times New Roman" w:hAnsi="Times New Roman" w:cs="Times New Roman"/>
          <w:spacing w:val="30"/>
        </w:rPr>
        <w:t xml:space="preserve"> </w:t>
      </w:r>
      <w:r>
        <w:rPr>
          <w:rFonts w:ascii="Times New Roman" w:hAnsi="Times New Roman" w:cs="Times New Roman"/>
          <w:spacing w:val="3"/>
        </w:rPr>
        <w:t>i</w:t>
      </w:r>
      <w:r>
        <w:rPr>
          <w:rFonts w:ascii="Times New Roman" w:hAnsi="Times New Roman" w:cs="Times New Roman"/>
        </w:rPr>
        <w:t>s</w:t>
      </w:r>
      <w:r>
        <w:rPr>
          <w:rFonts w:ascii="Times New Roman" w:hAnsi="Times New Roman" w:cs="Times New Roman"/>
          <w:spacing w:val="31"/>
        </w:rPr>
        <w:t xml:space="preserve"> </w:t>
      </w:r>
      <w:r>
        <w:rPr>
          <w:rFonts w:ascii="Times New Roman" w:hAnsi="Times New Roman" w:cs="Times New Roman"/>
          <w:spacing w:val="-1"/>
        </w:rPr>
        <w:t>-</w:t>
      </w:r>
      <w:r>
        <w:rPr>
          <w:rFonts w:ascii="Times New Roman" w:hAnsi="Times New Roman" w:cs="Times New Roman"/>
        </w:rPr>
        <w:t>6.3</w:t>
      </w:r>
      <w:r>
        <w:rPr>
          <w:rFonts w:ascii="Times New Roman" w:hAnsi="Times New Roman" w:cs="Times New Roman"/>
          <w:spacing w:val="31"/>
        </w:rPr>
        <w:t xml:space="preserve"> </w:t>
      </w:r>
      <w:r>
        <w:rPr>
          <w:rFonts w:ascii="Times New Roman" w:hAnsi="Times New Roman" w:cs="Times New Roman"/>
        </w:rPr>
        <w:t>°C</w:t>
      </w:r>
      <w:r>
        <w:rPr>
          <w:rFonts w:ascii="Times New Roman" w:hAnsi="Times New Roman" w:cs="Times New Roman"/>
          <w:spacing w:val="32"/>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31"/>
        </w:rPr>
        <w:t xml:space="preserve"> </w:t>
      </w:r>
      <w:r>
        <w:rPr>
          <w:rFonts w:ascii="Times New Roman" w:hAnsi="Times New Roman" w:cs="Times New Roman"/>
          <w:spacing w:val="1"/>
        </w:rPr>
        <w:t>m</w:t>
      </w:r>
      <w:r>
        <w:rPr>
          <w:rFonts w:ascii="Times New Roman" w:hAnsi="Times New Roman" w:cs="Times New Roman"/>
          <w:spacing w:val="-1"/>
        </w:rPr>
        <w:t>ea</w:t>
      </w:r>
      <w:r>
        <w:rPr>
          <w:rFonts w:ascii="Times New Roman" w:hAnsi="Times New Roman" w:cs="Times New Roman"/>
        </w:rPr>
        <w:t>n</w:t>
      </w:r>
      <w:r>
        <w:rPr>
          <w:rFonts w:ascii="Times New Roman" w:hAnsi="Times New Roman" w:cs="Times New Roman"/>
          <w:spacing w:val="34"/>
        </w:rPr>
        <w:t xml:space="preserve"> </w:t>
      </w:r>
      <w:r>
        <w:rPr>
          <w:rFonts w:ascii="Times New Roman" w:hAnsi="Times New Roman" w:cs="Times New Roman"/>
          <w:spacing w:val="-1"/>
        </w:rPr>
        <w:t>a</w:t>
      </w:r>
      <w:r>
        <w:rPr>
          <w:rFonts w:ascii="Times New Roman" w:hAnsi="Times New Roman" w:cs="Times New Roman"/>
        </w:rPr>
        <w:t>n</w:t>
      </w:r>
      <w:r>
        <w:rPr>
          <w:rFonts w:ascii="Times New Roman" w:hAnsi="Times New Roman" w:cs="Times New Roman"/>
          <w:spacing w:val="2"/>
        </w:rPr>
        <w:t>n</w:t>
      </w:r>
      <w:r>
        <w:rPr>
          <w:rFonts w:ascii="Times New Roman" w:hAnsi="Times New Roman" w:cs="Times New Roman"/>
        </w:rPr>
        <w:t>u</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32"/>
        </w:rPr>
        <w:t xml:space="preserve"> </w:t>
      </w:r>
      <w:r>
        <w:rPr>
          <w:rFonts w:ascii="Times New Roman" w:hAnsi="Times New Roman" w:cs="Times New Roman"/>
        </w:rPr>
        <w:t>p</w:t>
      </w:r>
      <w:r>
        <w:rPr>
          <w:rFonts w:ascii="Times New Roman" w:hAnsi="Times New Roman" w:cs="Times New Roman"/>
          <w:spacing w:val="-1"/>
        </w:rPr>
        <w:t>rec</w:t>
      </w:r>
      <w:r>
        <w:rPr>
          <w:rFonts w:ascii="Times New Roman" w:hAnsi="Times New Roman" w:cs="Times New Roman"/>
          <w:spacing w:val="1"/>
        </w:rPr>
        <w:t>i</w:t>
      </w:r>
      <w:r>
        <w:rPr>
          <w:rFonts w:ascii="Times New Roman" w:hAnsi="Times New Roman" w:cs="Times New Roman"/>
        </w:rPr>
        <w:t>p</w:t>
      </w:r>
      <w:r>
        <w:rPr>
          <w:rFonts w:ascii="Times New Roman" w:hAnsi="Times New Roman" w:cs="Times New Roman"/>
          <w:spacing w:val="1"/>
        </w:rPr>
        <w:t>it</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on</w:t>
      </w:r>
      <w:r>
        <w:rPr>
          <w:rFonts w:ascii="Times New Roman" w:hAnsi="Times New Roman" w:cs="Times New Roman"/>
          <w:spacing w:val="31"/>
        </w:rPr>
        <w:t xml:space="preserve"> </w:t>
      </w:r>
      <w:r>
        <w:rPr>
          <w:rFonts w:ascii="Times New Roman" w:hAnsi="Times New Roman" w:cs="Times New Roman"/>
        </w:rPr>
        <w:t>is</w:t>
      </w:r>
      <w:r>
        <w:rPr>
          <w:rFonts w:ascii="Times New Roman" w:hAnsi="Times New Roman" w:cs="Times New Roman"/>
          <w:spacing w:val="31"/>
        </w:rPr>
        <w:t xml:space="preserve"> </w:t>
      </w:r>
      <w:r>
        <w:rPr>
          <w:rFonts w:ascii="Times New Roman" w:hAnsi="Times New Roman" w:cs="Times New Roman"/>
        </w:rPr>
        <w:t>385</w:t>
      </w:r>
      <w:r>
        <w:rPr>
          <w:rFonts w:ascii="Times New Roman" w:hAnsi="Times New Roman" w:cs="Times New Roman"/>
          <w:spacing w:val="34"/>
        </w:rPr>
        <w:t xml:space="preserve"> </w:t>
      </w:r>
      <w:r>
        <w:rPr>
          <w:rFonts w:ascii="Times New Roman" w:hAnsi="Times New Roman" w:cs="Times New Roman"/>
          <w:spacing w:val="1"/>
        </w:rPr>
        <w:t>m</w:t>
      </w:r>
      <w:r>
        <w:rPr>
          <w:rFonts w:ascii="Times New Roman" w:hAnsi="Times New Roman" w:cs="Times New Roman"/>
        </w:rPr>
        <w:t>m</w:t>
      </w:r>
      <w:r>
        <w:rPr>
          <w:rFonts w:ascii="Times New Roman" w:hAnsi="Times New Roman" w:cs="Times New Roman"/>
          <w:spacing w:val="32"/>
        </w:rPr>
        <w:t xml:space="preserve"> </w:t>
      </w:r>
      <w:r>
        <w:rPr>
          <w:rFonts w:ascii="Times New Roman" w:hAnsi="Times New Roman" w:cs="Times New Roman"/>
          <w:spacing w:val="-1"/>
        </w:rPr>
        <w:t>f</w:t>
      </w:r>
      <w:r>
        <w:rPr>
          <w:rFonts w:ascii="Times New Roman" w:hAnsi="Times New Roman" w:cs="Times New Roman"/>
        </w:rPr>
        <w:t>or</w:t>
      </w:r>
      <w:r>
        <w:rPr>
          <w:rFonts w:ascii="Times New Roman" w:hAnsi="Times New Roman" w:cs="Times New Roman"/>
          <w:spacing w:val="30"/>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0"/>
        </w:rPr>
        <w:t xml:space="preserve"> </w:t>
      </w:r>
      <w:r>
        <w:rPr>
          <w:rFonts w:ascii="Times New Roman" w:hAnsi="Times New Roman" w:cs="Times New Roman"/>
        </w:rPr>
        <w:t>no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rPr>
        <w:t>l p</w:t>
      </w:r>
      <w:r>
        <w:rPr>
          <w:rFonts w:ascii="Times New Roman" w:hAnsi="Times New Roman" w:cs="Times New Roman"/>
          <w:spacing w:val="-1"/>
        </w:rPr>
        <w:t>er</w:t>
      </w:r>
      <w:r>
        <w:rPr>
          <w:rFonts w:ascii="Times New Roman" w:hAnsi="Times New Roman" w:cs="Times New Roman"/>
          <w:spacing w:val="1"/>
        </w:rPr>
        <w:t>i</w:t>
      </w:r>
      <w:r>
        <w:rPr>
          <w:rFonts w:ascii="Times New Roman" w:hAnsi="Times New Roman" w:cs="Times New Roman"/>
        </w:rPr>
        <w:t xml:space="preserve">od </w:t>
      </w:r>
      <w:r>
        <w:rPr>
          <w:rFonts w:ascii="Times New Roman" w:hAnsi="Times New Roman" w:cs="Times New Roman"/>
          <w:spacing w:val="-22"/>
        </w:rPr>
        <w:t xml:space="preserve"> </w:t>
      </w:r>
      <w:r>
        <w:rPr>
          <w:rFonts w:ascii="Times New Roman" w:hAnsi="Times New Roman" w:cs="Times New Roman"/>
        </w:rPr>
        <w:t>1961</w:t>
      </w:r>
      <w:r>
        <w:rPr>
          <w:rFonts w:ascii="Times New Roman" w:hAnsi="Times New Roman" w:cs="Times New Roman"/>
          <w:spacing w:val="-1"/>
        </w:rPr>
        <w:t>-</w:t>
      </w:r>
      <w:r>
        <w:rPr>
          <w:rFonts w:ascii="Times New Roman" w:hAnsi="Times New Roman" w:cs="Times New Roman"/>
        </w:rPr>
        <w:t>1990.</w:t>
      </w:r>
      <w:r>
        <w:rPr>
          <w:rFonts w:ascii="Times New Roman" w:hAnsi="Times New Roman" w:cs="Times New Roman"/>
          <w:spacing w:val="38"/>
        </w:rPr>
        <w:t xml:space="preserve"> </w:t>
      </w:r>
      <w:r>
        <w:rPr>
          <w:rFonts w:ascii="Times New Roman" w:hAnsi="Times New Roman" w:cs="Times New Roman"/>
          <w:spacing w:val="1"/>
        </w:rPr>
        <w:t>R</w:t>
      </w:r>
      <w:r>
        <w:rPr>
          <w:rFonts w:ascii="Times New Roman" w:hAnsi="Times New Roman" w:cs="Times New Roman"/>
          <w:spacing w:val="-1"/>
        </w:rPr>
        <w:t>ec</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39"/>
        </w:rPr>
        <w:t xml:space="preserve"> </w:t>
      </w:r>
      <w:r>
        <w:rPr>
          <w:rFonts w:ascii="Times New Roman" w:hAnsi="Times New Roman" w:cs="Times New Roman"/>
          <w:spacing w:val="-1"/>
        </w:rPr>
        <w:t>war</w:t>
      </w:r>
      <w:r>
        <w:rPr>
          <w:rFonts w:ascii="Times New Roman" w:hAnsi="Times New Roman" w:cs="Times New Roman"/>
          <w:spacing w:val="1"/>
        </w:rPr>
        <w:t>mi</w:t>
      </w:r>
      <w:r>
        <w:rPr>
          <w:rFonts w:ascii="Times New Roman" w:hAnsi="Times New Roman" w:cs="Times New Roman"/>
        </w:rPr>
        <w:t>ng</w:t>
      </w:r>
      <w:r>
        <w:rPr>
          <w:rFonts w:ascii="Times New Roman" w:hAnsi="Times New Roman" w:cs="Times New Roman"/>
          <w:spacing w:val="36"/>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38"/>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7"/>
        </w:rPr>
        <w:t xml:space="preserve"> </w:t>
      </w:r>
      <w:r>
        <w:rPr>
          <w:rFonts w:ascii="Times New Roman" w:hAnsi="Times New Roman" w:cs="Times New Roman"/>
          <w:spacing w:val="-1"/>
        </w:rPr>
        <w:t>Arc</w:t>
      </w:r>
      <w:r>
        <w:rPr>
          <w:rFonts w:ascii="Times New Roman" w:hAnsi="Times New Roman" w:cs="Times New Roman"/>
          <w:spacing w:val="1"/>
        </w:rPr>
        <w:t>ti</w:t>
      </w:r>
      <w:r>
        <w:rPr>
          <w:rFonts w:ascii="Times New Roman" w:hAnsi="Times New Roman" w:cs="Times New Roman"/>
        </w:rPr>
        <w:t>c</w:t>
      </w:r>
      <w:r>
        <w:rPr>
          <w:rFonts w:ascii="Times New Roman" w:hAnsi="Times New Roman" w:cs="Times New Roman"/>
          <w:spacing w:val="37"/>
        </w:rPr>
        <w:t xml:space="preserve"> </w:t>
      </w:r>
      <w:r>
        <w:rPr>
          <w:rFonts w:ascii="Times New Roman" w:hAnsi="Times New Roman" w:cs="Times New Roman"/>
          <w:spacing w:val="-1"/>
        </w:rPr>
        <w:t>area</w:t>
      </w:r>
      <w:r>
        <w:rPr>
          <w:rFonts w:ascii="Times New Roman" w:hAnsi="Times New Roman" w:cs="Times New Roman"/>
        </w:rPr>
        <w:t>s</w:t>
      </w:r>
      <w:r>
        <w:rPr>
          <w:rFonts w:ascii="Times New Roman" w:hAnsi="Times New Roman" w:cs="Times New Roman"/>
          <w:spacing w:val="39"/>
        </w:rPr>
        <w:t xml:space="preserve"> </w:t>
      </w:r>
      <w:r>
        <w:rPr>
          <w:rFonts w:ascii="Times New Roman" w:hAnsi="Times New Roman" w:cs="Times New Roman"/>
        </w:rPr>
        <w:t>s</w:t>
      </w:r>
      <w:r>
        <w:rPr>
          <w:rFonts w:ascii="Times New Roman" w:hAnsi="Times New Roman" w:cs="Times New Roman"/>
          <w:spacing w:val="2"/>
        </w:rPr>
        <w:t>u</w:t>
      </w:r>
      <w:r>
        <w:rPr>
          <w:rFonts w:ascii="Times New Roman" w:hAnsi="Times New Roman" w:cs="Times New Roman"/>
        </w:rPr>
        <w:t>g</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39"/>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39"/>
        </w:rPr>
        <w:t xml:space="preserve"> </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1"/>
        </w:rPr>
        <w:t>e</w:t>
      </w:r>
      <w:r>
        <w:rPr>
          <w:rFonts w:ascii="Times New Roman" w:hAnsi="Times New Roman" w:cs="Times New Roman"/>
        </w:rPr>
        <w:t>se</w:t>
      </w:r>
      <w:r>
        <w:rPr>
          <w:rFonts w:ascii="Times New Roman" w:hAnsi="Times New Roman" w:cs="Times New Roman"/>
          <w:spacing w:val="37"/>
        </w:rPr>
        <w:t xml:space="preserve"> </w:t>
      </w:r>
      <w:r>
        <w:rPr>
          <w:rFonts w:ascii="Times New Roman" w:hAnsi="Times New Roman" w:cs="Times New Roman"/>
        </w:rPr>
        <w:t>v</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u</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9"/>
        </w:rPr>
        <w:t xml:space="preserve"> </w:t>
      </w:r>
      <w:r>
        <w:rPr>
          <w:rFonts w:ascii="Times New Roman" w:hAnsi="Times New Roman" w:cs="Times New Roman"/>
          <w:spacing w:val="1"/>
        </w:rPr>
        <w:t>ma</w:t>
      </w:r>
      <w:r>
        <w:rPr>
          <w:rFonts w:ascii="Times New Roman" w:hAnsi="Times New Roman" w:cs="Times New Roman"/>
        </w:rPr>
        <w:t>y</w:t>
      </w:r>
      <w:r>
        <w:rPr>
          <w:rFonts w:ascii="Times New Roman" w:hAnsi="Times New Roman" w:cs="Times New Roman"/>
          <w:spacing w:val="34"/>
        </w:rPr>
        <w:t xml:space="preserve"> </w:t>
      </w:r>
      <w:del w:id="432" w:author="Bernard Hallet" w:date="2013-12-19T17:56:00Z">
        <w:r w:rsidDel="00024146">
          <w:rPr>
            <w:rFonts w:ascii="Times New Roman" w:hAnsi="Times New Roman" w:cs="Times New Roman"/>
          </w:rPr>
          <w:delText>not n</w:delText>
        </w:r>
        <w:r w:rsidDel="00024146">
          <w:rPr>
            <w:rFonts w:ascii="Times New Roman" w:hAnsi="Times New Roman" w:cs="Times New Roman"/>
            <w:spacing w:val="-1"/>
          </w:rPr>
          <w:delText>ece</w:delText>
        </w:r>
        <w:r w:rsidDel="00024146">
          <w:rPr>
            <w:rFonts w:ascii="Times New Roman" w:hAnsi="Times New Roman" w:cs="Times New Roman"/>
          </w:rPr>
          <w:delText>ss</w:delText>
        </w:r>
        <w:r w:rsidDel="00024146">
          <w:rPr>
            <w:rFonts w:ascii="Times New Roman" w:hAnsi="Times New Roman" w:cs="Times New Roman"/>
            <w:spacing w:val="1"/>
          </w:rPr>
          <w:delText>a</w:delText>
        </w:r>
        <w:r w:rsidDel="00024146">
          <w:rPr>
            <w:rFonts w:ascii="Times New Roman" w:hAnsi="Times New Roman" w:cs="Times New Roman"/>
            <w:spacing w:val="4"/>
          </w:rPr>
          <w:delText>r</w:delText>
        </w:r>
        <w:r w:rsidDel="00024146">
          <w:rPr>
            <w:rFonts w:ascii="Times New Roman" w:hAnsi="Times New Roman" w:cs="Times New Roman"/>
          </w:rPr>
          <w:delText>y</w:delText>
        </w:r>
        <w:r w:rsidDel="00024146">
          <w:rPr>
            <w:rFonts w:ascii="Times New Roman" w:hAnsi="Times New Roman" w:cs="Times New Roman"/>
            <w:spacing w:val="22"/>
          </w:rPr>
          <w:delText xml:space="preserve"> </w:delText>
        </w:r>
      </w:del>
      <w:ins w:id="433" w:author="Bernard Hallet" w:date="2013-12-19T17:56:00Z">
        <w:r w:rsidR="00024146">
          <w:rPr>
            <w:rFonts w:ascii="Times New Roman" w:hAnsi="Times New Roman" w:cs="Times New Roman"/>
          </w:rPr>
          <w:t xml:space="preserve">no longer </w:t>
        </w:r>
      </w:ins>
      <w:r>
        <w:rPr>
          <w:rFonts w:ascii="Times New Roman" w:hAnsi="Times New Roman" w:cs="Times New Roman"/>
          <w:spacing w:val="2"/>
        </w:rPr>
        <w:t>b</w:t>
      </w:r>
      <w:r>
        <w:rPr>
          <w:rFonts w:ascii="Times New Roman" w:hAnsi="Times New Roman" w:cs="Times New Roman"/>
        </w:rPr>
        <w:t>e</w:t>
      </w:r>
      <w:r>
        <w:rPr>
          <w:rFonts w:ascii="Times New Roman" w:hAnsi="Times New Roman" w:cs="Times New Roman"/>
          <w:spacing w:val="28"/>
        </w:rPr>
        <w:t xml:space="preserve"> </w:t>
      </w:r>
      <w:r>
        <w:rPr>
          <w:rFonts w:ascii="Times New Roman" w:hAnsi="Times New Roman" w:cs="Times New Roman"/>
          <w:spacing w:val="-1"/>
        </w:rPr>
        <w:t>f</w:t>
      </w:r>
      <w:r>
        <w:rPr>
          <w:rFonts w:ascii="Times New Roman" w:hAnsi="Times New Roman" w:cs="Times New Roman"/>
        </w:rPr>
        <w:t>u</w:t>
      </w:r>
      <w:r>
        <w:rPr>
          <w:rFonts w:ascii="Times New Roman" w:hAnsi="Times New Roman" w:cs="Times New Roman"/>
          <w:spacing w:val="1"/>
        </w:rPr>
        <w:t>l</w:t>
      </w:r>
      <w:r>
        <w:rPr>
          <w:rFonts w:ascii="Times New Roman" w:hAnsi="Times New Roman" w:cs="Times New Roman"/>
          <w:spacing w:val="3"/>
        </w:rPr>
        <w:t>l</w:t>
      </w:r>
      <w:r>
        <w:rPr>
          <w:rFonts w:ascii="Times New Roman" w:hAnsi="Times New Roman" w:cs="Times New Roman"/>
        </w:rPr>
        <w:t>y</w:t>
      </w:r>
      <w:r>
        <w:rPr>
          <w:rFonts w:ascii="Times New Roman" w:hAnsi="Times New Roman" w:cs="Times New Roman"/>
          <w:spacing w:val="24"/>
        </w:rPr>
        <w:t xml:space="preserve"> </w:t>
      </w:r>
      <w:r>
        <w:rPr>
          <w:rFonts w:ascii="Times New Roman" w:hAnsi="Times New Roman" w:cs="Times New Roman"/>
          <w:spacing w:val="-1"/>
        </w:rPr>
        <w:t>re</w:t>
      </w:r>
      <w:r>
        <w:rPr>
          <w:rFonts w:ascii="Times New Roman" w:hAnsi="Times New Roman" w:cs="Times New Roman"/>
          <w:spacing w:val="2"/>
        </w:rPr>
        <w:t>p</w:t>
      </w:r>
      <w:r>
        <w:rPr>
          <w:rFonts w:ascii="Times New Roman" w:hAnsi="Times New Roman" w:cs="Times New Roman"/>
          <w:spacing w:val="-1"/>
        </w:rPr>
        <w:t>r</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spacing w:val="-1"/>
        </w:rPr>
        <w:t>a</w:t>
      </w:r>
      <w:r>
        <w:rPr>
          <w:rFonts w:ascii="Times New Roman" w:hAnsi="Times New Roman" w:cs="Times New Roman"/>
          <w:spacing w:val="1"/>
        </w:rPr>
        <w:t>ti</w:t>
      </w:r>
      <w:r>
        <w:rPr>
          <w:rFonts w:ascii="Times New Roman" w:hAnsi="Times New Roman" w:cs="Times New Roman"/>
        </w:rPr>
        <w:t>ve</w:t>
      </w:r>
      <w:r>
        <w:rPr>
          <w:rFonts w:ascii="Times New Roman" w:hAnsi="Times New Roman" w:cs="Times New Roman"/>
          <w:spacing w:val="28"/>
        </w:rPr>
        <w:t xml:space="preserve"> </w:t>
      </w:r>
      <w:del w:id="434" w:author="Bernard Hallet" w:date="2013-12-19T17:56:00Z">
        <w:r w:rsidDel="00024146">
          <w:rPr>
            <w:rFonts w:ascii="Times New Roman" w:hAnsi="Times New Roman" w:cs="Times New Roman"/>
            <w:spacing w:val="-1"/>
          </w:rPr>
          <w:delText>a</w:delText>
        </w:r>
        <w:r w:rsidDel="00024146">
          <w:rPr>
            <w:rFonts w:ascii="Times New Roman" w:hAnsi="Times New Roman" w:cs="Times New Roman"/>
            <w:spacing w:val="2"/>
          </w:rPr>
          <w:delText>n</w:delText>
        </w:r>
        <w:r w:rsidDel="00024146">
          <w:rPr>
            <w:rFonts w:ascii="Times New Roman" w:hAnsi="Times New Roman" w:cs="Times New Roman"/>
          </w:rPr>
          <w:delText>y</w:delText>
        </w:r>
        <w:r w:rsidDel="00024146">
          <w:rPr>
            <w:rFonts w:ascii="Times New Roman" w:hAnsi="Times New Roman" w:cs="Times New Roman"/>
            <w:spacing w:val="24"/>
          </w:rPr>
          <w:delText xml:space="preserve"> </w:delText>
        </w:r>
        <w:r w:rsidDel="00024146">
          <w:rPr>
            <w:rFonts w:ascii="Times New Roman" w:hAnsi="Times New Roman" w:cs="Times New Roman"/>
            <w:spacing w:val="1"/>
          </w:rPr>
          <w:delText>l</w:delText>
        </w:r>
        <w:r w:rsidDel="00024146">
          <w:rPr>
            <w:rFonts w:ascii="Times New Roman" w:hAnsi="Times New Roman" w:cs="Times New Roman"/>
          </w:rPr>
          <w:delText>o</w:delText>
        </w:r>
        <w:r w:rsidDel="00024146">
          <w:rPr>
            <w:rFonts w:ascii="Times New Roman" w:hAnsi="Times New Roman" w:cs="Times New Roman"/>
            <w:spacing w:val="2"/>
          </w:rPr>
          <w:delText>n</w:delText>
        </w:r>
        <w:r w:rsidDel="00024146">
          <w:rPr>
            <w:rFonts w:ascii="Times New Roman" w:hAnsi="Times New Roman" w:cs="Times New Roman"/>
            <w:spacing w:val="-2"/>
          </w:rPr>
          <w:delText>g</w:delText>
        </w:r>
        <w:r w:rsidDel="00024146">
          <w:rPr>
            <w:rFonts w:ascii="Times New Roman" w:hAnsi="Times New Roman" w:cs="Times New Roman"/>
            <w:spacing w:val="-1"/>
          </w:rPr>
          <w:delText>e</w:delText>
        </w:r>
        <w:r w:rsidDel="00024146">
          <w:rPr>
            <w:rFonts w:ascii="Times New Roman" w:hAnsi="Times New Roman" w:cs="Times New Roman"/>
          </w:rPr>
          <w:delText>r</w:delText>
        </w:r>
        <w:r w:rsidDel="00024146">
          <w:rPr>
            <w:rFonts w:ascii="Times New Roman" w:hAnsi="Times New Roman" w:cs="Times New Roman"/>
            <w:spacing w:val="28"/>
          </w:rPr>
          <w:delText xml:space="preserve"> </w:delText>
        </w:r>
        <w:r w:rsidDel="00024146">
          <w:rPr>
            <w:rFonts w:ascii="Times New Roman" w:hAnsi="Times New Roman" w:cs="Times New Roman"/>
            <w:spacing w:val="-1"/>
          </w:rPr>
          <w:delText>f</w:delText>
        </w:r>
        <w:r w:rsidDel="00024146">
          <w:rPr>
            <w:rFonts w:ascii="Times New Roman" w:hAnsi="Times New Roman" w:cs="Times New Roman"/>
            <w:spacing w:val="2"/>
          </w:rPr>
          <w:delText>o</w:delText>
        </w:r>
        <w:r w:rsidDel="00024146">
          <w:rPr>
            <w:rFonts w:ascii="Times New Roman" w:hAnsi="Times New Roman" w:cs="Times New Roman"/>
          </w:rPr>
          <w:delText>r</w:delText>
        </w:r>
        <w:r w:rsidDel="00024146">
          <w:rPr>
            <w:rFonts w:ascii="Times New Roman" w:hAnsi="Times New Roman" w:cs="Times New Roman"/>
            <w:spacing w:val="28"/>
          </w:rPr>
          <w:delText xml:space="preserve"> </w:delText>
        </w:r>
        <w:r w:rsidDel="00024146">
          <w:rPr>
            <w:rFonts w:ascii="Times New Roman" w:hAnsi="Times New Roman" w:cs="Times New Roman"/>
          </w:rPr>
          <w:delText>the</w:delText>
        </w:r>
        <w:r w:rsidDel="00024146">
          <w:rPr>
            <w:rFonts w:ascii="Times New Roman" w:hAnsi="Times New Roman" w:cs="Times New Roman"/>
            <w:spacing w:val="28"/>
          </w:rPr>
          <w:delText xml:space="preserve"> </w:delText>
        </w:r>
        <w:r w:rsidDel="00024146">
          <w:rPr>
            <w:rFonts w:ascii="Times New Roman" w:hAnsi="Times New Roman" w:cs="Times New Roman"/>
          </w:rPr>
          <w:delText>p</w:delText>
        </w:r>
        <w:r w:rsidDel="00024146">
          <w:rPr>
            <w:rFonts w:ascii="Times New Roman" w:hAnsi="Times New Roman" w:cs="Times New Roman"/>
            <w:spacing w:val="-1"/>
          </w:rPr>
          <w:delText>re</w:delText>
        </w:r>
        <w:r w:rsidDel="00024146">
          <w:rPr>
            <w:rFonts w:ascii="Times New Roman" w:hAnsi="Times New Roman" w:cs="Times New Roman"/>
          </w:rPr>
          <w:delText>s</w:delText>
        </w:r>
        <w:r w:rsidDel="00024146">
          <w:rPr>
            <w:rFonts w:ascii="Times New Roman" w:hAnsi="Times New Roman" w:cs="Times New Roman"/>
            <w:spacing w:val="-1"/>
          </w:rPr>
          <w:delText>e</w:delText>
        </w:r>
        <w:r w:rsidDel="00024146">
          <w:rPr>
            <w:rFonts w:ascii="Times New Roman" w:hAnsi="Times New Roman" w:cs="Times New Roman"/>
          </w:rPr>
          <w:delText>nt</w:delText>
        </w:r>
        <w:r w:rsidDel="00024146">
          <w:rPr>
            <w:rFonts w:ascii="Times New Roman" w:hAnsi="Times New Roman" w:cs="Times New Roman"/>
            <w:spacing w:val="29"/>
          </w:rPr>
          <w:delText xml:space="preserve"> </w:delText>
        </w:r>
        <w:r w:rsidDel="00024146">
          <w:rPr>
            <w:rFonts w:ascii="Times New Roman" w:hAnsi="Times New Roman" w:cs="Times New Roman"/>
          </w:rPr>
          <w:delText>situ</w:delText>
        </w:r>
        <w:r w:rsidDel="00024146">
          <w:rPr>
            <w:rFonts w:ascii="Times New Roman" w:hAnsi="Times New Roman" w:cs="Times New Roman"/>
            <w:spacing w:val="-1"/>
          </w:rPr>
          <w:delText>a</w:delText>
        </w:r>
        <w:r w:rsidDel="00024146">
          <w:rPr>
            <w:rFonts w:ascii="Times New Roman" w:hAnsi="Times New Roman" w:cs="Times New Roman"/>
          </w:rPr>
          <w:delText>tion</w:delText>
        </w:r>
        <w:r w:rsidDel="00024146">
          <w:rPr>
            <w:rFonts w:ascii="Times New Roman" w:hAnsi="Times New Roman" w:cs="Times New Roman"/>
            <w:spacing w:val="29"/>
          </w:rPr>
          <w:delText xml:space="preserve"> </w:delText>
        </w:r>
      </w:del>
      <w:r>
        <w:rPr>
          <w:rFonts w:ascii="Times New Roman" w:hAnsi="Times New Roman" w:cs="Times New Roman"/>
          <w:spacing w:val="2"/>
        </w:rPr>
        <w:t>(</w:t>
      </w:r>
      <w:r>
        <w:rPr>
          <w:rFonts w:ascii="Times New Roman" w:hAnsi="Times New Roman" w:cs="Times New Roman"/>
          <w:spacing w:val="-6"/>
        </w:rPr>
        <w:t>I</w:t>
      </w:r>
      <w:r>
        <w:rPr>
          <w:rFonts w:ascii="Times New Roman" w:hAnsi="Times New Roman" w:cs="Times New Roman"/>
        </w:rPr>
        <w:t>s</w:t>
      </w:r>
      <w:r>
        <w:rPr>
          <w:rFonts w:ascii="Times New Roman" w:hAnsi="Times New Roman" w:cs="Times New Roman"/>
          <w:spacing w:val="1"/>
        </w:rPr>
        <w:t>a</w:t>
      </w:r>
      <w:r>
        <w:rPr>
          <w:rFonts w:ascii="Times New Roman" w:hAnsi="Times New Roman" w:cs="Times New Roman"/>
        </w:rPr>
        <w:t>ks</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29"/>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29"/>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29"/>
        </w:rPr>
        <w:t xml:space="preserve"> </w:t>
      </w:r>
      <w:r>
        <w:rPr>
          <w:rFonts w:ascii="Times New Roman" w:hAnsi="Times New Roman" w:cs="Times New Roman"/>
        </w:rPr>
        <w:t>2007</w:t>
      </w:r>
      <w:r>
        <w:rPr>
          <w:rFonts w:ascii="Times New Roman" w:hAnsi="Times New Roman" w:cs="Times New Roman"/>
          <w:spacing w:val="-1"/>
        </w:rPr>
        <w:t>a</w:t>
      </w:r>
      <w:r>
        <w:rPr>
          <w:rFonts w:ascii="Times New Roman" w:hAnsi="Times New Roman" w:cs="Times New Roman"/>
        </w:rPr>
        <w:t xml:space="preserve">; </w:t>
      </w:r>
      <w:r>
        <w:rPr>
          <w:rFonts w:ascii="Times New Roman" w:hAnsi="Times New Roman" w:cs="Times New Roman"/>
          <w:spacing w:val="-3"/>
        </w:rPr>
        <w:t>I</w:t>
      </w:r>
      <w:r>
        <w:rPr>
          <w:rFonts w:ascii="Times New Roman" w:hAnsi="Times New Roman" w:cs="Times New Roman"/>
          <w:spacing w:val="3"/>
        </w:rPr>
        <w:t>s</w:t>
      </w:r>
      <w:r>
        <w:rPr>
          <w:rFonts w:ascii="Times New Roman" w:hAnsi="Times New Roman" w:cs="Times New Roman"/>
          <w:spacing w:val="-1"/>
        </w:rPr>
        <w:t>a</w:t>
      </w:r>
      <w:r>
        <w:rPr>
          <w:rFonts w:ascii="Times New Roman" w:hAnsi="Times New Roman" w:cs="Times New Roman"/>
        </w:rPr>
        <w:t>ks</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22"/>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20"/>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rPr>
        <w:t>2007</w:t>
      </w:r>
      <w:r>
        <w:rPr>
          <w:rFonts w:ascii="Times New Roman" w:hAnsi="Times New Roman" w:cs="Times New Roman"/>
          <w:spacing w:val="2"/>
        </w:rPr>
        <w:t>b</w:t>
      </w:r>
      <w:r>
        <w:rPr>
          <w:rFonts w:ascii="Times New Roman" w:hAnsi="Times New Roman" w:cs="Times New Roman"/>
          <w:spacing w:val="-1"/>
        </w:rPr>
        <w:t>)</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19"/>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9"/>
        </w:rPr>
        <w:t xml:space="preserve"> </w:t>
      </w:r>
      <w:r>
        <w:rPr>
          <w:rFonts w:ascii="Times New Roman" w:hAnsi="Times New Roman" w:cs="Times New Roman"/>
          <w:spacing w:val="-1"/>
        </w:rPr>
        <w:t>F</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rPr>
        <w:t>2</w:t>
      </w:r>
      <w:r>
        <w:rPr>
          <w:rFonts w:ascii="Times New Roman" w:hAnsi="Times New Roman" w:cs="Times New Roman"/>
          <w:spacing w:val="19"/>
        </w:rPr>
        <w:t xml:space="preserve"> </w:t>
      </w:r>
      <w:r>
        <w:rPr>
          <w:rFonts w:ascii="Times New Roman" w:hAnsi="Times New Roman" w:cs="Times New Roman"/>
          <w:spacing w:val="1"/>
        </w:rPr>
        <w:t>t</w:t>
      </w:r>
      <w:r>
        <w:rPr>
          <w:rFonts w:ascii="Times New Roman" w:hAnsi="Times New Roman" w:cs="Times New Roman"/>
          <w:spacing w:val="2"/>
        </w:rPr>
        <w:t>h</w:t>
      </w:r>
      <w:r>
        <w:rPr>
          <w:rFonts w:ascii="Times New Roman" w:hAnsi="Times New Roman" w:cs="Times New Roman"/>
        </w:rPr>
        <w:t>e</w:t>
      </w:r>
      <w:r>
        <w:rPr>
          <w:rFonts w:ascii="Times New Roman" w:hAnsi="Times New Roman" w:cs="Times New Roman"/>
          <w:spacing w:val="18"/>
        </w:rPr>
        <w:t xml:space="preserve"> </w:t>
      </w:r>
      <w:r>
        <w:rPr>
          <w:rFonts w:ascii="Times New Roman" w:hAnsi="Times New Roman" w:cs="Times New Roman"/>
          <w:spacing w:val="1"/>
        </w:rPr>
        <w:t>m</w:t>
      </w:r>
      <w:r>
        <w:rPr>
          <w:rFonts w:ascii="Times New Roman" w:hAnsi="Times New Roman" w:cs="Times New Roman"/>
          <w:spacing w:val="-1"/>
        </w:rPr>
        <w:t>ea</w:t>
      </w:r>
      <w:r>
        <w:rPr>
          <w:rFonts w:ascii="Times New Roman" w:hAnsi="Times New Roman" w:cs="Times New Roman"/>
        </w:rPr>
        <w:t>n</w:t>
      </w:r>
      <w:r>
        <w:rPr>
          <w:rFonts w:ascii="Times New Roman" w:hAnsi="Times New Roman" w:cs="Times New Roman"/>
          <w:spacing w:val="22"/>
        </w:rPr>
        <w:t xml:space="preserve"> </w:t>
      </w:r>
      <w:r>
        <w:rPr>
          <w:rFonts w:ascii="Times New Roman" w:hAnsi="Times New Roman" w:cs="Times New Roman"/>
          <w:spacing w:val="3"/>
        </w:rPr>
        <w:t>m</w:t>
      </w:r>
      <w:r>
        <w:rPr>
          <w:rFonts w:ascii="Times New Roman" w:hAnsi="Times New Roman" w:cs="Times New Roman"/>
        </w:rPr>
        <w:t>on</w:t>
      </w:r>
      <w:r>
        <w:rPr>
          <w:rFonts w:ascii="Times New Roman" w:hAnsi="Times New Roman" w:cs="Times New Roman"/>
          <w:spacing w:val="1"/>
        </w:rPr>
        <w:t>t</w:t>
      </w:r>
      <w:r>
        <w:rPr>
          <w:rFonts w:ascii="Times New Roman" w:hAnsi="Times New Roman" w:cs="Times New Roman"/>
        </w:rPr>
        <w:t>h</w:t>
      </w:r>
      <w:r>
        <w:rPr>
          <w:rFonts w:ascii="Times New Roman" w:hAnsi="Times New Roman" w:cs="Times New Roman"/>
          <w:spacing w:val="3"/>
        </w:rPr>
        <w:t>l</w:t>
      </w:r>
      <w:r>
        <w:rPr>
          <w:rFonts w:ascii="Times New Roman" w:hAnsi="Times New Roman" w:cs="Times New Roman"/>
        </w:rPr>
        <w:t>y</w:t>
      </w:r>
      <w:r>
        <w:rPr>
          <w:rFonts w:ascii="Times New Roman" w:hAnsi="Times New Roman" w:cs="Times New Roman"/>
          <w:spacing w:val="14"/>
        </w:rPr>
        <w:t xml:space="preserve"> </w:t>
      </w:r>
      <w:r>
        <w:rPr>
          <w:rFonts w:ascii="Times New Roman" w:hAnsi="Times New Roman" w:cs="Times New Roman"/>
          <w:spacing w:val="-1"/>
        </w:rPr>
        <w:t>a</w:t>
      </w:r>
      <w:r>
        <w:rPr>
          <w:rFonts w:ascii="Times New Roman" w:hAnsi="Times New Roman" w:cs="Times New Roman"/>
        </w:rPr>
        <w:t>no</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5"/>
        </w:rPr>
        <w:t>l</w:t>
      </w:r>
      <w:r>
        <w:rPr>
          <w:rFonts w:ascii="Times New Roman" w:hAnsi="Times New Roman" w:cs="Times New Roman"/>
        </w:rPr>
        <w:t>y</w:t>
      </w:r>
      <w:r>
        <w:rPr>
          <w:rFonts w:ascii="Times New Roman" w:hAnsi="Times New Roman" w:cs="Times New Roman"/>
          <w:spacing w:val="17"/>
        </w:rPr>
        <w:t xml:space="preserve"> </w:t>
      </w:r>
      <w:r>
        <w:rPr>
          <w:rFonts w:ascii="Times New Roman" w:hAnsi="Times New Roman" w:cs="Times New Roman"/>
          <w:spacing w:val="-1"/>
        </w:rPr>
        <w:t>fr</w:t>
      </w:r>
      <w:r>
        <w:rPr>
          <w:rFonts w:ascii="Times New Roman" w:hAnsi="Times New Roman" w:cs="Times New Roman"/>
        </w:rPr>
        <w:t>om</w:t>
      </w:r>
      <w:r>
        <w:rPr>
          <w:rFonts w:ascii="Times New Roman" w:hAnsi="Times New Roman" w:cs="Times New Roman"/>
          <w:spacing w:val="20"/>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21"/>
        </w:rPr>
        <w:t xml:space="preserve"> </w:t>
      </w:r>
      <w:r>
        <w:rPr>
          <w:rFonts w:ascii="Times New Roman" w:hAnsi="Times New Roman" w:cs="Times New Roman"/>
        </w:rPr>
        <w:t>no</w:t>
      </w:r>
      <w:r>
        <w:rPr>
          <w:rFonts w:ascii="Times New Roman" w:hAnsi="Times New Roman" w:cs="Times New Roman"/>
          <w:spacing w:val="-1"/>
        </w:rPr>
        <w:t>r</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1"/>
        </w:rPr>
        <w:t>c</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spacing w:val="-1"/>
        </w:rPr>
        <w:t>c</w:t>
      </w:r>
      <w:r>
        <w:rPr>
          <w:rFonts w:ascii="Times New Roman" w:hAnsi="Times New Roman" w:cs="Times New Roman"/>
        </w:rPr>
        <w:t>u</w:t>
      </w:r>
      <w:r>
        <w:rPr>
          <w:rFonts w:ascii="Times New Roman" w:hAnsi="Times New Roman" w:cs="Times New Roman"/>
          <w:spacing w:val="1"/>
        </w:rPr>
        <w:t>l</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spacing w:val="-1"/>
        </w:rPr>
        <w:t>ed f</w:t>
      </w:r>
      <w:r>
        <w:rPr>
          <w:rFonts w:ascii="Times New Roman" w:hAnsi="Times New Roman" w:cs="Times New Roman"/>
        </w:rPr>
        <w:t>or</w:t>
      </w:r>
      <w:r>
        <w:rPr>
          <w:rFonts w:ascii="Times New Roman" w:hAnsi="Times New Roman" w:cs="Times New Roman"/>
          <w:spacing w:val="2"/>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er</w:t>
      </w:r>
      <w:r>
        <w:rPr>
          <w:rFonts w:ascii="Times New Roman" w:hAnsi="Times New Roman" w:cs="Times New Roman"/>
          <w:spacing w:val="1"/>
        </w:rPr>
        <w:t>i</w:t>
      </w:r>
      <w:r>
        <w:rPr>
          <w:rFonts w:ascii="Times New Roman" w:hAnsi="Times New Roman" w:cs="Times New Roman"/>
        </w:rPr>
        <w:t>od</w:t>
      </w:r>
      <w:r>
        <w:rPr>
          <w:rFonts w:ascii="Times New Roman" w:hAnsi="Times New Roman" w:cs="Times New Roman"/>
          <w:spacing w:val="2"/>
        </w:rPr>
        <w:t xml:space="preserve"> </w:t>
      </w:r>
      <w:r>
        <w:rPr>
          <w:rFonts w:ascii="Times New Roman" w:hAnsi="Times New Roman" w:cs="Times New Roman"/>
        </w:rPr>
        <w:t>1991</w:t>
      </w:r>
      <w:r>
        <w:rPr>
          <w:rFonts w:ascii="Times New Roman" w:hAnsi="Times New Roman" w:cs="Times New Roman"/>
          <w:spacing w:val="2"/>
        </w:rPr>
        <w:t xml:space="preserve"> </w:t>
      </w:r>
      <w:r>
        <w:rPr>
          <w:rFonts w:ascii="Times New Roman" w:hAnsi="Times New Roman" w:cs="Times New Roman"/>
        </w:rPr>
        <w:t>–</w:t>
      </w:r>
      <w:r>
        <w:rPr>
          <w:rFonts w:ascii="Times New Roman" w:hAnsi="Times New Roman" w:cs="Times New Roman"/>
          <w:spacing w:val="2"/>
        </w:rPr>
        <w:t xml:space="preserve"> </w:t>
      </w:r>
      <w:r>
        <w:rPr>
          <w:rFonts w:ascii="Times New Roman" w:hAnsi="Times New Roman" w:cs="Times New Roman"/>
        </w:rPr>
        <w:t>2</w:t>
      </w:r>
      <w:r>
        <w:rPr>
          <w:rFonts w:ascii="Times New Roman" w:hAnsi="Times New Roman" w:cs="Times New Roman"/>
          <w:spacing w:val="2"/>
        </w:rPr>
        <w:t>0</w:t>
      </w:r>
      <w:r>
        <w:rPr>
          <w:rFonts w:ascii="Times New Roman" w:hAnsi="Times New Roman" w:cs="Times New Roman"/>
        </w:rPr>
        <w:t>10,</w:t>
      </w:r>
      <w:ins w:id="435" w:author="Bernard Hallet" w:date="2013-12-19T17:58:00Z">
        <w:r w:rsidR="00024146">
          <w:rPr>
            <w:rFonts w:ascii="Times New Roman" w:hAnsi="Times New Roman" w:cs="Times New Roman"/>
          </w:rPr>
          <w:t xml:space="preserve"> </w:t>
        </w:r>
      </w:ins>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ovid</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3"/>
        </w:rPr>
        <w:t xml:space="preserve"> </w:t>
      </w:r>
      <w:r>
        <w:rPr>
          <w:rFonts w:ascii="Times New Roman" w:hAnsi="Times New Roman" w:cs="Times New Roman"/>
        </w:rPr>
        <w:t>a</w:t>
      </w:r>
      <w:r>
        <w:rPr>
          <w:rFonts w:ascii="Times New Roman" w:hAnsi="Times New Roman" w:cs="Times New Roman"/>
          <w:spacing w:val="1"/>
        </w:rPr>
        <w:t xml:space="preserve"> </w:t>
      </w:r>
      <w:r>
        <w:rPr>
          <w:rFonts w:ascii="Times New Roman" w:hAnsi="Times New Roman" w:cs="Times New Roman"/>
        </w:rPr>
        <w:t>mo</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spacing w:val="2"/>
        </w:rPr>
        <w:t>r</w:t>
      </w:r>
      <w:r>
        <w:rPr>
          <w:rFonts w:ascii="Times New Roman" w:hAnsi="Times New Roman" w:cs="Times New Roman"/>
          <w:spacing w:val="-1"/>
        </w:rPr>
        <w:t>ea</w:t>
      </w:r>
      <w:r>
        <w:rPr>
          <w:rFonts w:ascii="Times New Roman" w:hAnsi="Times New Roman" w:cs="Times New Roman"/>
        </w:rPr>
        <w:t>li</w:t>
      </w:r>
      <w:r>
        <w:rPr>
          <w:rFonts w:ascii="Times New Roman" w:hAnsi="Times New Roman" w:cs="Times New Roman"/>
          <w:spacing w:val="3"/>
        </w:rPr>
        <w:t>s</w:t>
      </w:r>
      <w:r>
        <w:rPr>
          <w:rFonts w:ascii="Times New Roman" w:hAnsi="Times New Roman" w:cs="Times New Roman"/>
        </w:rPr>
        <w:t>tic</w:t>
      </w:r>
      <w:r>
        <w:rPr>
          <w:rFonts w:ascii="Times New Roman" w:hAnsi="Times New Roman" w:cs="Times New Roman"/>
          <w:spacing w:val="2"/>
        </w:rPr>
        <w:t xml:space="preserve"> </w:t>
      </w:r>
      <w:r>
        <w:rPr>
          <w:rFonts w:ascii="Times New Roman" w:hAnsi="Times New Roman" w:cs="Times New Roman"/>
        </w:rPr>
        <w:t>pi</w:t>
      </w:r>
      <w:r>
        <w:rPr>
          <w:rFonts w:ascii="Times New Roman" w:hAnsi="Times New Roman" w:cs="Times New Roman"/>
          <w:spacing w:val="-1"/>
        </w:rPr>
        <w:t>c</w:t>
      </w:r>
      <w:r>
        <w:rPr>
          <w:rFonts w:ascii="Times New Roman" w:hAnsi="Times New Roman" w:cs="Times New Roman"/>
        </w:rPr>
        <w:t>tu</w:t>
      </w:r>
      <w:r>
        <w:rPr>
          <w:rFonts w:ascii="Times New Roman" w:hAnsi="Times New Roman" w:cs="Times New Roman"/>
          <w:spacing w:val="-1"/>
        </w:rPr>
        <w:t>r</w:t>
      </w:r>
      <w:r>
        <w:rPr>
          <w:rFonts w:ascii="Times New Roman" w:hAnsi="Times New Roman" w:cs="Times New Roman"/>
        </w:rPr>
        <w:t>e</w:t>
      </w:r>
      <w:r>
        <w:rPr>
          <w:rFonts w:ascii="Times New Roman" w:hAnsi="Times New Roman" w:cs="Times New Roman"/>
          <w:spacing w:val="1"/>
        </w:rPr>
        <w:t xml:space="preserve"> </w:t>
      </w:r>
      <w:r>
        <w:rPr>
          <w:rFonts w:ascii="Times New Roman" w:hAnsi="Times New Roman" w:cs="Times New Roman"/>
        </w:rPr>
        <w:t>of</w:t>
      </w:r>
      <w:r>
        <w:rPr>
          <w:rFonts w:ascii="Times New Roman" w:hAnsi="Times New Roman" w:cs="Times New Roman"/>
          <w:spacing w:val="2"/>
        </w:rPr>
        <w:t xml:space="preserve"> </w:t>
      </w:r>
      <w:r>
        <w:rPr>
          <w:rFonts w:ascii="Times New Roman" w:hAnsi="Times New Roman" w:cs="Times New Roman"/>
        </w:rPr>
        <w:t>the</w:t>
      </w:r>
      <w:r>
        <w:rPr>
          <w:rFonts w:ascii="Times New Roman" w:hAnsi="Times New Roman" w:cs="Times New Roman"/>
          <w:spacing w:val="1"/>
        </w:rPr>
        <w:t xml:space="preserve"> </w:t>
      </w:r>
      <w:r>
        <w:rPr>
          <w:rFonts w:ascii="Times New Roman" w:hAnsi="Times New Roman" w:cs="Times New Roman"/>
        </w:rPr>
        <w:t>p</w:t>
      </w:r>
      <w:r>
        <w:rPr>
          <w:rFonts w:ascii="Times New Roman" w:hAnsi="Times New Roman" w:cs="Times New Roman"/>
          <w:spacing w:val="-1"/>
        </w:rPr>
        <w:t>re</w:t>
      </w:r>
      <w:r>
        <w:rPr>
          <w:rFonts w:ascii="Times New Roman" w:hAnsi="Times New Roman" w:cs="Times New Roman"/>
          <w:spacing w:val="3"/>
        </w:rPr>
        <w:t>s</w:t>
      </w:r>
      <w:r>
        <w:rPr>
          <w:rFonts w:ascii="Times New Roman" w:hAnsi="Times New Roman" w:cs="Times New Roman"/>
          <w:spacing w:val="-1"/>
        </w:rPr>
        <w:t>e</w:t>
      </w:r>
      <w:r>
        <w:rPr>
          <w:rFonts w:ascii="Times New Roman" w:hAnsi="Times New Roman" w:cs="Times New Roman"/>
        </w:rPr>
        <w:t>nt</w:t>
      </w:r>
      <w:r>
        <w:rPr>
          <w:rFonts w:ascii="Times New Roman" w:hAnsi="Times New Roman" w:cs="Times New Roman"/>
          <w:spacing w:val="3"/>
        </w:rPr>
        <w:t xml:space="preserve"> </w:t>
      </w:r>
      <w:r>
        <w:rPr>
          <w:rFonts w:ascii="Times New Roman" w:hAnsi="Times New Roman" w:cs="Times New Roman"/>
          <w:spacing w:val="-1"/>
        </w:rPr>
        <w:t>c</w:t>
      </w:r>
      <w:r>
        <w:rPr>
          <w:rFonts w:ascii="Times New Roman" w:hAnsi="Times New Roman" w:cs="Times New Roman"/>
        </w:rPr>
        <w:t>lim</w:t>
      </w:r>
      <w:r>
        <w:rPr>
          <w:rFonts w:ascii="Times New Roman" w:hAnsi="Times New Roman" w:cs="Times New Roman"/>
          <w:spacing w:val="-1"/>
        </w:rPr>
        <w:t>a</w:t>
      </w:r>
      <w:r>
        <w:rPr>
          <w:rFonts w:ascii="Times New Roman" w:hAnsi="Times New Roman" w:cs="Times New Roman"/>
        </w:rPr>
        <w:t>tic</w:t>
      </w:r>
      <w:r>
        <w:rPr>
          <w:rFonts w:ascii="Times New Roman" w:hAnsi="Times New Roman" w:cs="Times New Roman"/>
          <w:spacing w:val="2"/>
        </w:rPr>
        <w:t xml:space="preserve"> </w:t>
      </w:r>
      <w:r>
        <w:rPr>
          <w:rFonts w:ascii="Times New Roman" w:hAnsi="Times New Roman" w:cs="Times New Roman"/>
        </w:rPr>
        <w:t>situ</w:t>
      </w:r>
      <w:r>
        <w:rPr>
          <w:rFonts w:ascii="Times New Roman" w:hAnsi="Times New Roman" w:cs="Times New Roman"/>
          <w:spacing w:val="-1"/>
        </w:rPr>
        <w:t>a</w:t>
      </w:r>
      <w:r>
        <w:rPr>
          <w:rFonts w:ascii="Times New Roman" w:hAnsi="Times New Roman" w:cs="Times New Roman"/>
        </w:rPr>
        <w:t>tion</w:t>
      </w:r>
      <w:r>
        <w:rPr>
          <w:rFonts w:ascii="Times New Roman" w:hAnsi="Times New Roman" w:cs="Times New Roman"/>
          <w:spacing w:val="2"/>
        </w:rPr>
        <w:t xml:space="preserve"> </w:t>
      </w:r>
      <w:r>
        <w:rPr>
          <w:rFonts w:ascii="Times New Roman" w:hAnsi="Times New Roman" w:cs="Times New Roman"/>
          <w:spacing w:val="-1"/>
        </w:rPr>
        <w:t>a</w:t>
      </w:r>
      <w:r>
        <w:rPr>
          <w:rFonts w:ascii="Times New Roman" w:hAnsi="Times New Roman" w:cs="Times New Roman"/>
        </w:rPr>
        <w:t>t the</w:t>
      </w:r>
      <w:r>
        <w:rPr>
          <w:rFonts w:ascii="Times New Roman" w:hAnsi="Times New Roman" w:cs="Times New Roman"/>
          <w:spacing w:val="42"/>
        </w:rPr>
        <w:t xml:space="preserve"> </w:t>
      </w:r>
      <w:r>
        <w:rPr>
          <w:rFonts w:ascii="Times New Roman" w:hAnsi="Times New Roman" w:cs="Times New Roman"/>
        </w:rPr>
        <w:t>sit</w:t>
      </w:r>
      <w:r>
        <w:rPr>
          <w:rFonts w:ascii="Times New Roman" w:hAnsi="Times New Roman" w:cs="Times New Roman"/>
          <w:spacing w:val="-1"/>
        </w:rPr>
        <w:t>e</w:t>
      </w:r>
      <w:r>
        <w:rPr>
          <w:rFonts w:ascii="Times New Roman" w:hAnsi="Times New Roman" w:cs="Times New Roman"/>
        </w:rPr>
        <w:t>.</w:t>
      </w:r>
      <w:r>
        <w:rPr>
          <w:rFonts w:ascii="Times New Roman" w:hAnsi="Times New Roman" w:cs="Times New Roman"/>
          <w:spacing w:val="43"/>
        </w:rPr>
        <w:t xml:space="preserve"> </w:t>
      </w:r>
      <w:r>
        <w:rPr>
          <w:rFonts w:ascii="Times New Roman" w:hAnsi="Times New Roman" w:cs="Times New Roman"/>
        </w:rPr>
        <w:t>The</w:t>
      </w:r>
      <w:r>
        <w:rPr>
          <w:rFonts w:ascii="Times New Roman" w:hAnsi="Times New Roman" w:cs="Times New Roman"/>
          <w:spacing w:val="45"/>
        </w:rPr>
        <w:t xml:space="preserve"> </w:t>
      </w:r>
      <w:r>
        <w:rPr>
          <w:rFonts w:ascii="Times New Roman" w:hAnsi="Times New Roman" w:cs="Times New Roman"/>
          <w:spacing w:val="-1"/>
        </w:rPr>
        <w:t>a</w:t>
      </w:r>
      <w:r>
        <w:rPr>
          <w:rFonts w:ascii="Times New Roman" w:hAnsi="Times New Roman" w:cs="Times New Roman"/>
        </w:rPr>
        <w:t>no</w:t>
      </w:r>
      <w:r>
        <w:rPr>
          <w:rFonts w:ascii="Times New Roman" w:hAnsi="Times New Roman" w:cs="Times New Roman"/>
          <w:spacing w:val="1"/>
        </w:rPr>
        <w:t>m</w:t>
      </w:r>
      <w:r>
        <w:rPr>
          <w:rFonts w:ascii="Times New Roman" w:hAnsi="Times New Roman" w:cs="Times New Roman"/>
          <w:spacing w:val="-1"/>
        </w:rPr>
        <w:t>a</w:t>
      </w:r>
      <w:r>
        <w:rPr>
          <w:rFonts w:ascii="Times New Roman" w:hAnsi="Times New Roman" w:cs="Times New Roman"/>
          <w:spacing w:val="5"/>
        </w:rPr>
        <w:t>l</w:t>
      </w:r>
      <w:r>
        <w:rPr>
          <w:rFonts w:ascii="Times New Roman" w:hAnsi="Times New Roman" w:cs="Times New Roman"/>
        </w:rPr>
        <w:t>y</w:t>
      </w:r>
      <w:r>
        <w:rPr>
          <w:rFonts w:ascii="Times New Roman" w:hAnsi="Times New Roman" w:cs="Times New Roman"/>
          <w:spacing w:val="38"/>
        </w:rPr>
        <w:t xml:space="preserve"> </w:t>
      </w:r>
      <w:r>
        <w:rPr>
          <w:rFonts w:ascii="Times New Roman" w:hAnsi="Times New Roman" w:cs="Times New Roman"/>
          <w:spacing w:val="3"/>
        </w:rPr>
        <w:t>i</w:t>
      </w:r>
      <w:r>
        <w:rPr>
          <w:rFonts w:ascii="Times New Roman" w:hAnsi="Times New Roman" w:cs="Times New Roman"/>
        </w:rPr>
        <w:t>s</w:t>
      </w:r>
      <w:r>
        <w:rPr>
          <w:rFonts w:ascii="Times New Roman" w:hAnsi="Times New Roman" w:cs="Times New Roman"/>
          <w:spacing w:val="43"/>
        </w:rPr>
        <w:t xml:space="preserve"> </w:t>
      </w:r>
      <w:r>
        <w:rPr>
          <w:rFonts w:ascii="Times New Roman" w:hAnsi="Times New Roman" w:cs="Times New Roman"/>
          <w:spacing w:val="1"/>
        </w:rPr>
        <w:t>m</w:t>
      </w:r>
      <w:r>
        <w:rPr>
          <w:rFonts w:ascii="Times New Roman" w:hAnsi="Times New Roman" w:cs="Times New Roman"/>
        </w:rPr>
        <w:t>ost</w:t>
      </w:r>
      <w:r>
        <w:rPr>
          <w:rFonts w:ascii="Times New Roman" w:hAnsi="Times New Roman" w:cs="Times New Roman"/>
          <w:spacing w:val="44"/>
        </w:rPr>
        <w:t xml:space="preserve"> </w:t>
      </w:r>
      <w:r>
        <w:rPr>
          <w:rFonts w:ascii="Times New Roman" w:hAnsi="Times New Roman" w:cs="Times New Roman"/>
        </w:rPr>
        <w:t>p</w:t>
      </w:r>
      <w:r>
        <w:rPr>
          <w:rFonts w:ascii="Times New Roman" w:hAnsi="Times New Roman" w:cs="Times New Roman"/>
          <w:spacing w:val="-1"/>
        </w:rPr>
        <w:t>r</w:t>
      </w:r>
      <w:r>
        <w:rPr>
          <w:rFonts w:ascii="Times New Roman" w:hAnsi="Times New Roman" w:cs="Times New Roman"/>
        </w:rPr>
        <w:t>onoun</w:t>
      </w:r>
      <w:r>
        <w:rPr>
          <w:rFonts w:ascii="Times New Roman" w:hAnsi="Times New Roman" w:cs="Times New Roman"/>
          <w:spacing w:val="-1"/>
        </w:rPr>
        <w:t>ce</w:t>
      </w:r>
      <w:r>
        <w:rPr>
          <w:rFonts w:ascii="Times New Roman" w:hAnsi="Times New Roman" w:cs="Times New Roman"/>
        </w:rPr>
        <w:t>d</w:t>
      </w:r>
      <w:r>
        <w:rPr>
          <w:rFonts w:ascii="Times New Roman" w:hAnsi="Times New Roman" w:cs="Times New Roman"/>
          <w:spacing w:val="46"/>
        </w:rPr>
        <w:t xml:space="preserve"> </w:t>
      </w:r>
      <w:r>
        <w:rPr>
          <w:rFonts w:ascii="Times New Roman" w:hAnsi="Times New Roman" w:cs="Times New Roman"/>
        </w:rPr>
        <w:t>in</w:t>
      </w:r>
      <w:r>
        <w:rPr>
          <w:rFonts w:ascii="Times New Roman" w:hAnsi="Times New Roman" w:cs="Times New Roman"/>
          <w:spacing w:val="46"/>
        </w:rPr>
        <w:t xml:space="preserve"> </w:t>
      </w:r>
      <w:r>
        <w:rPr>
          <w:rFonts w:ascii="Times New Roman" w:hAnsi="Times New Roman" w:cs="Times New Roman"/>
          <w:spacing w:val="-1"/>
        </w:rPr>
        <w:t>w</w:t>
      </w:r>
      <w:r>
        <w:rPr>
          <w:rFonts w:ascii="Times New Roman" w:hAnsi="Times New Roman" w:cs="Times New Roman"/>
        </w:rPr>
        <w:t>int</w:t>
      </w:r>
      <w:r>
        <w:rPr>
          <w:rFonts w:ascii="Times New Roman" w:hAnsi="Times New Roman" w:cs="Times New Roman"/>
          <w:spacing w:val="-1"/>
        </w:rPr>
        <w:t>er</w:t>
      </w:r>
      <w:r>
        <w:rPr>
          <w:rFonts w:ascii="Times New Roman" w:hAnsi="Times New Roman" w:cs="Times New Roman"/>
        </w:rPr>
        <w:t xml:space="preserve">. </w:t>
      </w:r>
      <w:r>
        <w:rPr>
          <w:rFonts w:ascii="Times New Roman" w:hAnsi="Times New Roman" w:cs="Times New Roman"/>
          <w:spacing w:val="-14"/>
        </w:rPr>
        <w:t xml:space="preserve"> </w:t>
      </w:r>
      <w:r>
        <w:rPr>
          <w:rFonts w:ascii="Times New Roman" w:hAnsi="Times New Roman" w:cs="Times New Roman"/>
          <w:spacing w:val="-1"/>
        </w:rPr>
        <w:t>F</w:t>
      </w:r>
      <w:r>
        <w:rPr>
          <w:rFonts w:ascii="Times New Roman" w:hAnsi="Times New Roman" w:cs="Times New Roman"/>
        </w:rPr>
        <w:t>ig</w:t>
      </w:r>
      <w:r>
        <w:rPr>
          <w:rFonts w:ascii="Times New Roman" w:hAnsi="Times New Roman" w:cs="Times New Roman"/>
          <w:spacing w:val="43"/>
        </w:rPr>
        <w:t xml:space="preserve"> </w:t>
      </w:r>
      <w:r>
        <w:rPr>
          <w:rFonts w:ascii="Times New Roman" w:hAnsi="Times New Roman" w:cs="Times New Roman"/>
        </w:rPr>
        <w:t>2</w:t>
      </w:r>
      <w:r>
        <w:rPr>
          <w:rFonts w:ascii="Times New Roman" w:hAnsi="Times New Roman" w:cs="Times New Roman"/>
          <w:spacing w:val="46"/>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so</w:t>
      </w:r>
      <w:r>
        <w:rPr>
          <w:rFonts w:ascii="Times New Roman" w:hAnsi="Times New Roman" w:cs="Times New Roman"/>
          <w:spacing w:val="43"/>
        </w:rPr>
        <w:t xml:space="preserve"> </w:t>
      </w:r>
      <w:r>
        <w:rPr>
          <w:rFonts w:ascii="Times New Roman" w:hAnsi="Times New Roman" w:cs="Times New Roman"/>
        </w:rPr>
        <w:t>d</w:t>
      </w:r>
      <w:r>
        <w:rPr>
          <w:rFonts w:ascii="Times New Roman" w:hAnsi="Times New Roman" w:cs="Times New Roman"/>
          <w:spacing w:val="1"/>
        </w:rPr>
        <w:t>i</w:t>
      </w:r>
      <w:r>
        <w:rPr>
          <w:rFonts w:ascii="Times New Roman" w:hAnsi="Times New Roman" w:cs="Times New Roman"/>
        </w:rPr>
        <w:t>sp</w:t>
      </w:r>
      <w:r>
        <w:rPr>
          <w:rFonts w:ascii="Times New Roman" w:hAnsi="Times New Roman" w:cs="Times New Roman"/>
          <w:spacing w:val="1"/>
        </w:rPr>
        <w:t>la</w:t>
      </w:r>
      <w:r>
        <w:rPr>
          <w:rFonts w:ascii="Times New Roman" w:hAnsi="Times New Roman" w:cs="Times New Roman"/>
          <w:spacing w:val="-5"/>
        </w:rPr>
        <w:t>y</w:t>
      </w:r>
      <w:r>
        <w:rPr>
          <w:rFonts w:ascii="Times New Roman" w:hAnsi="Times New Roman" w:cs="Times New Roman"/>
        </w:rPr>
        <w:t>s</w:t>
      </w:r>
      <w:r>
        <w:rPr>
          <w:rFonts w:ascii="Times New Roman" w:hAnsi="Times New Roman" w:cs="Times New Roman"/>
          <w:spacing w:val="46"/>
        </w:rPr>
        <w:t xml:space="preserve"> </w:t>
      </w:r>
      <w:r>
        <w:rPr>
          <w:rFonts w:ascii="Times New Roman" w:hAnsi="Times New Roman" w:cs="Times New Roman"/>
          <w:spacing w:val="-1"/>
        </w:rPr>
        <w:t>a</w:t>
      </w:r>
      <w:r>
        <w:rPr>
          <w:rFonts w:ascii="Times New Roman" w:hAnsi="Times New Roman" w:cs="Times New Roman"/>
          <w:spacing w:val="1"/>
        </w:rPr>
        <w:t>i</w:t>
      </w:r>
      <w:r>
        <w:rPr>
          <w:rFonts w:ascii="Times New Roman" w:hAnsi="Times New Roman" w:cs="Times New Roman"/>
        </w:rPr>
        <w:t>r</w:t>
      </w:r>
      <w:r>
        <w:rPr>
          <w:rFonts w:ascii="Times New Roman" w:hAnsi="Times New Roman" w:cs="Times New Roman"/>
          <w:spacing w:val="45"/>
        </w:rPr>
        <w:t xml:space="preserve"> </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spacing w:val="2"/>
        </w:rPr>
        <w:t>r</w:t>
      </w:r>
      <w:r>
        <w:rPr>
          <w:rFonts w:ascii="Times New Roman" w:hAnsi="Times New Roman" w:cs="Times New Roman"/>
          <w:spacing w:val="-1"/>
        </w:rPr>
        <w:t>a</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1"/>
        </w:rPr>
        <w:t xml:space="preserve">res </w:t>
      </w:r>
      <w:r>
        <w:rPr>
          <w:rFonts w:ascii="Times New Roman" w:hAnsi="Times New Roman" w:cs="Times New Roman"/>
        </w:rPr>
        <w:t>du</w:t>
      </w:r>
      <w:r>
        <w:rPr>
          <w:rFonts w:ascii="Times New Roman" w:hAnsi="Times New Roman" w:cs="Times New Roman"/>
          <w:spacing w:val="-1"/>
        </w:rPr>
        <w:t>r</w:t>
      </w:r>
      <w:r>
        <w:rPr>
          <w:rFonts w:ascii="Times New Roman" w:hAnsi="Times New Roman" w:cs="Times New Roman"/>
          <w:spacing w:val="1"/>
        </w:rPr>
        <w:t>i</w:t>
      </w:r>
      <w:r>
        <w:rPr>
          <w:rFonts w:ascii="Times New Roman" w:hAnsi="Times New Roman" w:cs="Times New Roman"/>
        </w:rPr>
        <w:t>ng</w:t>
      </w:r>
      <w:r>
        <w:rPr>
          <w:rFonts w:ascii="Times New Roman" w:hAnsi="Times New Roman" w:cs="Times New Roman"/>
          <w:spacing w:val="19"/>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23"/>
        </w:rPr>
        <w:t xml:space="preserve"> </w:t>
      </w:r>
      <w:r>
        <w:rPr>
          <w:rFonts w:ascii="Times New Roman" w:hAnsi="Times New Roman" w:cs="Times New Roman"/>
        </w:rPr>
        <w:t>s</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2"/>
        </w:rPr>
        <w:t>d</w:t>
      </w:r>
      <w:r>
        <w:rPr>
          <w:rFonts w:ascii="Times New Roman" w:hAnsi="Times New Roman" w:cs="Times New Roman"/>
        </w:rPr>
        <w:t>y</w:t>
      </w:r>
      <w:r>
        <w:rPr>
          <w:rFonts w:ascii="Times New Roman" w:hAnsi="Times New Roman" w:cs="Times New Roman"/>
          <w:spacing w:val="19"/>
        </w:rPr>
        <w:t xml:space="preserve"> </w:t>
      </w:r>
      <w:r>
        <w:rPr>
          <w:rFonts w:ascii="Times New Roman" w:hAnsi="Times New Roman" w:cs="Times New Roman"/>
        </w:rPr>
        <w:t>p</w:t>
      </w:r>
      <w:r>
        <w:rPr>
          <w:rFonts w:ascii="Times New Roman" w:hAnsi="Times New Roman" w:cs="Times New Roman"/>
          <w:spacing w:val="-1"/>
        </w:rPr>
        <w:t>er</w:t>
      </w:r>
      <w:r>
        <w:rPr>
          <w:rFonts w:ascii="Times New Roman" w:hAnsi="Times New Roman" w:cs="Times New Roman"/>
          <w:spacing w:val="1"/>
        </w:rPr>
        <w:t>i</w:t>
      </w:r>
      <w:r>
        <w:rPr>
          <w:rFonts w:ascii="Times New Roman" w:hAnsi="Times New Roman" w:cs="Times New Roman"/>
        </w:rPr>
        <w:t>od</w:t>
      </w:r>
      <w:r>
        <w:rPr>
          <w:rFonts w:ascii="Times New Roman" w:hAnsi="Times New Roman" w:cs="Times New Roman"/>
          <w:spacing w:val="24"/>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2"/>
        </w:rPr>
        <w:t xml:space="preserve"> </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spacing w:val="1"/>
        </w:rPr>
        <w:t>lti</w:t>
      </w:r>
      <w:r>
        <w:rPr>
          <w:rFonts w:ascii="Times New Roman" w:hAnsi="Times New Roman" w:cs="Times New Roman"/>
        </w:rPr>
        <w:t>ng</w:t>
      </w:r>
      <w:r>
        <w:rPr>
          <w:rFonts w:ascii="Times New Roman" w:hAnsi="Times New Roman" w:cs="Times New Roman"/>
          <w:spacing w:val="19"/>
        </w:rPr>
        <w:t xml:space="preserve"> </w:t>
      </w:r>
      <w:r>
        <w:rPr>
          <w:rFonts w:ascii="Times New Roman" w:hAnsi="Times New Roman" w:cs="Times New Roman"/>
          <w:spacing w:val="3"/>
        </w:rPr>
        <w:t>s</w:t>
      </w:r>
      <w:r>
        <w:rPr>
          <w:rFonts w:ascii="Times New Roman" w:hAnsi="Times New Roman" w:cs="Times New Roman"/>
          <w:spacing w:val="-1"/>
        </w:rPr>
        <w:t>ea</w:t>
      </w:r>
      <w:r>
        <w:rPr>
          <w:rFonts w:ascii="Times New Roman" w:hAnsi="Times New Roman" w:cs="Times New Roman"/>
        </w:rPr>
        <w:t>son</w:t>
      </w:r>
      <w:r>
        <w:rPr>
          <w:rFonts w:ascii="Times New Roman" w:hAnsi="Times New Roman" w:cs="Times New Roman"/>
          <w:spacing w:val="22"/>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g</w:t>
      </w:r>
      <w:r>
        <w:rPr>
          <w:rFonts w:ascii="Times New Roman" w:hAnsi="Times New Roman" w:cs="Times New Roman"/>
          <w:spacing w:val="2"/>
        </w:rPr>
        <w:t>r</w:t>
      </w:r>
      <w:r>
        <w:rPr>
          <w:rFonts w:ascii="Times New Roman" w:hAnsi="Times New Roman" w:cs="Times New Roman"/>
          <w:spacing w:val="-1"/>
        </w:rPr>
        <w:t>e</w:t>
      </w:r>
      <w:r>
        <w:rPr>
          <w:rFonts w:ascii="Times New Roman" w:hAnsi="Times New Roman" w:cs="Times New Roman"/>
        </w:rPr>
        <w:t>e</w:t>
      </w:r>
      <w:r>
        <w:rPr>
          <w:rFonts w:ascii="Times New Roman" w:hAnsi="Times New Roman" w:cs="Times New Roman"/>
          <w:spacing w:val="21"/>
        </w:rPr>
        <w:t xml:space="preserve"> </w:t>
      </w:r>
      <w:r>
        <w:rPr>
          <w:rFonts w:ascii="Times New Roman" w:hAnsi="Times New Roman" w:cs="Times New Roman"/>
        </w:rPr>
        <w:t>d</w:t>
      </w:r>
      <w:r>
        <w:rPr>
          <w:rFonts w:ascii="Times New Roman" w:hAnsi="Times New Roman" w:cs="Times New Roman"/>
          <w:spacing w:val="4"/>
        </w:rPr>
        <w:t>a</w:t>
      </w:r>
      <w:r>
        <w:rPr>
          <w:rFonts w:ascii="Times New Roman" w:hAnsi="Times New Roman" w:cs="Times New Roman"/>
        </w:rPr>
        <w:t>y</w:t>
      </w:r>
      <w:r>
        <w:rPr>
          <w:rFonts w:ascii="Times New Roman" w:hAnsi="Times New Roman" w:cs="Times New Roman"/>
          <w:spacing w:val="17"/>
        </w:rPr>
        <w:t xml:space="preserve"> </w:t>
      </w:r>
      <w:r>
        <w:rPr>
          <w:rFonts w:ascii="Times New Roman" w:hAnsi="Times New Roman" w:cs="Times New Roman"/>
        </w:rPr>
        <w:t>su</w:t>
      </w:r>
      <w:r>
        <w:rPr>
          <w:rFonts w:ascii="Times New Roman" w:hAnsi="Times New Roman" w:cs="Times New Roman"/>
          <w:spacing w:val="1"/>
        </w:rPr>
        <w:t>m</w:t>
      </w:r>
      <w:r>
        <w:rPr>
          <w:rFonts w:ascii="Times New Roman" w:hAnsi="Times New Roman" w:cs="Times New Roman"/>
        </w:rPr>
        <w:t>s,</w:t>
      </w:r>
      <w:r>
        <w:rPr>
          <w:rFonts w:ascii="Times New Roman" w:hAnsi="Times New Roman" w:cs="Times New Roman"/>
          <w:spacing w:val="24"/>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22"/>
        </w:rPr>
        <w:t xml:space="preserve"> </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spacing w:val="-1"/>
        </w:rPr>
        <w:t>a</w:t>
      </w:r>
      <w:r>
        <w:rPr>
          <w:rFonts w:ascii="Times New Roman" w:hAnsi="Times New Roman" w:cs="Times New Roman"/>
        </w:rPr>
        <w:t>r</w:t>
      </w:r>
      <w:r>
        <w:rPr>
          <w:rFonts w:ascii="Times New Roman" w:hAnsi="Times New Roman" w:cs="Times New Roman"/>
          <w:spacing w:val="21"/>
        </w:rPr>
        <w:t xml:space="preserve"> </w:t>
      </w:r>
      <w:r>
        <w:rPr>
          <w:rFonts w:ascii="Times New Roman" w:hAnsi="Times New Roman" w:cs="Times New Roman"/>
          <w:spacing w:val="3"/>
        </w:rPr>
        <w:t>s</w:t>
      </w:r>
      <w:r>
        <w:rPr>
          <w:rFonts w:ascii="Times New Roman" w:hAnsi="Times New Roman" w:cs="Times New Roman"/>
        </w:rPr>
        <w:t>u</w:t>
      </w:r>
      <w:r>
        <w:rPr>
          <w:rFonts w:ascii="Times New Roman" w:hAnsi="Times New Roman" w:cs="Times New Roman"/>
          <w:spacing w:val="-1"/>
        </w:rPr>
        <w:t>rfa</w:t>
      </w:r>
      <w:r>
        <w:rPr>
          <w:rFonts w:ascii="Times New Roman" w:hAnsi="Times New Roman" w:cs="Times New Roman"/>
          <w:spacing w:val="2"/>
        </w:rPr>
        <w:t>c</w:t>
      </w:r>
      <w:r>
        <w:rPr>
          <w:rFonts w:ascii="Times New Roman" w:hAnsi="Times New Roman" w:cs="Times New Roman"/>
        </w:rPr>
        <w:t>e</w:t>
      </w:r>
      <w:r>
        <w:rPr>
          <w:rFonts w:ascii="Times New Roman" w:hAnsi="Times New Roman" w:cs="Times New Roman"/>
          <w:spacing w:val="21"/>
        </w:rPr>
        <w:t xml:space="preserve"> </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spacing w:val="1"/>
        </w:rPr>
        <w:t>m</w:t>
      </w:r>
      <w:r>
        <w:rPr>
          <w:rFonts w:ascii="Times New Roman" w:hAnsi="Times New Roman" w:cs="Times New Roman"/>
        </w:rPr>
        <w:t>p</w:t>
      </w:r>
      <w:r>
        <w:rPr>
          <w:rFonts w:ascii="Times New Roman" w:hAnsi="Times New Roman" w:cs="Times New Roman"/>
          <w:spacing w:val="1"/>
        </w:rPr>
        <w:t>e</w:t>
      </w:r>
      <w:r>
        <w:rPr>
          <w:rFonts w:ascii="Times New Roman" w:hAnsi="Times New Roman" w:cs="Times New Roman"/>
          <w:spacing w:val="-1"/>
        </w:rPr>
        <w:t>ra</w:t>
      </w:r>
      <w:r>
        <w:rPr>
          <w:rFonts w:ascii="Times New Roman" w:hAnsi="Times New Roman" w:cs="Times New Roman"/>
          <w:spacing w:val="1"/>
        </w:rPr>
        <w:t>t</w:t>
      </w:r>
      <w:r>
        <w:rPr>
          <w:rFonts w:ascii="Times New Roman" w:hAnsi="Times New Roman" w:cs="Times New Roman"/>
        </w:rPr>
        <w:t>u</w:t>
      </w:r>
      <w:r>
        <w:rPr>
          <w:rFonts w:ascii="Times New Roman" w:hAnsi="Times New Roman" w:cs="Times New Roman"/>
          <w:spacing w:val="-1"/>
        </w:rPr>
        <w:t>res</w:t>
      </w:r>
    </w:p>
    <w:p w14:paraId="5046995B" w14:textId="5526AC6E" w:rsidR="00946758" w:rsidRDefault="00946758" w:rsidP="00946758">
      <w:pPr>
        <w:widowControl w:val="0"/>
        <w:autoSpaceDE w:val="0"/>
        <w:autoSpaceDN w:val="0"/>
        <w:adjustRightInd w:val="0"/>
        <w:spacing w:before="4" w:line="360" w:lineRule="auto"/>
        <w:ind w:right="56"/>
        <w:rPr>
          <w:rFonts w:ascii="Times New Roman" w:hAnsi="Times New Roman" w:cs="Times New Roman"/>
        </w:rPr>
      </w:pPr>
      <w:r>
        <w:rPr>
          <w:rFonts w:ascii="Times New Roman" w:hAnsi="Times New Roman" w:cs="Times New Roman"/>
        </w:rPr>
        <w:t xml:space="preserve">1999 </w:t>
      </w:r>
      <w:r>
        <w:rPr>
          <w:rFonts w:ascii="Times New Roman" w:hAnsi="Times New Roman" w:cs="Times New Roman"/>
          <w:spacing w:val="12"/>
        </w:rPr>
        <w:t xml:space="preserve"> </w:t>
      </w:r>
      <w:r>
        <w:rPr>
          <w:rFonts w:ascii="Times New Roman" w:hAnsi="Times New Roman" w:cs="Times New Roman"/>
        </w:rPr>
        <w:t xml:space="preserve">– </w:t>
      </w:r>
      <w:r>
        <w:rPr>
          <w:rFonts w:ascii="Times New Roman" w:hAnsi="Times New Roman" w:cs="Times New Roman"/>
          <w:spacing w:val="12"/>
        </w:rPr>
        <w:t xml:space="preserve"> </w:t>
      </w:r>
      <w:r>
        <w:rPr>
          <w:rFonts w:ascii="Times New Roman" w:hAnsi="Times New Roman" w:cs="Times New Roman"/>
        </w:rPr>
        <w:t xml:space="preserve">2010 </w:t>
      </w:r>
      <w:r>
        <w:rPr>
          <w:rFonts w:ascii="Times New Roman" w:hAnsi="Times New Roman" w:cs="Times New Roman"/>
          <w:spacing w:val="12"/>
        </w:rPr>
        <w:t xml:space="preserve"> </w:t>
      </w:r>
      <w:r>
        <w:rPr>
          <w:rFonts w:ascii="Times New Roman" w:hAnsi="Times New Roman" w:cs="Times New Roman"/>
          <w:spacing w:val="-1"/>
        </w:rPr>
        <w:t>(</w:t>
      </w:r>
      <w:r>
        <w:rPr>
          <w:rFonts w:ascii="Times New Roman" w:hAnsi="Times New Roman" w:cs="Times New Roman"/>
        </w:rPr>
        <w:t xml:space="preserve">7 </w:t>
      </w:r>
      <w:r>
        <w:rPr>
          <w:rFonts w:ascii="Times New Roman" w:hAnsi="Times New Roman" w:cs="Times New Roman"/>
          <w:spacing w:val="14"/>
        </w:rPr>
        <w:t xml:space="preserve"> </w:t>
      </w:r>
      <w:r>
        <w:rPr>
          <w:rFonts w:ascii="Times New Roman" w:hAnsi="Times New Roman" w:cs="Times New Roman"/>
        </w:rPr>
        <w:t>d</w:t>
      </w:r>
      <w:r>
        <w:rPr>
          <w:rFonts w:ascii="Times New Roman" w:hAnsi="Times New Roman" w:cs="Times New Roman"/>
          <w:spacing w:val="4"/>
        </w:rPr>
        <w:t>a</w:t>
      </w:r>
      <w:r>
        <w:rPr>
          <w:rFonts w:ascii="Times New Roman" w:hAnsi="Times New Roman" w:cs="Times New Roman"/>
        </w:rPr>
        <w:t xml:space="preserve">y </w:t>
      </w:r>
      <w:r>
        <w:rPr>
          <w:rFonts w:ascii="Times New Roman" w:hAnsi="Times New Roman" w:cs="Times New Roman"/>
          <w:spacing w:val="10"/>
        </w:rPr>
        <w:t xml:space="preserve"> </w:t>
      </w:r>
      <w:r>
        <w:rPr>
          <w:rFonts w:ascii="Times New Roman" w:hAnsi="Times New Roman" w:cs="Times New Roman"/>
          <w:spacing w:val="2"/>
        </w:rPr>
        <w:t>r</w:t>
      </w:r>
      <w:r>
        <w:rPr>
          <w:rFonts w:ascii="Times New Roman" w:hAnsi="Times New Roman" w:cs="Times New Roman"/>
        </w:rPr>
        <w:t>unn</w:t>
      </w:r>
      <w:r>
        <w:rPr>
          <w:rFonts w:ascii="Times New Roman" w:hAnsi="Times New Roman" w:cs="Times New Roman"/>
          <w:spacing w:val="1"/>
        </w:rPr>
        <w:t>i</w:t>
      </w:r>
      <w:r>
        <w:rPr>
          <w:rFonts w:ascii="Times New Roman" w:hAnsi="Times New Roman" w:cs="Times New Roman"/>
        </w:rPr>
        <w:t xml:space="preserve">ng </w:t>
      </w:r>
      <w:r>
        <w:rPr>
          <w:rFonts w:ascii="Times New Roman" w:hAnsi="Times New Roman" w:cs="Times New Roman"/>
          <w:spacing w:val="10"/>
        </w:rPr>
        <w:t xml:space="preserve"> </w:t>
      </w:r>
      <w:r>
        <w:rPr>
          <w:rFonts w:ascii="Times New Roman" w:hAnsi="Times New Roman" w:cs="Times New Roman"/>
          <w:spacing w:val="1"/>
        </w:rPr>
        <w:t>me</w:t>
      </w:r>
      <w:r>
        <w:rPr>
          <w:rFonts w:ascii="Times New Roman" w:hAnsi="Times New Roman" w:cs="Times New Roman"/>
          <w:spacing w:val="-1"/>
        </w:rPr>
        <w:t>a</w:t>
      </w:r>
      <w:r>
        <w:rPr>
          <w:rFonts w:ascii="Times New Roman" w:hAnsi="Times New Roman" w:cs="Times New Roman"/>
        </w:rPr>
        <w:t xml:space="preserve">n) </w:t>
      </w:r>
      <w:r>
        <w:rPr>
          <w:rFonts w:ascii="Times New Roman" w:hAnsi="Times New Roman" w:cs="Times New Roman"/>
          <w:spacing w:val="14"/>
        </w:rPr>
        <w:t xml:space="preserve"> </w:t>
      </w:r>
      <w:r>
        <w:rPr>
          <w:rFonts w:ascii="Times New Roman" w:hAnsi="Times New Roman" w:cs="Times New Roman"/>
          <w:spacing w:val="-1"/>
        </w:rPr>
        <w:t>fr</w:t>
      </w:r>
      <w:r>
        <w:rPr>
          <w:rFonts w:ascii="Times New Roman" w:hAnsi="Times New Roman" w:cs="Times New Roman"/>
        </w:rPr>
        <w:t xml:space="preserve">om </w:t>
      </w:r>
      <w:r>
        <w:rPr>
          <w:rFonts w:ascii="Times New Roman" w:hAnsi="Times New Roman" w:cs="Times New Roman"/>
          <w:spacing w:val="13"/>
        </w:rPr>
        <w:t xml:space="preserve"> </w:t>
      </w:r>
      <w:r>
        <w:rPr>
          <w:rFonts w:ascii="Times New Roman" w:hAnsi="Times New Roman" w:cs="Times New Roman"/>
          <w:spacing w:val="1"/>
        </w:rPr>
        <w:t>t</w:t>
      </w:r>
      <w:r>
        <w:rPr>
          <w:rFonts w:ascii="Times New Roman" w:hAnsi="Times New Roman" w:cs="Times New Roman"/>
        </w:rPr>
        <w:t xml:space="preserve">he </w:t>
      </w:r>
      <w:r>
        <w:rPr>
          <w:rFonts w:ascii="Times New Roman" w:hAnsi="Times New Roman" w:cs="Times New Roman"/>
          <w:spacing w:val="13"/>
        </w:rPr>
        <w:t xml:space="preserve"> </w:t>
      </w:r>
      <w:r>
        <w:rPr>
          <w:rFonts w:ascii="Times New Roman" w:hAnsi="Times New Roman" w:cs="Times New Roman"/>
        </w:rPr>
        <w:t xml:space="preserve">15 </w:t>
      </w:r>
      <w:r>
        <w:rPr>
          <w:rFonts w:ascii="Times New Roman" w:hAnsi="Times New Roman" w:cs="Times New Roman"/>
          <w:spacing w:val="12"/>
        </w:rPr>
        <w:t xml:space="preserve"> </w:t>
      </w:r>
      <w:r>
        <w:rPr>
          <w:rFonts w:ascii="Times New Roman" w:hAnsi="Times New Roman" w:cs="Times New Roman"/>
        </w:rPr>
        <w:t xml:space="preserve">m </w:t>
      </w:r>
      <w:r>
        <w:rPr>
          <w:rFonts w:ascii="Times New Roman" w:hAnsi="Times New Roman" w:cs="Times New Roman"/>
          <w:spacing w:val="13"/>
        </w:rPr>
        <w:t xml:space="preserve"> </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spacing w:val="-1"/>
        </w:rPr>
        <w:t>e</w:t>
      </w:r>
      <w:r>
        <w:rPr>
          <w:rFonts w:ascii="Times New Roman" w:hAnsi="Times New Roman" w:cs="Times New Roman"/>
        </w:rPr>
        <w:t xml:space="preserve">p </w:t>
      </w:r>
      <w:r>
        <w:rPr>
          <w:rFonts w:ascii="Times New Roman" w:hAnsi="Times New Roman" w:cs="Times New Roman"/>
          <w:spacing w:val="12"/>
        </w:rPr>
        <w:t xml:space="preserve"> </w:t>
      </w:r>
      <w:r>
        <w:rPr>
          <w:rFonts w:ascii="Times New Roman" w:hAnsi="Times New Roman" w:cs="Times New Roman"/>
          <w:spacing w:val="3"/>
        </w:rPr>
        <w:t>J</w:t>
      </w:r>
      <w:r>
        <w:rPr>
          <w:rFonts w:ascii="Times New Roman" w:hAnsi="Times New Roman" w:cs="Times New Roman"/>
          <w:spacing w:val="-1"/>
        </w:rPr>
        <w:t>a</w:t>
      </w:r>
      <w:r>
        <w:rPr>
          <w:rFonts w:ascii="Times New Roman" w:hAnsi="Times New Roman" w:cs="Times New Roman"/>
        </w:rPr>
        <w:t>nsonh</w:t>
      </w:r>
      <w:r>
        <w:rPr>
          <w:rFonts w:ascii="Times New Roman" w:hAnsi="Times New Roman" w:cs="Times New Roman"/>
          <w:spacing w:val="-1"/>
        </w:rPr>
        <w:t>a</w:t>
      </w:r>
      <w:r>
        <w:rPr>
          <w:rFonts w:ascii="Times New Roman" w:hAnsi="Times New Roman" w:cs="Times New Roman"/>
          <w:spacing w:val="2"/>
        </w:rPr>
        <w:t>u</w:t>
      </w:r>
      <w:r>
        <w:rPr>
          <w:rFonts w:ascii="Times New Roman" w:hAnsi="Times New Roman" w:cs="Times New Roman"/>
          <w:spacing w:val="-2"/>
        </w:rPr>
        <w:t>g</w:t>
      </w:r>
      <w:r>
        <w:rPr>
          <w:rFonts w:ascii="Times New Roman" w:hAnsi="Times New Roman" w:cs="Times New Roman"/>
          <w:spacing w:val="-1"/>
        </w:rPr>
        <w:t>e</w:t>
      </w:r>
      <w:r>
        <w:rPr>
          <w:rFonts w:ascii="Times New Roman" w:hAnsi="Times New Roman" w:cs="Times New Roman"/>
        </w:rPr>
        <w:t xml:space="preserve">n </w:t>
      </w:r>
      <w:r>
        <w:rPr>
          <w:rFonts w:ascii="Times New Roman" w:hAnsi="Times New Roman" w:cs="Times New Roman"/>
          <w:spacing w:val="14"/>
        </w:rPr>
        <w:t xml:space="preserve"> </w:t>
      </w:r>
      <w:r>
        <w:rPr>
          <w:rFonts w:ascii="Times New Roman" w:hAnsi="Times New Roman" w:cs="Times New Roman"/>
        </w:rPr>
        <w:t>bo</w:t>
      </w:r>
      <w:r>
        <w:rPr>
          <w:rFonts w:ascii="Times New Roman" w:hAnsi="Times New Roman" w:cs="Times New Roman"/>
          <w:spacing w:val="-1"/>
        </w:rPr>
        <w:t>re</w:t>
      </w:r>
      <w:r>
        <w:rPr>
          <w:rFonts w:ascii="Times New Roman" w:hAnsi="Times New Roman" w:cs="Times New Roman"/>
        </w:rPr>
        <w:t>ho</w:t>
      </w:r>
      <w:r>
        <w:rPr>
          <w:rFonts w:ascii="Times New Roman" w:hAnsi="Times New Roman" w:cs="Times New Roman"/>
          <w:spacing w:val="3"/>
        </w:rPr>
        <w:t>l</w:t>
      </w:r>
      <w:r>
        <w:rPr>
          <w:rFonts w:ascii="Times New Roman" w:hAnsi="Times New Roman" w:cs="Times New Roman"/>
        </w:rPr>
        <w:t xml:space="preserve">e </w:t>
      </w:r>
      <w:r>
        <w:rPr>
          <w:rFonts w:ascii="Times New Roman" w:hAnsi="Times New Roman" w:cs="Times New Roman"/>
          <w:spacing w:val="11"/>
        </w:rPr>
        <w:t xml:space="preserve"> </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spacing w:val="-1"/>
        </w:rPr>
        <w:t xml:space="preserve">ar </w:t>
      </w:r>
      <w:r>
        <w:rPr>
          <w:rFonts w:ascii="Times New Roman" w:hAnsi="Times New Roman" w:cs="Times New Roman"/>
          <w:spacing w:val="-3"/>
        </w:rPr>
        <w:t>L</w:t>
      </w:r>
      <w:r>
        <w:rPr>
          <w:rFonts w:ascii="Times New Roman" w:hAnsi="Times New Roman" w:cs="Times New Roman"/>
        </w:rPr>
        <w:t>o</w:t>
      </w:r>
      <w:r>
        <w:rPr>
          <w:rFonts w:ascii="Times New Roman" w:hAnsi="Times New Roman" w:cs="Times New Roman"/>
          <w:spacing w:val="2"/>
        </w:rPr>
        <w:t>ng</w:t>
      </w:r>
      <w:r>
        <w:rPr>
          <w:rFonts w:ascii="Times New Roman" w:hAnsi="Times New Roman" w:cs="Times New Roman"/>
          <w:spacing w:val="-5"/>
        </w:rPr>
        <w:t>y</w:t>
      </w:r>
      <w:r>
        <w:rPr>
          <w:rFonts w:ascii="Times New Roman" w:hAnsi="Times New Roman" w:cs="Times New Roman"/>
          <w:spacing w:val="1"/>
        </w:rPr>
        <w:t>e</w:t>
      </w:r>
      <w:r>
        <w:rPr>
          <w:rFonts w:ascii="Times New Roman" w:hAnsi="Times New Roman" w:cs="Times New Roman"/>
          <w:spacing w:val="-1"/>
        </w:rPr>
        <w:t>ar</w:t>
      </w:r>
      <w:r>
        <w:rPr>
          <w:rFonts w:ascii="Times New Roman" w:hAnsi="Times New Roman" w:cs="Times New Roman"/>
          <w:spacing w:val="5"/>
        </w:rPr>
        <w:t>b</w:t>
      </w:r>
      <w:r>
        <w:rPr>
          <w:rFonts w:ascii="Times New Roman" w:hAnsi="Times New Roman" w:cs="Times New Roman"/>
          <w:spacing w:val="-5"/>
        </w:rPr>
        <w:t>y</w:t>
      </w:r>
      <w:r>
        <w:rPr>
          <w:rFonts w:ascii="Times New Roman" w:hAnsi="Times New Roman" w:cs="Times New Roman"/>
          <w:spacing w:val="1"/>
        </w:rPr>
        <w:t>e</w:t>
      </w:r>
      <w:r>
        <w:rPr>
          <w:rFonts w:ascii="Times New Roman" w:hAnsi="Times New Roman" w:cs="Times New Roman"/>
        </w:rPr>
        <w:t xml:space="preserve">n </w:t>
      </w:r>
      <w:r>
        <w:rPr>
          <w:rFonts w:ascii="Times New Roman" w:hAnsi="Times New Roman" w:cs="Times New Roman"/>
          <w:spacing w:val="17"/>
        </w:rPr>
        <w:t xml:space="preserve"> </w:t>
      </w:r>
      <w:r>
        <w:rPr>
          <w:rFonts w:ascii="Times New Roman" w:hAnsi="Times New Roman" w:cs="Times New Roman"/>
          <w:spacing w:val="-1"/>
        </w:rPr>
        <w:t>(K</w:t>
      </w:r>
      <w:r>
        <w:rPr>
          <w:rFonts w:ascii="Times New Roman" w:hAnsi="Times New Roman" w:cs="Times New Roman"/>
        </w:rPr>
        <w:t xml:space="preserve">. </w:t>
      </w:r>
      <w:r>
        <w:rPr>
          <w:rFonts w:ascii="Times New Roman" w:hAnsi="Times New Roman" w:cs="Times New Roman"/>
          <w:spacing w:val="19"/>
        </w:rPr>
        <w:t xml:space="preserve"> </w:t>
      </w:r>
      <w:r>
        <w:rPr>
          <w:rFonts w:ascii="Times New Roman" w:hAnsi="Times New Roman" w:cs="Times New Roman"/>
          <w:spacing w:val="-3"/>
        </w:rPr>
        <w:t>I</w:t>
      </w:r>
      <w:r>
        <w:rPr>
          <w:rFonts w:ascii="Times New Roman" w:hAnsi="Times New Roman" w:cs="Times New Roman"/>
        </w:rPr>
        <w:t>s</w:t>
      </w:r>
      <w:r>
        <w:rPr>
          <w:rFonts w:ascii="Times New Roman" w:hAnsi="Times New Roman" w:cs="Times New Roman"/>
          <w:spacing w:val="-1"/>
        </w:rPr>
        <w:t>a</w:t>
      </w:r>
      <w:r>
        <w:rPr>
          <w:rFonts w:ascii="Times New Roman" w:hAnsi="Times New Roman" w:cs="Times New Roman"/>
          <w:spacing w:val="2"/>
        </w:rPr>
        <w:t>k</w:t>
      </w:r>
      <w:r>
        <w:rPr>
          <w:rFonts w:ascii="Times New Roman" w:hAnsi="Times New Roman" w:cs="Times New Roman"/>
        </w:rPr>
        <w:t>s</w:t>
      </w:r>
      <w:r>
        <w:rPr>
          <w:rFonts w:ascii="Times New Roman" w:hAnsi="Times New Roman" w:cs="Times New Roman"/>
          <w:spacing w:val="-1"/>
        </w:rPr>
        <w:t>e</w:t>
      </w:r>
      <w:r>
        <w:rPr>
          <w:rFonts w:ascii="Times New Roman" w:hAnsi="Times New Roman" w:cs="Times New Roman"/>
        </w:rPr>
        <w:t xml:space="preserve">n, </w:t>
      </w:r>
      <w:r>
        <w:rPr>
          <w:rFonts w:ascii="Times New Roman" w:hAnsi="Times New Roman" w:cs="Times New Roman"/>
          <w:spacing w:val="17"/>
        </w:rPr>
        <w:t xml:space="preserve"> </w:t>
      </w:r>
      <w:r>
        <w:rPr>
          <w:rFonts w:ascii="Times New Roman" w:hAnsi="Times New Roman" w:cs="Times New Roman"/>
        </w:rPr>
        <w:t>p</w:t>
      </w:r>
      <w:r>
        <w:rPr>
          <w:rFonts w:ascii="Times New Roman" w:hAnsi="Times New Roman" w:cs="Times New Roman"/>
          <w:spacing w:val="-1"/>
        </w:rPr>
        <w:t>er</w:t>
      </w:r>
      <w:r>
        <w:rPr>
          <w:rFonts w:ascii="Times New Roman" w:hAnsi="Times New Roman" w:cs="Times New Roman"/>
        </w:rPr>
        <w:t>son</w:t>
      </w:r>
      <w:r>
        <w:rPr>
          <w:rFonts w:ascii="Times New Roman" w:hAnsi="Times New Roman" w:cs="Times New Roman"/>
          <w:spacing w:val="-1"/>
        </w:rPr>
        <w:t>a</w:t>
      </w:r>
      <w:r>
        <w:rPr>
          <w:rFonts w:ascii="Times New Roman" w:hAnsi="Times New Roman" w:cs="Times New Roman"/>
        </w:rPr>
        <w:t xml:space="preserve">l </w:t>
      </w:r>
      <w:r>
        <w:rPr>
          <w:rFonts w:ascii="Times New Roman" w:hAnsi="Times New Roman" w:cs="Times New Roman"/>
          <w:spacing w:val="17"/>
        </w:rPr>
        <w:t xml:space="preserve"> </w:t>
      </w:r>
      <w:r>
        <w:rPr>
          <w:rFonts w:ascii="Times New Roman" w:hAnsi="Times New Roman" w:cs="Times New Roman"/>
          <w:spacing w:val="-1"/>
        </w:rPr>
        <w:t>c</w:t>
      </w:r>
      <w:r>
        <w:rPr>
          <w:rFonts w:ascii="Times New Roman" w:hAnsi="Times New Roman" w:cs="Times New Roman"/>
        </w:rPr>
        <w:t>o</w:t>
      </w:r>
      <w:r>
        <w:rPr>
          <w:rFonts w:ascii="Times New Roman" w:hAnsi="Times New Roman" w:cs="Times New Roman"/>
          <w:spacing w:val="1"/>
        </w:rPr>
        <w:t>mm</w:t>
      </w:r>
      <w:r>
        <w:rPr>
          <w:rFonts w:ascii="Times New Roman" w:hAnsi="Times New Roman" w:cs="Times New Roman"/>
        </w:rPr>
        <w:t>un</w:t>
      </w:r>
      <w:r>
        <w:rPr>
          <w:rFonts w:ascii="Times New Roman" w:hAnsi="Times New Roman" w:cs="Times New Roman"/>
          <w:spacing w:val="1"/>
        </w:rPr>
        <w:t>i</w:t>
      </w:r>
      <w:r>
        <w:rPr>
          <w:rFonts w:ascii="Times New Roman" w:hAnsi="Times New Roman" w:cs="Times New Roman"/>
          <w:spacing w:val="-1"/>
        </w:rPr>
        <w:t>ca</w:t>
      </w:r>
      <w:r>
        <w:rPr>
          <w:rFonts w:ascii="Times New Roman" w:hAnsi="Times New Roman" w:cs="Times New Roman"/>
          <w:spacing w:val="1"/>
        </w:rPr>
        <w:t>ti</w:t>
      </w:r>
      <w:r>
        <w:rPr>
          <w:rFonts w:ascii="Times New Roman" w:hAnsi="Times New Roman" w:cs="Times New Roman"/>
        </w:rPr>
        <w:t xml:space="preserve">on </w:t>
      </w:r>
      <w:r>
        <w:rPr>
          <w:rFonts w:ascii="Times New Roman" w:hAnsi="Times New Roman" w:cs="Times New Roman"/>
          <w:spacing w:val="17"/>
        </w:rPr>
        <w:t xml:space="preserve"> </w:t>
      </w:r>
      <w:r>
        <w:rPr>
          <w:rFonts w:ascii="Times New Roman" w:hAnsi="Times New Roman" w:cs="Times New Roman"/>
        </w:rPr>
        <w:t>2013</w:t>
      </w:r>
      <w:r>
        <w:rPr>
          <w:rFonts w:ascii="Times New Roman" w:hAnsi="Times New Roman" w:cs="Times New Roman"/>
          <w:spacing w:val="-1"/>
        </w:rPr>
        <w:t>)</w:t>
      </w:r>
      <w:r>
        <w:rPr>
          <w:rFonts w:ascii="Times New Roman" w:hAnsi="Times New Roman" w:cs="Times New Roman"/>
        </w:rPr>
        <w:t xml:space="preserve">. </w:t>
      </w:r>
      <w:r>
        <w:rPr>
          <w:rFonts w:ascii="Times New Roman" w:hAnsi="Times New Roman" w:cs="Times New Roman"/>
          <w:spacing w:val="17"/>
        </w:rPr>
        <w:t xml:space="preserve"> </w:t>
      </w:r>
      <w:r>
        <w:rPr>
          <w:rFonts w:ascii="Times New Roman" w:hAnsi="Times New Roman" w:cs="Times New Roman"/>
        </w:rPr>
        <w:t xml:space="preserve">The </w:t>
      </w:r>
      <w:r>
        <w:rPr>
          <w:rFonts w:ascii="Times New Roman" w:hAnsi="Times New Roman" w:cs="Times New Roman"/>
          <w:spacing w:val="16"/>
        </w:rPr>
        <w:t xml:space="preserve"> </w:t>
      </w:r>
      <w:r>
        <w:rPr>
          <w:rFonts w:ascii="Times New Roman" w:hAnsi="Times New Roman" w:cs="Times New Roman"/>
          <w:spacing w:val="-1"/>
        </w:rPr>
        <w:t>r</w:t>
      </w:r>
      <w:r>
        <w:rPr>
          <w:rFonts w:ascii="Times New Roman" w:hAnsi="Times New Roman" w:cs="Times New Roman"/>
          <w:spacing w:val="1"/>
        </w:rPr>
        <w:t>e</w:t>
      </w:r>
      <w:r>
        <w:rPr>
          <w:rFonts w:ascii="Times New Roman" w:hAnsi="Times New Roman" w:cs="Times New Roman"/>
          <w:spacing w:val="-1"/>
        </w:rPr>
        <w:t>c</w:t>
      </w:r>
      <w:r>
        <w:rPr>
          <w:rFonts w:ascii="Times New Roman" w:hAnsi="Times New Roman" w:cs="Times New Roman"/>
          <w:spacing w:val="2"/>
        </w:rPr>
        <w:t>e</w:t>
      </w:r>
      <w:r>
        <w:rPr>
          <w:rFonts w:ascii="Times New Roman" w:hAnsi="Times New Roman" w:cs="Times New Roman"/>
        </w:rPr>
        <w:t xml:space="preserve">nt </w:t>
      </w:r>
      <w:r>
        <w:rPr>
          <w:rFonts w:ascii="Times New Roman" w:hAnsi="Times New Roman" w:cs="Times New Roman"/>
          <w:spacing w:val="17"/>
        </w:rPr>
        <w:t xml:space="preserve"> </w:t>
      </w:r>
      <w:r>
        <w:rPr>
          <w:rFonts w:ascii="Times New Roman" w:hAnsi="Times New Roman" w:cs="Times New Roman"/>
          <w:spacing w:val="-1"/>
        </w:rPr>
        <w:t>war</w:t>
      </w:r>
      <w:r>
        <w:rPr>
          <w:rFonts w:ascii="Times New Roman" w:hAnsi="Times New Roman" w:cs="Times New Roman"/>
          <w:spacing w:val="1"/>
        </w:rPr>
        <w:t>mi</w:t>
      </w:r>
      <w:r>
        <w:rPr>
          <w:rFonts w:ascii="Times New Roman" w:hAnsi="Times New Roman" w:cs="Times New Roman"/>
        </w:rPr>
        <w:t xml:space="preserve">ng </w:t>
      </w:r>
      <w:r>
        <w:rPr>
          <w:rFonts w:ascii="Times New Roman" w:hAnsi="Times New Roman" w:cs="Times New Roman"/>
          <w:spacing w:val="14"/>
        </w:rPr>
        <w:t xml:space="preserve"> </w:t>
      </w:r>
      <w:r>
        <w:rPr>
          <w:rFonts w:ascii="Times New Roman" w:hAnsi="Times New Roman" w:cs="Times New Roman"/>
          <w:spacing w:val="1"/>
        </w:rPr>
        <w:t>c</w:t>
      </w:r>
      <w:r>
        <w:rPr>
          <w:rFonts w:ascii="Times New Roman" w:hAnsi="Times New Roman" w:cs="Times New Roman"/>
          <w:spacing w:val="-1"/>
        </w:rPr>
        <w:t>a</w:t>
      </w:r>
      <w:r>
        <w:rPr>
          <w:rFonts w:ascii="Times New Roman" w:hAnsi="Times New Roman" w:cs="Times New Roman"/>
        </w:rPr>
        <w:t>us</w:t>
      </w:r>
      <w:r>
        <w:rPr>
          <w:rFonts w:ascii="Times New Roman" w:hAnsi="Times New Roman" w:cs="Times New Roman"/>
          <w:spacing w:val="-1"/>
        </w:rPr>
        <w:t>es war</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 xml:space="preserve">r </w:t>
      </w:r>
      <w:r>
        <w:rPr>
          <w:rFonts w:ascii="Times New Roman" w:hAnsi="Times New Roman" w:cs="Times New Roman"/>
          <w:spacing w:val="-22"/>
        </w:rPr>
        <w:t xml:space="preserve">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w:t>
      </w:r>
      <w:r>
        <w:rPr>
          <w:rFonts w:ascii="Times New Roman" w:hAnsi="Times New Roman" w:cs="Times New Roman"/>
          <w:spacing w:val="34"/>
        </w:rPr>
        <w:t xml:space="preserve"> </w:t>
      </w:r>
      <w:del w:id="436" w:author="Bernard Hallet" w:date="2013-12-19T17:59:00Z">
        <w:r w:rsidDel="00024146">
          <w:rPr>
            <w:rFonts w:ascii="Times New Roman" w:hAnsi="Times New Roman" w:cs="Times New Roman"/>
            <w:spacing w:val="3"/>
          </w:rPr>
          <w:delText>t</w:delText>
        </w:r>
        <w:r w:rsidDel="00024146">
          <w:rPr>
            <w:rFonts w:ascii="Times New Roman" w:hAnsi="Times New Roman" w:cs="Times New Roman"/>
            <w:spacing w:val="-1"/>
          </w:rPr>
          <w:delText>e</w:delText>
        </w:r>
        <w:r w:rsidDel="00024146">
          <w:rPr>
            <w:rFonts w:ascii="Times New Roman" w:hAnsi="Times New Roman" w:cs="Times New Roman"/>
            <w:spacing w:val="1"/>
          </w:rPr>
          <w:delText>m</w:delText>
        </w:r>
        <w:r w:rsidDel="00024146">
          <w:rPr>
            <w:rFonts w:ascii="Times New Roman" w:hAnsi="Times New Roman" w:cs="Times New Roman"/>
          </w:rPr>
          <w:delText>p</w:delText>
        </w:r>
        <w:r w:rsidDel="00024146">
          <w:rPr>
            <w:rFonts w:ascii="Times New Roman" w:hAnsi="Times New Roman" w:cs="Times New Roman"/>
            <w:spacing w:val="-1"/>
          </w:rPr>
          <w:delText>era</w:delText>
        </w:r>
        <w:r w:rsidDel="00024146">
          <w:rPr>
            <w:rFonts w:ascii="Times New Roman" w:hAnsi="Times New Roman" w:cs="Times New Roman"/>
            <w:spacing w:val="3"/>
          </w:rPr>
          <w:delText>t</w:delText>
        </w:r>
        <w:r w:rsidDel="00024146">
          <w:rPr>
            <w:rFonts w:ascii="Times New Roman" w:hAnsi="Times New Roman" w:cs="Times New Roman"/>
          </w:rPr>
          <w:delText>u</w:delText>
        </w:r>
        <w:r w:rsidDel="00024146">
          <w:rPr>
            <w:rFonts w:ascii="Times New Roman" w:hAnsi="Times New Roman" w:cs="Times New Roman"/>
            <w:spacing w:val="-1"/>
          </w:rPr>
          <w:delText>re</w:delText>
        </w:r>
        <w:r w:rsidDel="00024146">
          <w:rPr>
            <w:rFonts w:ascii="Times New Roman" w:hAnsi="Times New Roman" w:cs="Times New Roman"/>
          </w:rPr>
          <w:delText>s</w:delText>
        </w:r>
        <w:r w:rsidDel="00024146">
          <w:rPr>
            <w:rFonts w:ascii="Times New Roman" w:hAnsi="Times New Roman" w:cs="Times New Roman"/>
            <w:spacing w:val="34"/>
          </w:rPr>
          <w:delText xml:space="preserve"> </w:delText>
        </w:r>
      </w:del>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36"/>
        </w:rPr>
        <w:t xml:space="preserve"> </w:t>
      </w:r>
      <w:r>
        <w:rPr>
          <w:rFonts w:ascii="Times New Roman" w:hAnsi="Times New Roman" w:cs="Times New Roman"/>
        </w:rPr>
        <w:t>d</w:t>
      </w:r>
      <w:r>
        <w:rPr>
          <w:rFonts w:ascii="Times New Roman" w:hAnsi="Times New Roman" w:cs="Times New Roman"/>
          <w:spacing w:val="-1"/>
        </w:rPr>
        <w:t>ee</w:t>
      </w:r>
      <w:r>
        <w:rPr>
          <w:rFonts w:ascii="Times New Roman" w:hAnsi="Times New Roman" w:cs="Times New Roman"/>
          <w:spacing w:val="2"/>
        </w:rPr>
        <w:t>p</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35"/>
        </w:rPr>
        <w:t xml:space="preserve"> </w:t>
      </w:r>
      <w:r>
        <w:rPr>
          <w:rFonts w:ascii="Times New Roman" w:hAnsi="Times New Roman" w:cs="Times New Roman"/>
          <w:spacing w:val="-1"/>
        </w:rPr>
        <w:t>ac</w:t>
      </w:r>
      <w:r>
        <w:rPr>
          <w:rFonts w:ascii="Times New Roman" w:hAnsi="Times New Roman" w:cs="Times New Roman"/>
          <w:spacing w:val="1"/>
        </w:rPr>
        <w:t>ti</w:t>
      </w:r>
      <w:r>
        <w:rPr>
          <w:rFonts w:ascii="Times New Roman" w:hAnsi="Times New Roman" w:cs="Times New Roman"/>
        </w:rPr>
        <w:t>ve</w:t>
      </w:r>
      <w:r>
        <w:rPr>
          <w:rFonts w:ascii="Times New Roman" w:hAnsi="Times New Roman" w:cs="Times New Roman"/>
          <w:spacing w:val="33"/>
        </w:rPr>
        <w:t xml:space="preserve"> </w:t>
      </w:r>
      <w:r>
        <w:rPr>
          <w:rFonts w:ascii="Times New Roman" w:hAnsi="Times New Roman" w:cs="Times New Roman"/>
          <w:spacing w:val="3"/>
        </w:rPr>
        <w:t>l</w:t>
      </w:r>
      <w:r>
        <w:rPr>
          <w:rFonts w:ascii="Times New Roman" w:hAnsi="Times New Roman" w:cs="Times New Roman"/>
          <w:spacing w:val="1"/>
        </w:rPr>
        <w:t>a</w:t>
      </w:r>
      <w:r>
        <w:rPr>
          <w:rFonts w:ascii="Times New Roman" w:hAnsi="Times New Roman" w:cs="Times New Roman"/>
          <w:spacing w:val="-5"/>
        </w:rPr>
        <w:t>y</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35"/>
        </w:rPr>
        <w:t xml:space="preserve"> </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34"/>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33"/>
        </w:rPr>
        <w:t xml:space="preserve"> </w:t>
      </w:r>
      <w:r>
        <w:rPr>
          <w:rFonts w:ascii="Times New Roman" w:hAnsi="Times New Roman" w:cs="Times New Roman"/>
          <w:spacing w:val="3"/>
        </w:rPr>
        <w:t>J</w:t>
      </w:r>
      <w:r>
        <w:rPr>
          <w:rFonts w:ascii="Times New Roman" w:hAnsi="Times New Roman" w:cs="Times New Roman"/>
          <w:spacing w:val="-1"/>
        </w:rPr>
        <w:t>a</w:t>
      </w:r>
      <w:r>
        <w:rPr>
          <w:rFonts w:ascii="Times New Roman" w:hAnsi="Times New Roman" w:cs="Times New Roman"/>
        </w:rPr>
        <w:t>nssonh</w:t>
      </w:r>
      <w:r>
        <w:rPr>
          <w:rFonts w:ascii="Times New Roman" w:hAnsi="Times New Roman" w:cs="Times New Roman"/>
          <w:spacing w:val="-1"/>
        </w:rPr>
        <w:t>a</w:t>
      </w:r>
      <w:r>
        <w:rPr>
          <w:rFonts w:ascii="Times New Roman" w:hAnsi="Times New Roman" w:cs="Times New Roman"/>
          <w:spacing w:val="2"/>
        </w:rPr>
        <w:t>u</w:t>
      </w:r>
      <w:r>
        <w:rPr>
          <w:rFonts w:ascii="Times New Roman" w:hAnsi="Times New Roman" w:cs="Times New Roman"/>
        </w:rPr>
        <w:t>g</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34"/>
        </w:rPr>
        <w:t xml:space="preserve"> </w:t>
      </w:r>
      <w:r>
        <w:rPr>
          <w:rFonts w:ascii="Times New Roman" w:hAnsi="Times New Roman" w:cs="Times New Roman"/>
        </w:rPr>
        <w:t>sit</w:t>
      </w:r>
      <w:r>
        <w:rPr>
          <w:rFonts w:ascii="Times New Roman" w:hAnsi="Times New Roman" w:cs="Times New Roman"/>
          <w:spacing w:val="-1"/>
        </w:rPr>
        <w:t>e</w:t>
      </w:r>
      <w:r>
        <w:rPr>
          <w:rFonts w:ascii="Times New Roman" w:hAnsi="Times New Roman" w:cs="Times New Roman"/>
        </w:rPr>
        <w:t>,</w:t>
      </w:r>
      <w:r>
        <w:rPr>
          <w:rFonts w:ascii="Times New Roman" w:hAnsi="Times New Roman" w:cs="Times New Roman"/>
          <w:spacing w:val="34"/>
        </w:rPr>
        <w:t xml:space="preserve"> </w:t>
      </w:r>
      <w:r>
        <w:rPr>
          <w:rFonts w:ascii="Times New Roman" w:hAnsi="Times New Roman" w:cs="Times New Roman"/>
          <w:spacing w:val="-1"/>
        </w:rPr>
        <w:t>a</w:t>
      </w:r>
      <w:r>
        <w:rPr>
          <w:rFonts w:ascii="Times New Roman" w:hAnsi="Times New Roman" w:cs="Times New Roman"/>
        </w:rPr>
        <w:t>nd</w:t>
      </w:r>
      <w:r>
        <w:rPr>
          <w:rFonts w:ascii="Times New Roman" w:hAnsi="Times New Roman" w:cs="Times New Roman"/>
          <w:spacing w:val="36"/>
        </w:rPr>
        <w:t xml:space="preserve"> </w:t>
      </w:r>
      <w:r>
        <w:rPr>
          <w:rFonts w:ascii="Times New Roman" w:hAnsi="Times New Roman" w:cs="Times New Roman"/>
        </w:rPr>
        <w:t>this</w:t>
      </w:r>
      <w:r>
        <w:rPr>
          <w:rFonts w:ascii="Times New Roman" w:hAnsi="Times New Roman" w:cs="Times New Roman"/>
          <w:spacing w:val="34"/>
        </w:rPr>
        <w:t xml:space="preserve"> </w:t>
      </w:r>
      <w:r>
        <w:rPr>
          <w:rFonts w:ascii="Times New Roman" w:hAnsi="Times New Roman" w:cs="Times New Roman"/>
        </w:rPr>
        <w:t>is p</w:t>
      </w:r>
      <w:r>
        <w:rPr>
          <w:rFonts w:ascii="Times New Roman" w:hAnsi="Times New Roman" w:cs="Times New Roman"/>
          <w:spacing w:val="-1"/>
        </w:rPr>
        <w:t>re</w:t>
      </w:r>
      <w:r>
        <w:rPr>
          <w:rFonts w:ascii="Times New Roman" w:hAnsi="Times New Roman" w:cs="Times New Roman"/>
        </w:rPr>
        <w:t>su</w:t>
      </w:r>
      <w:r>
        <w:rPr>
          <w:rFonts w:ascii="Times New Roman" w:hAnsi="Times New Roman" w:cs="Times New Roman"/>
          <w:spacing w:val="1"/>
        </w:rPr>
        <w:t>m</w:t>
      </w:r>
      <w:del w:id="437" w:author="Bernard Hallet" w:date="2013-12-19T17:59:00Z">
        <w:r w:rsidDel="00024146">
          <w:rPr>
            <w:rFonts w:ascii="Times New Roman" w:hAnsi="Times New Roman" w:cs="Times New Roman"/>
            <w:spacing w:val="-1"/>
          </w:rPr>
          <w:delText>e</w:delText>
        </w:r>
      </w:del>
      <w:r>
        <w:rPr>
          <w:rFonts w:ascii="Times New Roman" w:hAnsi="Times New Roman" w:cs="Times New Roman"/>
          <w:spacing w:val="-1"/>
        </w:rPr>
        <w:t>a</w:t>
      </w:r>
      <w:r>
        <w:rPr>
          <w:rFonts w:ascii="Times New Roman" w:hAnsi="Times New Roman" w:cs="Times New Roman"/>
        </w:rPr>
        <w:t>b</w:t>
      </w:r>
      <w:r>
        <w:rPr>
          <w:rFonts w:ascii="Times New Roman" w:hAnsi="Times New Roman" w:cs="Times New Roman"/>
          <w:spacing w:val="5"/>
        </w:rPr>
        <w:t>l</w:t>
      </w:r>
      <w:r>
        <w:rPr>
          <w:rFonts w:ascii="Times New Roman" w:hAnsi="Times New Roman" w:cs="Times New Roman"/>
        </w:rPr>
        <w:t>y</w:t>
      </w:r>
      <w:r>
        <w:rPr>
          <w:rFonts w:ascii="Times New Roman" w:hAnsi="Times New Roman" w:cs="Times New Roman"/>
          <w:spacing w:val="17"/>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so</w:t>
      </w:r>
      <w:r>
        <w:rPr>
          <w:rFonts w:ascii="Times New Roman" w:hAnsi="Times New Roman" w:cs="Times New Roman"/>
          <w:spacing w:val="22"/>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21"/>
        </w:rPr>
        <w:t xml:space="preserve"> </w:t>
      </w:r>
      <w:r>
        <w:rPr>
          <w:rFonts w:ascii="Times New Roman" w:hAnsi="Times New Roman" w:cs="Times New Roman"/>
          <w:spacing w:val="-1"/>
        </w:rPr>
        <w:t>ca</w:t>
      </w:r>
      <w:r>
        <w:rPr>
          <w:rFonts w:ascii="Times New Roman" w:hAnsi="Times New Roman" w:cs="Times New Roman"/>
          <w:spacing w:val="3"/>
        </w:rPr>
        <w:t>s</w:t>
      </w:r>
      <w:r>
        <w:rPr>
          <w:rFonts w:ascii="Times New Roman" w:hAnsi="Times New Roman" w:cs="Times New Roman"/>
        </w:rPr>
        <w:t>e</w:t>
      </w:r>
      <w:r>
        <w:rPr>
          <w:rFonts w:ascii="Times New Roman" w:hAnsi="Times New Roman" w:cs="Times New Roman"/>
          <w:spacing w:val="21"/>
        </w:rPr>
        <w:t xml:space="preserve"> </w:t>
      </w:r>
      <w:r>
        <w:rPr>
          <w:rFonts w:ascii="Times New Roman" w:hAnsi="Times New Roman" w:cs="Times New Roman"/>
          <w:spacing w:val="-1"/>
        </w:rPr>
        <w:t>a</w:t>
      </w:r>
      <w:r>
        <w:rPr>
          <w:rFonts w:ascii="Times New Roman" w:hAnsi="Times New Roman" w:cs="Times New Roman"/>
        </w:rPr>
        <w:t>t</w:t>
      </w:r>
      <w:r>
        <w:rPr>
          <w:rFonts w:ascii="Times New Roman" w:hAnsi="Times New Roman" w:cs="Times New Roman"/>
          <w:spacing w:val="22"/>
        </w:rPr>
        <w:t xml:space="preserve"> </w:t>
      </w:r>
      <w:r>
        <w:rPr>
          <w:rFonts w:ascii="Times New Roman" w:hAnsi="Times New Roman" w:cs="Times New Roman"/>
          <w:spacing w:val="-1"/>
        </w:rPr>
        <w:t>K</w:t>
      </w:r>
      <w:r>
        <w:rPr>
          <w:rFonts w:ascii="Times New Roman" w:hAnsi="Times New Roman" w:cs="Times New Roman"/>
        </w:rPr>
        <w:t>v</w:t>
      </w:r>
      <w:r>
        <w:rPr>
          <w:rFonts w:ascii="Times New Roman" w:hAnsi="Times New Roman" w:cs="Times New Roman"/>
          <w:spacing w:val="-1"/>
        </w:rPr>
        <w:t>a</w:t>
      </w:r>
      <w:r>
        <w:rPr>
          <w:rFonts w:ascii="Times New Roman" w:hAnsi="Times New Roman" w:cs="Times New Roman"/>
        </w:rPr>
        <w:t>d</w:t>
      </w:r>
      <w:r>
        <w:rPr>
          <w:rFonts w:ascii="Times New Roman" w:hAnsi="Times New Roman" w:cs="Times New Roman"/>
          <w:spacing w:val="-1"/>
        </w:rPr>
        <w:t>e</w:t>
      </w:r>
      <w:r>
        <w:rPr>
          <w:rFonts w:ascii="Times New Roman" w:hAnsi="Times New Roman" w:cs="Times New Roman"/>
        </w:rPr>
        <w:t>huks</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spacing w:val="1"/>
        </w:rPr>
        <w:t>tt</w:t>
      </w:r>
      <w:r>
        <w:rPr>
          <w:rFonts w:ascii="Times New Roman" w:hAnsi="Times New Roman" w:cs="Times New Roman"/>
          <w:spacing w:val="-1"/>
        </w:rPr>
        <w:t>a</w:t>
      </w:r>
      <w:r>
        <w:rPr>
          <w:rFonts w:ascii="Times New Roman" w:hAnsi="Times New Roman" w:cs="Times New Roman"/>
        </w:rPr>
        <w:t>.</w:t>
      </w:r>
      <w:r>
        <w:rPr>
          <w:rFonts w:ascii="Times New Roman" w:hAnsi="Times New Roman" w:cs="Times New Roman"/>
          <w:spacing w:val="22"/>
        </w:rPr>
        <w:t xml:space="preserve"> </w:t>
      </w:r>
      <w:r>
        <w:rPr>
          <w:rFonts w:ascii="Times New Roman" w:hAnsi="Times New Roman" w:cs="Times New Roman"/>
          <w:spacing w:val="-1"/>
        </w:rPr>
        <w:t>A</w:t>
      </w:r>
      <w:r>
        <w:rPr>
          <w:rFonts w:ascii="Times New Roman" w:hAnsi="Times New Roman" w:cs="Times New Roman"/>
          <w:spacing w:val="2"/>
        </w:rPr>
        <w:t>p</w:t>
      </w:r>
      <w:r>
        <w:rPr>
          <w:rFonts w:ascii="Times New Roman" w:hAnsi="Times New Roman" w:cs="Times New Roman"/>
          <w:spacing w:val="-1"/>
        </w:rPr>
        <w:t>ar</w:t>
      </w:r>
      <w:r>
        <w:rPr>
          <w:rFonts w:ascii="Times New Roman" w:hAnsi="Times New Roman" w:cs="Times New Roman"/>
        </w:rPr>
        <w:t>t</w:t>
      </w:r>
      <w:r>
        <w:rPr>
          <w:rFonts w:ascii="Times New Roman" w:hAnsi="Times New Roman" w:cs="Times New Roman"/>
          <w:spacing w:val="22"/>
        </w:rPr>
        <w:t xml:space="preserve"> </w:t>
      </w:r>
      <w:r>
        <w:rPr>
          <w:rFonts w:ascii="Times New Roman" w:hAnsi="Times New Roman" w:cs="Times New Roman"/>
          <w:spacing w:val="-1"/>
        </w:rPr>
        <w:t>fr</w:t>
      </w:r>
      <w:r>
        <w:rPr>
          <w:rFonts w:ascii="Times New Roman" w:hAnsi="Times New Roman" w:cs="Times New Roman"/>
        </w:rPr>
        <w:t>om</w:t>
      </w:r>
      <w:r>
        <w:rPr>
          <w:rFonts w:ascii="Times New Roman" w:hAnsi="Times New Roman" w:cs="Times New Roman"/>
          <w:spacing w:val="22"/>
        </w:rPr>
        <w:t xml:space="preserve"> </w:t>
      </w:r>
      <w:r>
        <w:rPr>
          <w:rFonts w:ascii="Times New Roman" w:hAnsi="Times New Roman" w:cs="Times New Roman"/>
          <w:spacing w:val="1"/>
        </w:rPr>
        <w:t>t</w:t>
      </w:r>
      <w:r>
        <w:rPr>
          <w:rFonts w:ascii="Times New Roman" w:hAnsi="Times New Roman" w:cs="Times New Roman"/>
        </w:rPr>
        <w:t>he</w:t>
      </w:r>
      <w:r>
        <w:rPr>
          <w:rFonts w:ascii="Times New Roman" w:hAnsi="Times New Roman" w:cs="Times New Roman"/>
          <w:spacing w:val="21"/>
        </w:rPr>
        <w:t xml:space="preserve"> </w:t>
      </w:r>
      <w:r>
        <w:rPr>
          <w:rFonts w:ascii="Times New Roman" w:hAnsi="Times New Roman" w:cs="Times New Roman"/>
        </w:rPr>
        <w:t>unusu</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22"/>
        </w:rPr>
        <w:t xml:space="preserve"> </w:t>
      </w:r>
      <w:r>
        <w:rPr>
          <w:rFonts w:ascii="Times New Roman" w:hAnsi="Times New Roman" w:cs="Times New Roman"/>
          <w:spacing w:val="-1"/>
        </w:rPr>
        <w:t>wa</w:t>
      </w:r>
      <w:r>
        <w:rPr>
          <w:rFonts w:ascii="Times New Roman" w:hAnsi="Times New Roman" w:cs="Times New Roman"/>
          <w:spacing w:val="2"/>
        </w:rPr>
        <w:t>r</w:t>
      </w:r>
      <w:r>
        <w:rPr>
          <w:rFonts w:ascii="Times New Roman" w:hAnsi="Times New Roman" w:cs="Times New Roman"/>
        </w:rPr>
        <w:t>m</w:t>
      </w:r>
      <w:r>
        <w:rPr>
          <w:rFonts w:ascii="Times New Roman" w:hAnsi="Times New Roman" w:cs="Times New Roman"/>
          <w:spacing w:val="22"/>
        </w:rPr>
        <w:t xml:space="preserve"> </w:t>
      </w:r>
      <w:r>
        <w:rPr>
          <w:rFonts w:ascii="Times New Roman" w:hAnsi="Times New Roman" w:cs="Times New Roman"/>
          <w:spacing w:val="-1"/>
        </w:rPr>
        <w:t>w</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r</w:t>
      </w:r>
      <w:r>
        <w:rPr>
          <w:rFonts w:ascii="Times New Roman" w:hAnsi="Times New Roman" w:cs="Times New Roman"/>
          <w:spacing w:val="21"/>
        </w:rPr>
        <w:t xml:space="preserve"> </w:t>
      </w:r>
      <w:r>
        <w:rPr>
          <w:rFonts w:ascii="Times New Roman" w:hAnsi="Times New Roman" w:cs="Times New Roman"/>
        </w:rPr>
        <w:t>of</w:t>
      </w:r>
      <w:r>
        <w:rPr>
          <w:rFonts w:ascii="Times New Roman" w:hAnsi="Times New Roman" w:cs="Times New Roman"/>
          <w:spacing w:val="21"/>
        </w:rPr>
        <w:t xml:space="preserve"> </w:t>
      </w:r>
      <w:r>
        <w:rPr>
          <w:rFonts w:ascii="Times New Roman" w:hAnsi="Times New Roman" w:cs="Times New Roman"/>
        </w:rPr>
        <w:t>2005-</w:t>
      </w:r>
    </w:p>
    <w:p w14:paraId="3F761DBD" w14:textId="77777777" w:rsidR="00946758" w:rsidRDefault="00946758" w:rsidP="00946758">
      <w:pPr>
        <w:widowControl w:val="0"/>
        <w:autoSpaceDE w:val="0"/>
        <w:autoSpaceDN w:val="0"/>
        <w:adjustRightInd w:val="0"/>
        <w:spacing w:before="3"/>
        <w:ind w:right="64"/>
        <w:rPr>
          <w:rFonts w:ascii="Times New Roman" w:hAnsi="Times New Roman" w:cs="Times New Roman"/>
        </w:rPr>
      </w:pPr>
      <w:r>
        <w:rPr>
          <w:rFonts w:ascii="Times New Roman" w:hAnsi="Times New Roman" w:cs="Times New Roman"/>
        </w:rPr>
        <w:t>2006,</w:t>
      </w:r>
      <w:r>
        <w:rPr>
          <w:rFonts w:ascii="Times New Roman" w:hAnsi="Times New Roman" w:cs="Times New Roman"/>
          <w:spacing w:val="41"/>
        </w:rPr>
        <w:t xml:space="preserve"> </w:t>
      </w:r>
      <w:r>
        <w:rPr>
          <w:rFonts w:ascii="Times New Roman" w:hAnsi="Times New Roman" w:cs="Times New Roman"/>
          <w:spacing w:val="2"/>
        </w:rPr>
        <w:t>(</w:t>
      </w:r>
      <w:r>
        <w:rPr>
          <w:rFonts w:ascii="Times New Roman" w:hAnsi="Times New Roman" w:cs="Times New Roman"/>
          <w:spacing w:val="-6"/>
        </w:rPr>
        <w:t>I</w:t>
      </w:r>
      <w:r>
        <w:rPr>
          <w:rFonts w:ascii="Times New Roman" w:hAnsi="Times New Roman" w:cs="Times New Roman"/>
          <w:spacing w:val="3"/>
        </w:rPr>
        <w:t>s</w:t>
      </w:r>
      <w:r>
        <w:rPr>
          <w:rFonts w:ascii="Times New Roman" w:hAnsi="Times New Roman" w:cs="Times New Roman"/>
          <w:spacing w:val="-1"/>
        </w:rPr>
        <w:t>a</w:t>
      </w:r>
      <w:r>
        <w:rPr>
          <w:rFonts w:ascii="Times New Roman" w:hAnsi="Times New Roman" w:cs="Times New Roman"/>
        </w:rPr>
        <w:t>ks</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41"/>
        </w:rPr>
        <w:t xml:space="preserve"> </w:t>
      </w:r>
      <w:r>
        <w:rPr>
          <w:rFonts w:ascii="Times New Roman" w:hAnsi="Times New Roman" w:cs="Times New Roman"/>
          <w:spacing w:val="-1"/>
        </w:rPr>
        <w:t>e</w:t>
      </w:r>
      <w:r>
        <w:rPr>
          <w:rFonts w:ascii="Times New Roman" w:hAnsi="Times New Roman" w:cs="Times New Roman"/>
        </w:rPr>
        <w:t>t</w:t>
      </w:r>
      <w:r>
        <w:rPr>
          <w:rFonts w:ascii="Times New Roman" w:hAnsi="Times New Roman" w:cs="Times New Roman"/>
          <w:spacing w:val="41"/>
        </w:rPr>
        <w:t xml:space="preserve"> </w:t>
      </w:r>
      <w:r>
        <w:rPr>
          <w:rFonts w:ascii="Times New Roman" w:hAnsi="Times New Roman" w:cs="Times New Roman"/>
          <w:spacing w:val="-1"/>
        </w:rPr>
        <w:t>a</w:t>
      </w:r>
      <w:r>
        <w:rPr>
          <w:rFonts w:ascii="Times New Roman" w:hAnsi="Times New Roman" w:cs="Times New Roman"/>
          <w:spacing w:val="1"/>
        </w:rPr>
        <w:t>l</w:t>
      </w:r>
      <w:r>
        <w:rPr>
          <w:rFonts w:ascii="Times New Roman" w:hAnsi="Times New Roman" w:cs="Times New Roman"/>
        </w:rPr>
        <w:t>.</w:t>
      </w:r>
      <w:r>
        <w:rPr>
          <w:rFonts w:ascii="Times New Roman" w:hAnsi="Times New Roman" w:cs="Times New Roman"/>
          <w:spacing w:val="41"/>
        </w:rPr>
        <w:t xml:space="preserve"> </w:t>
      </w:r>
      <w:r>
        <w:rPr>
          <w:rFonts w:ascii="Times New Roman" w:hAnsi="Times New Roman" w:cs="Times New Roman"/>
        </w:rPr>
        <w:t>2007</w:t>
      </w:r>
      <w:r>
        <w:rPr>
          <w:rFonts w:ascii="Times New Roman" w:hAnsi="Times New Roman" w:cs="Times New Roman"/>
          <w:spacing w:val="-1"/>
        </w:rPr>
        <w:t>a)</w:t>
      </w:r>
      <w:r>
        <w:rPr>
          <w:rFonts w:ascii="Times New Roman" w:hAnsi="Times New Roman" w:cs="Times New Roman"/>
        </w:rPr>
        <w:t>,</w:t>
      </w:r>
      <w:r>
        <w:rPr>
          <w:rFonts w:ascii="Times New Roman" w:hAnsi="Times New Roman" w:cs="Times New Roman"/>
          <w:spacing w:val="41"/>
        </w:rPr>
        <w:t xml:space="preserve"> </w:t>
      </w:r>
      <w:r>
        <w:rPr>
          <w:rFonts w:ascii="Times New Roman" w:hAnsi="Times New Roman" w:cs="Times New Roman"/>
        </w:rPr>
        <w:t>no</w:t>
      </w:r>
      <w:r>
        <w:rPr>
          <w:rFonts w:ascii="Times New Roman" w:hAnsi="Times New Roman" w:cs="Times New Roman"/>
          <w:spacing w:val="41"/>
        </w:rPr>
        <w:t xml:space="preserve"> </w:t>
      </w:r>
      <w:r>
        <w:rPr>
          <w:rFonts w:ascii="Times New Roman" w:hAnsi="Times New Roman" w:cs="Times New Roman"/>
          <w:spacing w:val="-1"/>
        </w:rPr>
        <w:t>e</w:t>
      </w:r>
      <w:r>
        <w:rPr>
          <w:rFonts w:ascii="Times New Roman" w:hAnsi="Times New Roman" w:cs="Times New Roman"/>
          <w:spacing w:val="2"/>
        </w:rPr>
        <w:t>x</w:t>
      </w:r>
      <w:r>
        <w:rPr>
          <w:rFonts w:ascii="Times New Roman" w:hAnsi="Times New Roman" w:cs="Times New Roman"/>
          <w:spacing w:val="1"/>
        </w:rPr>
        <w:t>t</w:t>
      </w:r>
      <w:r>
        <w:rPr>
          <w:rFonts w:ascii="Times New Roman" w:hAnsi="Times New Roman" w:cs="Times New Roman"/>
          <w:spacing w:val="-1"/>
        </w:rPr>
        <w:t>re</w:t>
      </w:r>
      <w:r>
        <w:rPr>
          <w:rFonts w:ascii="Times New Roman" w:hAnsi="Times New Roman" w:cs="Times New Roman"/>
          <w:spacing w:val="1"/>
        </w:rPr>
        <w:t>m</w:t>
      </w:r>
      <w:r>
        <w:rPr>
          <w:rFonts w:ascii="Times New Roman" w:hAnsi="Times New Roman" w:cs="Times New Roman"/>
        </w:rPr>
        <w:t>e</w:t>
      </w:r>
      <w:r>
        <w:rPr>
          <w:rFonts w:ascii="Times New Roman" w:hAnsi="Times New Roman" w:cs="Times New Roman"/>
          <w:spacing w:val="40"/>
        </w:rPr>
        <w:t xml:space="preserve"> </w:t>
      </w:r>
      <w:r>
        <w:rPr>
          <w:rFonts w:ascii="Times New Roman" w:hAnsi="Times New Roman" w:cs="Times New Roman"/>
          <w:spacing w:val="-1"/>
        </w:rPr>
        <w:t>e</w:t>
      </w:r>
      <w:r>
        <w:rPr>
          <w:rFonts w:ascii="Times New Roman" w:hAnsi="Times New Roman" w:cs="Times New Roman"/>
        </w:rPr>
        <w:t>v</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spacing w:val="1"/>
        </w:rPr>
        <w:t>li</w:t>
      </w:r>
      <w:r>
        <w:rPr>
          <w:rFonts w:ascii="Times New Roman" w:hAnsi="Times New Roman" w:cs="Times New Roman"/>
        </w:rPr>
        <w:t>k</w:t>
      </w:r>
      <w:r>
        <w:rPr>
          <w:rFonts w:ascii="Times New Roman" w:hAnsi="Times New Roman" w:cs="Times New Roman"/>
          <w:spacing w:val="-1"/>
        </w:rPr>
        <w:t>e</w:t>
      </w:r>
      <w:r>
        <w:rPr>
          <w:rFonts w:ascii="Times New Roman" w:hAnsi="Times New Roman" w:cs="Times New Roman"/>
          <w:spacing w:val="3"/>
        </w:rPr>
        <w:t>l</w:t>
      </w:r>
      <w:r>
        <w:rPr>
          <w:rFonts w:ascii="Times New Roman" w:hAnsi="Times New Roman" w:cs="Times New Roman"/>
        </w:rPr>
        <w:t>y</w:t>
      </w:r>
      <w:r>
        <w:rPr>
          <w:rFonts w:ascii="Times New Roman" w:hAnsi="Times New Roman" w:cs="Times New Roman"/>
          <w:spacing w:val="34"/>
        </w:rPr>
        <w:t xml:space="preserve"> </w:t>
      </w:r>
      <w:r>
        <w:rPr>
          <w:rFonts w:ascii="Times New Roman" w:hAnsi="Times New Roman" w:cs="Times New Roman"/>
          <w:spacing w:val="1"/>
        </w:rPr>
        <w:t>t</w:t>
      </w:r>
      <w:r>
        <w:rPr>
          <w:rFonts w:ascii="Times New Roman" w:hAnsi="Times New Roman" w:cs="Times New Roman"/>
        </w:rPr>
        <w:t>o</w:t>
      </w:r>
      <w:r>
        <w:rPr>
          <w:rFonts w:ascii="Times New Roman" w:hAnsi="Times New Roman" w:cs="Times New Roman"/>
          <w:spacing w:val="41"/>
        </w:rPr>
        <w:t xml:space="preserve"> </w:t>
      </w:r>
      <w:r>
        <w:rPr>
          <w:rFonts w:ascii="Times New Roman" w:hAnsi="Times New Roman" w:cs="Times New Roman"/>
          <w:spacing w:val="1"/>
        </w:rPr>
        <w:t>i</w:t>
      </w:r>
      <w:r>
        <w:rPr>
          <w:rFonts w:ascii="Times New Roman" w:hAnsi="Times New Roman" w:cs="Times New Roman"/>
        </w:rPr>
        <w:t>n</w:t>
      </w:r>
      <w:r>
        <w:rPr>
          <w:rFonts w:ascii="Times New Roman" w:hAnsi="Times New Roman" w:cs="Times New Roman"/>
          <w:spacing w:val="-1"/>
        </w:rPr>
        <w:t>f</w:t>
      </w:r>
      <w:r>
        <w:rPr>
          <w:rFonts w:ascii="Times New Roman" w:hAnsi="Times New Roman" w:cs="Times New Roman"/>
          <w:spacing w:val="1"/>
        </w:rPr>
        <w:t>l</w:t>
      </w:r>
      <w:r>
        <w:rPr>
          <w:rFonts w:ascii="Times New Roman" w:hAnsi="Times New Roman" w:cs="Times New Roman"/>
        </w:rPr>
        <w:t>u</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c</w:t>
      </w:r>
      <w:r>
        <w:rPr>
          <w:rFonts w:ascii="Times New Roman" w:hAnsi="Times New Roman" w:cs="Times New Roman"/>
        </w:rPr>
        <w:t>e</w:t>
      </w:r>
      <w:r>
        <w:rPr>
          <w:rFonts w:ascii="Times New Roman" w:hAnsi="Times New Roman" w:cs="Times New Roman"/>
          <w:spacing w:val="40"/>
        </w:rPr>
        <w:t xml:space="preserve"> </w:t>
      </w:r>
      <w:r>
        <w:rPr>
          <w:rFonts w:ascii="Times New Roman" w:hAnsi="Times New Roman" w:cs="Times New Roman"/>
        </w:rPr>
        <w:t>our</w:t>
      </w:r>
      <w:r>
        <w:rPr>
          <w:rFonts w:ascii="Times New Roman" w:hAnsi="Times New Roman" w:cs="Times New Roman"/>
          <w:spacing w:val="40"/>
        </w:rPr>
        <w:t xml:space="preserve"> </w:t>
      </w:r>
      <w:r>
        <w:rPr>
          <w:rFonts w:ascii="Times New Roman" w:hAnsi="Times New Roman" w:cs="Times New Roman"/>
          <w:spacing w:val="1"/>
        </w:rPr>
        <w:t>m</w:t>
      </w:r>
      <w:r>
        <w:rPr>
          <w:rFonts w:ascii="Times New Roman" w:hAnsi="Times New Roman" w:cs="Times New Roman"/>
          <w:spacing w:val="-1"/>
        </w:rPr>
        <w:t>ea</w:t>
      </w:r>
      <w:r>
        <w:rPr>
          <w:rFonts w:ascii="Times New Roman" w:hAnsi="Times New Roman" w:cs="Times New Roman"/>
        </w:rPr>
        <w:t>su</w:t>
      </w:r>
      <w:r>
        <w:rPr>
          <w:rFonts w:ascii="Times New Roman" w:hAnsi="Times New Roman" w:cs="Times New Roman"/>
          <w:spacing w:val="-1"/>
        </w:rPr>
        <w:t>re</w:t>
      </w:r>
      <w:r>
        <w:rPr>
          <w:rFonts w:ascii="Times New Roman" w:hAnsi="Times New Roman" w:cs="Times New Roman"/>
          <w:spacing w:val="1"/>
        </w:rPr>
        <w:t>m</w:t>
      </w:r>
      <w:r>
        <w:rPr>
          <w:rFonts w:ascii="Times New Roman" w:hAnsi="Times New Roman" w:cs="Times New Roman"/>
          <w:spacing w:val="-1"/>
        </w:rPr>
        <w:t>e</w:t>
      </w:r>
      <w:r>
        <w:rPr>
          <w:rFonts w:ascii="Times New Roman" w:hAnsi="Times New Roman" w:cs="Times New Roman"/>
        </w:rPr>
        <w:t>n</w:t>
      </w:r>
      <w:r>
        <w:rPr>
          <w:rFonts w:ascii="Times New Roman" w:hAnsi="Times New Roman" w:cs="Times New Roman"/>
          <w:spacing w:val="1"/>
        </w:rPr>
        <w:t>t</w:t>
      </w:r>
      <w:r>
        <w:rPr>
          <w:rFonts w:ascii="Times New Roman" w:hAnsi="Times New Roman" w:cs="Times New Roman"/>
        </w:rPr>
        <w:t>s,</w:t>
      </w:r>
      <w:r>
        <w:rPr>
          <w:rFonts w:ascii="Times New Roman" w:hAnsi="Times New Roman" w:cs="Times New Roman"/>
          <w:spacing w:val="41"/>
        </w:rPr>
        <w:t xml:space="preserve"> </w:t>
      </w:r>
      <w:r>
        <w:rPr>
          <w:rFonts w:ascii="Times New Roman" w:hAnsi="Times New Roman" w:cs="Times New Roman"/>
          <w:spacing w:val="-1"/>
        </w:rPr>
        <w:t>a</w:t>
      </w:r>
      <w:r>
        <w:rPr>
          <w:rFonts w:ascii="Times New Roman" w:hAnsi="Times New Roman" w:cs="Times New Roman"/>
          <w:spacing w:val="2"/>
        </w:rPr>
        <w:t>r</w:t>
      </w:r>
      <w:r>
        <w:rPr>
          <w:rFonts w:ascii="Times New Roman" w:hAnsi="Times New Roman" w:cs="Times New Roman"/>
        </w:rPr>
        <w:t>e</w:t>
      </w:r>
    </w:p>
    <w:p w14:paraId="315FA1CB" w14:textId="77777777" w:rsidR="00946758" w:rsidRDefault="00946758" w:rsidP="00946758">
      <w:pPr>
        <w:widowControl w:val="0"/>
        <w:autoSpaceDE w:val="0"/>
        <w:autoSpaceDN w:val="0"/>
        <w:adjustRightInd w:val="0"/>
        <w:spacing w:before="9" w:line="130" w:lineRule="exact"/>
        <w:rPr>
          <w:rFonts w:ascii="Times New Roman" w:hAnsi="Times New Roman" w:cs="Times New Roman"/>
          <w:sz w:val="13"/>
          <w:szCs w:val="13"/>
        </w:rPr>
      </w:pPr>
    </w:p>
    <w:p w14:paraId="3CCEC32F" w14:textId="77777777" w:rsidR="00946758" w:rsidRDefault="00946758" w:rsidP="00946758">
      <w:pPr>
        <w:widowControl w:val="0"/>
        <w:autoSpaceDE w:val="0"/>
        <w:autoSpaceDN w:val="0"/>
        <w:adjustRightInd w:val="0"/>
        <w:spacing w:line="271" w:lineRule="exact"/>
        <w:ind w:right="6974"/>
        <w:rPr>
          <w:rFonts w:ascii="Times New Roman" w:hAnsi="Times New Roman" w:cs="Times New Roman"/>
        </w:rPr>
      </w:pPr>
      <w:r>
        <w:rPr>
          <w:rFonts w:ascii="Times New Roman" w:hAnsi="Times New Roman" w:cs="Times New Roman"/>
          <w:spacing w:val="-1"/>
          <w:position w:val="-1"/>
        </w:rPr>
        <w:t>rec</w:t>
      </w:r>
      <w:r>
        <w:rPr>
          <w:rFonts w:ascii="Times New Roman" w:hAnsi="Times New Roman" w:cs="Times New Roman"/>
          <w:position w:val="-1"/>
        </w:rPr>
        <w:t>o</w:t>
      </w:r>
      <w:r>
        <w:rPr>
          <w:rFonts w:ascii="Times New Roman" w:hAnsi="Times New Roman" w:cs="Times New Roman"/>
          <w:spacing w:val="-1"/>
          <w:position w:val="-1"/>
        </w:rPr>
        <w:t>r</w:t>
      </w:r>
      <w:r>
        <w:rPr>
          <w:rFonts w:ascii="Times New Roman" w:hAnsi="Times New Roman" w:cs="Times New Roman"/>
          <w:spacing w:val="2"/>
          <w:position w:val="-1"/>
        </w:rPr>
        <w:t>d</w:t>
      </w:r>
      <w:r>
        <w:rPr>
          <w:rFonts w:ascii="Times New Roman" w:hAnsi="Times New Roman" w:cs="Times New Roman"/>
          <w:spacing w:val="-1"/>
          <w:position w:val="-1"/>
        </w:rPr>
        <w:t>e</w:t>
      </w:r>
      <w:r>
        <w:rPr>
          <w:rFonts w:ascii="Times New Roman" w:hAnsi="Times New Roman" w:cs="Times New Roman"/>
          <w:position w:val="-1"/>
        </w:rPr>
        <w:t xml:space="preserve">d </w:t>
      </w:r>
      <w:r>
        <w:rPr>
          <w:rFonts w:ascii="Times New Roman" w:hAnsi="Times New Roman" w:cs="Times New Roman"/>
          <w:spacing w:val="1"/>
          <w:position w:val="-1"/>
        </w:rPr>
        <w:t>i</w:t>
      </w:r>
      <w:r>
        <w:rPr>
          <w:rFonts w:ascii="Times New Roman" w:hAnsi="Times New Roman" w:cs="Times New Roman"/>
          <w:position w:val="-1"/>
        </w:rPr>
        <w:t xml:space="preserve">n </w:t>
      </w:r>
      <w:r>
        <w:rPr>
          <w:rFonts w:ascii="Times New Roman" w:hAnsi="Times New Roman" w:cs="Times New Roman"/>
          <w:spacing w:val="1"/>
          <w:position w:val="-1"/>
        </w:rPr>
        <w:t>t</w:t>
      </w:r>
      <w:r>
        <w:rPr>
          <w:rFonts w:ascii="Times New Roman" w:hAnsi="Times New Roman" w:cs="Times New Roman"/>
          <w:position w:val="-1"/>
        </w:rPr>
        <w:t>h</w:t>
      </w:r>
      <w:r>
        <w:rPr>
          <w:rFonts w:ascii="Times New Roman" w:hAnsi="Times New Roman" w:cs="Times New Roman"/>
          <w:spacing w:val="-1"/>
          <w:position w:val="-1"/>
        </w:rPr>
        <w:t>e</w:t>
      </w:r>
      <w:r>
        <w:rPr>
          <w:rFonts w:ascii="Times New Roman" w:hAnsi="Times New Roman" w:cs="Times New Roman"/>
          <w:position w:val="-1"/>
        </w:rPr>
        <w:t>se</w:t>
      </w:r>
      <w:r>
        <w:rPr>
          <w:rFonts w:ascii="Times New Roman" w:hAnsi="Times New Roman" w:cs="Times New Roman"/>
          <w:spacing w:val="-1"/>
          <w:position w:val="-1"/>
        </w:rPr>
        <w:t xml:space="preserve"> </w:t>
      </w:r>
      <w:r>
        <w:rPr>
          <w:rFonts w:ascii="Times New Roman" w:hAnsi="Times New Roman" w:cs="Times New Roman"/>
          <w:position w:val="-1"/>
        </w:rPr>
        <w:t>d</w:t>
      </w:r>
      <w:r>
        <w:rPr>
          <w:rFonts w:ascii="Times New Roman" w:hAnsi="Times New Roman" w:cs="Times New Roman"/>
          <w:spacing w:val="-1"/>
          <w:position w:val="-1"/>
        </w:rPr>
        <w:t>a</w:t>
      </w:r>
      <w:r>
        <w:rPr>
          <w:rFonts w:ascii="Times New Roman" w:hAnsi="Times New Roman" w:cs="Times New Roman"/>
          <w:spacing w:val="3"/>
          <w:position w:val="-1"/>
        </w:rPr>
        <w:t>t</w:t>
      </w:r>
      <w:r>
        <w:rPr>
          <w:rFonts w:ascii="Times New Roman" w:hAnsi="Times New Roman" w:cs="Times New Roman"/>
          <w:spacing w:val="-1"/>
          <w:position w:val="-1"/>
        </w:rPr>
        <w:t>a</w:t>
      </w:r>
      <w:r>
        <w:rPr>
          <w:rFonts w:ascii="Times New Roman" w:hAnsi="Times New Roman" w:cs="Times New Roman"/>
          <w:position w:val="-1"/>
        </w:rPr>
        <w:t>.</w:t>
      </w:r>
    </w:p>
    <w:p w14:paraId="6322C521" w14:textId="77777777" w:rsidR="00946758" w:rsidRDefault="00946758" w:rsidP="00946758">
      <w:pPr>
        <w:widowControl w:val="0"/>
        <w:autoSpaceDE w:val="0"/>
        <w:autoSpaceDN w:val="0"/>
        <w:adjustRightInd w:val="0"/>
        <w:spacing w:before="13" w:line="220" w:lineRule="exact"/>
        <w:rPr>
          <w:rFonts w:ascii="Times New Roman" w:hAnsi="Times New Roman" w:cs="Times New Roman"/>
          <w:sz w:val="22"/>
          <w:szCs w:val="22"/>
        </w:rPr>
      </w:pPr>
    </w:p>
    <w:p w14:paraId="47F161C6" w14:textId="77777777" w:rsidR="00946758" w:rsidRDefault="00946758" w:rsidP="00946758">
      <w:pPr>
        <w:widowControl w:val="0"/>
        <w:autoSpaceDE w:val="0"/>
        <w:autoSpaceDN w:val="0"/>
        <w:adjustRightInd w:val="0"/>
        <w:spacing w:before="13" w:line="220" w:lineRule="exact"/>
        <w:rPr>
          <w:rFonts w:ascii="Times New Roman" w:hAnsi="Times New Roman" w:cs="Times New Roman"/>
          <w:sz w:val="22"/>
          <w:szCs w:val="22"/>
        </w:rPr>
        <w:sectPr w:rsidR="00946758">
          <w:type w:val="continuous"/>
          <w:pgSz w:w="11920" w:h="16840"/>
          <w:pgMar w:top="1560" w:right="1300" w:bottom="280" w:left="100" w:header="720" w:footer="720" w:gutter="0"/>
          <w:cols w:space="720"/>
          <w:noEndnote/>
        </w:sectPr>
      </w:pPr>
    </w:p>
    <w:p w14:paraId="1240BA28" w14:textId="662E9FAE" w:rsidR="00946758" w:rsidDel="0007641E" w:rsidRDefault="00946758" w:rsidP="00946758">
      <w:pPr>
        <w:widowControl w:val="0"/>
        <w:autoSpaceDE w:val="0"/>
        <w:autoSpaceDN w:val="0"/>
        <w:adjustRightInd w:val="0"/>
        <w:spacing w:before="29"/>
        <w:ind w:left="106" w:right="-76"/>
        <w:rPr>
          <w:del w:id="438" w:author="Bernard Hallet" w:date="2014-02-26T07:40:00Z"/>
          <w:rFonts w:ascii="Times New Roman" w:hAnsi="Times New Roman" w:cs="Times New Roman"/>
        </w:rPr>
      </w:pPr>
      <w:del w:id="439" w:author="Bernard Hallet" w:date="2014-02-26T07:40:00Z">
        <w:r w:rsidDel="0007641E">
          <w:rPr>
            <w:rFonts w:ascii="Times New Roman" w:hAnsi="Times New Roman" w:cs="Times New Roman"/>
          </w:rPr>
          <w:delText>141</w:delText>
        </w:r>
      </w:del>
    </w:p>
    <w:p w14:paraId="5832401C" w14:textId="25B0C15C" w:rsidR="00946758" w:rsidDel="0007641E" w:rsidRDefault="00946758" w:rsidP="00946758">
      <w:pPr>
        <w:widowControl w:val="0"/>
        <w:autoSpaceDE w:val="0"/>
        <w:autoSpaceDN w:val="0"/>
        <w:adjustRightInd w:val="0"/>
        <w:spacing w:before="9" w:line="130" w:lineRule="exact"/>
        <w:rPr>
          <w:del w:id="440" w:author="Bernard Hallet" w:date="2014-02-26T07:40:00Z"/>
          <w:rFonts w:ascii="Times New Roman" w:hAnsi="Times New Roman" w:cs="Times New Roman"/>
          <w:sz w:val="13"/>
          <w:szCs w:val="13"/>
        </w:rPr>
      </w:pPr>
    </w:p>
    <w:p w14:paraId="1AD25920" w14:textId="7BC4ECD2" w:rsidR="00946758" w:rsidDel="0007641E" w:rsidRDefault="00946758" w:rsidP="00946758">
      <w:pPr>
        <w:widowControl w:val="0"/>
        <w:autoSpaceDE w:val="0"/>
        <w:autoSpaceDN w:val="0"/>
        <w:adjustRightInd w:val="0"/>
        <w:ind w:left="106" w:right="-76"/>
        <w:rPr>
          <w:del w:id="441" w:author="Bernard Hallet" w:date="2014-02-26T07:40:00Z"/>
          <w:rFonts w:ascii="Times New Roman" w:hAnsi="Times New Roman" w:cs="Times New Roman"/>
        </w:rPr>
      </w:pPr>
      <w:del w:id="442" w:author="Bernard Hallet" w:date="2014-02-26T07:40:00Z">
        <w:r w:rsidDel="0007641E">
          <w:rPr>
            <w:rFonts w:ascii="Times New Roman" w:hAnsi="Times New Roman" w:cs="Times New Roman"/>
          </w:rPr>
          <w:delText>142</w:delText>
        </w:r>
      </w:del>
    </w:p>
    <w:p w14:paraId="12B1EA22" w14:textId="4CBE32B1" w:rsidR="00946758" w:rsidDel="0007641E" w:rsidRDefault="00946758" w:rsidP="00946758">
      <w:pPr>
        <w:widowControl w:val="0"/>
        <w:autoSpaceDE w:val="0"/>
        <w:autoSpaceDN w:val="0"/>
        <w:adjustRightInd w:val="0"/>
        <w:spacing w:before="7" w:line="130" w:lineRule="exact"/>
        <w:rPr>
          <w:del w:id="443" w:author="Bernard Hallet" w:date="2014-02-26T07:40:00Z"/>
          <w:rFonts w:ascii="Times New Roman" w:hAnsi="Times New Roman" w:cs="Times New Roman"/>
          <w:sz w:val="13"/>
          <w:szCs w:val="13"/>
        </w:rPr>
      </w:pPr>
    </w:p>
    <w:p w14:paraId="4E6FD518" w14:textId="4D57BC4C" w:rsidR="00946758" w:rsidDel="0007641E" w:rsidRDefault="00946758" w:rsidP="00946758">
      <w:pPr>
        <w:widowControl w:val="0"/>
        <w:autoSpaceDE w:val="0"/>
        <w:autoSpaceDN w:val="0"/>
        <w:adjustRightInd w:val="0"/>
        <w:ind w:left="106" w:right="-76"/>
        <w:rPr>
          <w:del w:id="444" w:author="Bernard Hallet" w:date="2014-02-26T07:40:00Z"/>
          <w:rFonts w:ascii="Times New Roman" w:hAnsi="Times New Roman" w:cs="Times New Roman"/>
        </w:rPr>
      </w:pPr>
      <w:del w:id="445" w:author="Bernard Hallet" w:date="2014-02-26T07:40:00Z">
        <w:r w:rsidDel="0007641E">
          <w:rPr>
            <w:rFonts w:ascii="Times New Roman" w:hAnsi="Times New Roman" w:cs="Times New Roman"/>
          </w:rPr>
          <w:delText>143</w:delText>
        </w:r>
      </w:del>
    </w:p>
    <w:p w14:paraId="334EE325" w14:textId="39DF9716" w:rsidR="00946758" w:rsidDel="0007641E" w:rsidRDefault="00946758" w:rsidP="00946758">
      <w:pPr>
        <w:widowControl w:val="0"/>
        <w:autoSpaceDE w:val="0"/>
        <w:autoSpaceDN w:val="0"/>
        <w:adjustRightInd w:val="0"/>
        <w:spacing w:before="9" w:line="130" w:lineRule="exact"/>
        <w:rPr>
          <w:del w:id="446" w:author="Bernard Hallet" w:date="2014-02-26T07:40:00Z"/>
          <w:rFonts w:ascii="Times New Roman" w:hAnsi="Times New Roman" w:cs="Times New Roman"/>
          <w:sz w:val="13"/>
          <w:szCs w:val="13"/>
        </w:rPr>
      </w:pPr>
    </w:p>
    <w:p w14:paraId="746CCBB8" w14:textId="00ADA746" w:rsidR="00946758" w:rsidDel="0007641E" w:rsidRDefault="00946758" w:rsidP="00946758">
      <w:pPr>
        <w:widowControl w:val="0"/>
        <w:autoSpaceDE w:val="0"/>
        <w:autoSpaceDN w:val="0"/>
        <w:adjustRightInd w:val="0"/>
        <w:ind w:left="106" w:right="-76"/>
        <w:rPr>
          <w:del w:id="447" w:author="Bernard Hallet" w:date="2014-02-26T07:40:00Z"/>
          <w:rFonts w:ascii="Times New Roman" w:hAnsi="Times New Roman" w:cs="Times New Roman"/>
        </w:rPr>
      </w:pPr>
      <w:del w:id="448" w:author="Bernard Hallet" w:date="2014-02-26T07:40:00Z">
        <w:r w:rsidDel="0007641E">
          <w:rPr>
            <w:rFonts w:ascii="Times New Roman" w:hAnsi="Times New Roman" w:cs="Times New Roman"/>
          </w:rPr>
          <w:delText>144</w:delText>
        </w:r>
      </w:del>
    </w:p>
    <w:p w14:paraId="0CD0446A" w14:textId="20F6C7C0" w:rsidR="00946758" w:rsidDel="0007641E" w:rsidRDefault="00946758" w:rsidP="00946758">
      <w:pPr>
        <w:widowControl w:val="0"/>
        <w:autoSpaceDE w:val="0"/>
        <w:autoSpaceDN w:val="0"/>
        <w:adjustRightInd w:val="0"/>
        <w:spacing w:before="7" w:line="130" w:lineRule="exact"/>
        <w:rPr>
          <w:del w:id="449" w:author="Bernard Hallet" w:date="2014-02-26T07:40:00Z"/>
          <w:rFonts w:ascii="Times New Roman" w:hAnsi="Times New Roman" w:cs="Times New Roman"/>
          <w:sz w:val="13"/>
          <w:szCs w:val="13"/>
        </w:rPr>
      </w:pPr>
    </w:p>
    <w:p w14:paraId="2CDD3FA5" w14:textId="321C44F2" w:rsidR="00946758" w:rsidDel="0007641E" w:rsidRDefault="00946758" w:rsidP="00946758">
      <w:pPr>
        <w:widowControl w:val="0"/>
        <w:autoSpaceDE w:val="0"/>
        <w:autoSpaceDN w:val="0"/>
        <w:adjustRightInd w:val="0"/>
        <w:spacing w:line="271" w:lineRule="exact"/>
        <w:ind w:left="106" w:right="-76"/>
        <w:rPr>
          <w:del w:id="450" w:author="Bernard Hallet" w:date="2014-02-26T07:40:00Z"/>
          <w:rFonts w:ascii="Times New Roman" w:hAnsi="Times New Roman" w:cs="Times New Roman"/>
        </w:rPr>
      </w:pPr>
      <w:del w:id="451" w:author="Bernard Hallet" w:date="2014-02-26T07:40:00Z">
        <w:r w:rsidDel="0007641E">
          <w:rPr>
            <w:rFonts w:ascii="Times New Roman" w:hAnsi="Times New Roman" w:cs="Times New Roman"/>
            <w:position w:val="-1"/>
          </w:rPr>
          <w:delText>145</w:delText>
        </w:r>
      </w:del>
    </w:p>
    <w:p w14:paraId="3EDF6C11" w14:textId="57F2E8C0" w:rsidR="00946758" w:rsidDel="0007641E" w:rsidRDefault="00946758" w:rsidP="00946758">
      <w:pPr>
        <w:widowControl w:val="0"/>
        <w:autoSpaceDE w:val="0"/>
        <w:autoSpaceDN w:val="0"/>
        <w:adjustRightInd w:val="0"/>
        <w:spacing w:before="29" w:line="360" w:lineRule="auto"/>
        <w:ind w:right="56"/>
        <w:rPr>
          <w:del w:id="452" w:author="Bernard Hallet" w:date="2014-02-26T07:40:00Z"/>
          <w:rFonts w:ascii="Times New Roman" w:hAnsi="Times New Roman" w:cs="Times New Roman"/>
        </w:rPr>
      </w:pPr>
      <w:del w:id="453" w:author="Bernard Hallet" w:date="2014-02-26T07:40:00Z">
        <w:r w:rsidDel="0007641E">
          <w:rPr>
            <w:rFonts w:ascii="Times New Roman" w:hAnsi="Times New Roman" w:cs="Times New Roman"/>
            <w:spacing w:val="-1"/>
          </w:rPr>
          <w:delText>F</w:delText>
        </w:r>
        <w:r w:rsidDel="0007641E">
          <w:rPr>
            <w:rFonts w:ascii="Times New Roman" w:hAnsi="Times New Roman" w:cs="Times New Roman"/>
          </w:rPr>
          <w:delText>i</w:delText>
        </w:r>
        <w:r w:rsidDel="0007641E">
          <w:rPr>
            <w:rFonts w:ascii="Times New Roman" w:hAnsi="Times New Roman" w:cs="Times New Roman"/>
            <w:spacing w:val="-1"/>
          </w:rPr>
          <w:delText>e</w:delText>
        </w:r>
        <w:r w:rsidDel="0007641E">
          <w:rPr>
            <w:rFonts w:ascii="Times New Roman" w:hAnsi="Times New Roman" w:cs="Times New Roman"/>
          </w:rPr>
          <w:delText>ld</w:delText>
        </w:r>
        <w:r w:rsidDel="0007641E">
          <w:rPr>
            <w:rFonts w:ascii="Times New Roman" w:hAnsi="Times New Roman" w:cs="Times New Roman"/>
            <w:spacing w:val="29"/>
          </w:rPr>
          <w:delText xml:space="preserve"> </w:delText>
        </w:r>
        <w:r w:rsidDel="0007641E">
          <w:rPr>
            <w:rFonts w:ascii="Times New Roman" w:hAnsi="Times New Roman" w:cs="Times New Roman"/>
          </w:rPr>
          <w:delText>visits</w:delText>
        </w:r>
        <w:r w:rsidDel="0007641E">
          <w:rPr>
            <w:rFonts w:ascii="Times New Roman" w:hAnsi="Times New Roman" w:cs="Times New Roman"/>
            <w:spacing w:val="29"/>
          </w:rPr>
          <w:delText xml:space="preserve"> </w:delText>
        </w:r>
        <w:r w:rsidDel="0007641E">
          <w:rPr>
            <w:rFonts w:ascii="Times New Roman" w:hAnsi="Times New Roman" w:cs="Times New Roman"/>
            <w:spacing w:val="-1"/>
          </w:rPr>
          <w:delText>we</w:delText>
        </w:r>
        <w:r w:rsidDel="0007641E">
          <w:rPr>
            <w:rFonts w:ascii="Times New Roman" w:hAnsi="Times New Roman" w:cs="Times New Roman"/>
            <w:spacing w:val="2"/>
          </w:rPr>
          <w:delText>r</w:delText>
        </w:r>
        <w:r w:rsidDel="0007641E">
          <w:rPr>
            <w:rFonts w:ascii="Times New Roman" w:hAnsi="Times New Roman" w:cs="Times New Roman"/>
          </w:rPr>
          <w:delText>e</w:delText>
        </w:r>
        <w:r w:rsidDel="0007641E">
          <w:rPr>
            <w:rFonts w:ascii="Times New Roman" w:hAnsi="Times New Roman" w:cs="Times New Roman"/>
            <w:spacing w:val="28"/>
          </w:rPr>
          <w:delText xml:space="preserve"> </w:delText>
        </w:r>
        <w:r w:rsidDel="0007641E">
          <w:rPr>
            <w:rFonts w:ascii="Times New Roman" w:hAnsi="Times New Roman" w:cs="Times New Roman"/>
          </w:rPr>
          <w:delText>un</w:delText>
        </w:r>
        <w:r w:rsidDel="0007641E">
          <w:rPr>
            <w:rFonts w:ascii="Times New Roman" w:hAnsi="Times New Roman" w:cs="Times New Roman"/>
            <w:spacing w:val="2"/>
          </w:rPr>
          <w:delText>d</w:delText>
        </w:r>
        <w:r w:rsidDel="0007641E">
          <w:rPr>
            <w:rFonts w:ascii="Times New Roman" w:hAnsi="Times New Roman" w:cs="Times New Roman"/>
            <w:spacing w:val="-1"/>
          </w:rPr>
          <w:delText>er</w:delText>
        </w:r>
        <w:r w:rsidDel="0007641E">
          <w:rPr>
            <w:rFonts w:ascii="Times New Roman" w:hAnsi="Times New Roman" w:cs="Times New Roman"/>
            <w:spacing w:val="1"/>
          </w:rPr>
          <w:delText>ta</w:delText>
        </w:r>
        <w:r w:rsidDel="0007641E">
          <w:rPr>
            <w:rFonts w:ascii="Times New Roman" w:hAnsi="Times New Roman" w:cs="Times New Roman"/>
          </w:rPr>
          <w:delText>k</w:delText>
        </w:r>
        <w:r w:rsidDel="0007641E">
          <w:rPr>
            <w:rFonts w:ascii="Times New Roman" w:hAnsi="Times New Roman" w:cs="Times New Roman"/>
            <w:spacing w:val="-1"/>
          </w:rPr>
          <w:delText>e</w:delText>
        </w:r>
        <w:r w:rsidDel="0007641E">
          <w:rPr>
            <w:rFonts w:ascii="Times New Roman" w:hAnsi="Times New Roman" w:cs="Times New Roman"/>
          </w:rPr>
          <w:delText>n</w:delText>
        </w:r>
        <w:r w:rsidDel="0007641E">
          <w:rPr>
            <w:rFonts w:ascii="Times New Roman" w:hAnsi="Times New Roman" w:cs="Times New Roman"/>
            <w:spacing w:val="29"/>
          </w:rPr>
          <w:delText xml:space="preserve"> </w:delText>
        </w:r>
        <w:r w:rsidDel="0007641E">
          <w:rPr>
            <w:rFonts w:ascii="Times New Roman" w:hAnsi="Times New Roman" w:cs="Times New Roman"/>
            <w:spacing w:val="1"/>
          </w:rPr>
          <w:delText>i</w:delText>
        </w:r>
        <w:r w:rsidDel="0007641E">
          <w:rPr>
            <w:rFonts w:ascii="Times New Roman" w:hAnsi="Times New Roman" w:cs="Times New Roman"/>
          </w:rPr>
          <w:delText>n</w:delText>
        </w:r>
        <w:r w:rsidDel="0007641E">
          <w:rPr>
            <w:rFonts w:ascii="Times New Roman" w:hAnsi="Times New Roman" w:cs="Times New Roman"/>
            <w:spacing w:val="29"/>
          </w:rPr>
          <w:delText xml:space="preserve"> </w:delText>
        </w:r>
        <w:r w:rsidDel="0007641E">
          <w:rPr>
            <w:rFonts w:ascii="Times New Roman" w:hAnsi="Times New Roman" w:cs="Times New Roman"/>
            <w:spacing w:val="-1"/>
          </w:rPr>
          <w:delText>A</w:delText>
        </w:r>
        <w:r w:rsidDel="0007641E">
          <w:rPr>
            <w:rFonts w:ascii="Times New Roman" w:hAnsi="Times New Roman" w:cs="Times New Roman"/>
            <w:spacing w:val="2"/>
          </w:rPr>
          <w:delText>u</w:delText>
        </w:r>
        <w:r w:rsidDel="0007641E">
          <w:rPr>
            <w:rFonts w:ascii="Times New Roman" w:hAnsi="Times New Roman" w:cs="Times New Roman"/>
            <w:spacing w:val="-2"/>
          </w:rPr>
          <w:delText>g</w:delText>
        </w:r>
        <w:r w:rsidDel="0007641E">
          <w:rPr>
            <w:rFonts w:ascii="Times New Roman" w:hAnsi="Times New Roman" w:cs="Times New Roman"/>
          </w:rPr>
          <w:delText>us</w:delText>
        </w:r>
        <w:r w:rsidDel="0007641E">
          <w:rPr>
            <w:rFonts w:ascii="Times New Roman" w:hAnsi="Times New Roman" w:cs="Times New Roman"/>
            <w:spacing w:val="1"/>
          </w:rPr>
          <w:delText>t</w:delText>
        </w:r>
        <w:r w:rsidDel="0007641E">
          <w:rPr>
            <w:rFonts w:ascii="Times New Roman" w:hAnsi="Times New Roman" w:cs="Times New Roman"/>
          </w:rPr>
          <w:delText>s</w:delText>
        </w:r>
        <w:r w:rsidDel="0007641E">
          <w:rPr>
            <w:rFonts w:ascii="Times New Roman" w:hAnsi="Times New Roman" w:cs="Times New Roman"/>
            <w:spacing w:val="29"/>
          </w:rPr>
          <w:delText xml:space="preserve"> </w:delText>
        </w:r>
        <w:r w:rsidDel="0007641E">
          <w:rPr>
            <w:rFonts w:ascii="Times New Roman" w:hAnsi="Times New Roman" w:cs="Times New Roman"/>
          </w:rPr>
          <w:delText>2007</w:delText>
        </w:r>
        <w:r w:rsidDel="0007641E">
          <w:rPr>
            <w:rFonts w:ascii="Times New Roman" w:hAnsi="Times New Roman" w:cs="Times New Roman"/>
            <w:spacing w:val="31"/>
          </w:rPr>
          <w:delText xml:space="preserve"> </w:delText>
        </w:r>
        <w:r w:rsidDel="0007641E">
          <w:rPr>
            <w:rFonts w:ascii="Times New Roman" w:hAnsi="Times New Roman" w:cs="Times New Roman"/>
            <w:spacing w:val="-1"/>
          </w:rPr>
          <w:delText>a</w:delText>
        </w:r>
        <w:r w:rsidDel="0007641E">
          <w:rPr>
            <w:rFonts w:ascii="Times New Roman" w:hAnsi="Times New Roman" w:cs="Times New Roman"/>
            <w:spacing w:val="2"/>
          </w:rPr>
          <w:delText>n</w:delText>
        </w:r>
        <w:r w:rsidDel="0007641E">
          <w:rPr>
            <w:rFonts w:ascii="Times New Roman" w:hAnsi="Times New Roman" w:cs="Times New Roman"/>
          </w:rPr>
          <w:delText>d</w:delText>
        </w:r>
        <w:r w:rsidDel="0007641E">
          <w:rPr>
            <w:rFonts w:ascii="Times New Roman" w:hAnsi="Times New Roman" w:cs="Times New Roman"/>
            <w:spacing w:val="29"/>
          </w:rPr>
          <w:delText xml:space="preserve"> </w:delText>
        </w:r>
        <w:r w:rsidDel="0007641E">
          <w:rPr>
            <w:rFonts w:ascii="Times New Roman" w:hAnsi="Times New Roman" w:cs="Times New Roman"/>
          </w:rPr>
          <w:delText>2010.</w:delText>
        </w:r>
        <w:r w:rsidDel="0007641E">
          <w:rPr>
            <w:rFonts w:ascii="Times New Roman" w:hAnsi="Times New Roman" w:cs="Times New Roman"/>
            <w:spacing w:val="29"/>
          </w:rPr>
          <w:delText xml:space="preserve"> </w:delText>
        </w:r>
        <w:r w:rsidDel="0007641E">
          <w:rPr>
            <w:rFonts w:ascii="Times New Roman" w:hAnsi="Times New Roman" w:cs="Times New Roman"/>
            <w:spacing w:val="1"/>
          </w:rPr>
          <w:delText>W</w:delText>
        </w:r>
        <w:r w:rsidDel="0007641E">
          <w:rPr>
            <w:rFonts w:ascii="Times New Roman" w:hAnsi="Times New Roman" w:cs="Times New Roman"/>
          </w:rPr>
          <w:delText>e</w:delText>
        </w:r>
        <w:r w:rsidDel="0007641E">
          <w:rPr>
            <w:rFonts w:ascii="Times New Roman" w:hAnsi="Times New Roman" w:cs="Times New Roman"/>
            <w:spacing w:val="28"/>
          </w:rPr>
          <w:delText xml:space="preserve"> </w:delText>
        </w:r>
        <w:r w:rsidDel="0007641E">
          <w:rPr>
            <w:rFonts w:ascii="Times New Roman" w:hAnsi="Times New Roman" w:cs="Times New Roman"/>
          </w:rPr>
          <w:delText>us</w:delText>
        </w:r>
        <w:r w:rsidDel="0007641E">
          <w:rPr>
            <w:rFonts w:ascii="Times New Roman" w:hAnsi="Times New Roman" w:cs="Times New Roman"/>
            <w:spacing w:val="-1"/>
          </w:rPr>
          <w:delText>e</w:delText>
        </w:r>
        <w:r w:rsidDel="0007641E">
          <w:rPr>
            <w:rFonts w:ascii="Times New Roman" w:hAnsi="Times New Roman" w:cs="Times New Roman"/>
          </w:rPr>
          <w:delText>d</w:delText>
        </w:r>
        <w:r w:rsidDel="0007641E">
          <w:rPr>
            <w:rFonts w:ascii="Times New Roman" w:hAnsi="Times New Roman" w:cs="Times New Roman"/>
            <w:spacing w:val="31"/>
          </w:rPr>
          <w:delText xml:space="preserve"> </w:delText>
        </w:r>
        <w:r w:rsidDel="0007641E">
          <w:rPr>
            <w:rFonts w:ascii="Times New Roman" w:hAnsi="Times New Roman" w:cs="Times New Roman"/>
          </w:rPr>
          <w:delText>a</w:delText>
        </w:r>
        <w:r w:rsidDel="0007641E">
          <w:rPr>
            <w:rFonts w:ascii="Times New Roman" w:hAnsi="Times New Roman" w:cs="Times New Roman"/>
            <w:spacing w:val="30"/>
          </w:rPr>
          <w:delText xml:space="preserve"> </w:delText>
        </w:r>
        <w:r w:rsidDel="0007641E">
          <w:rPr>
            <w:rFonts w:ascii="Times New Roman" w:hAnsi="Times New Roman" w:cs="Times New Roman"/>
            <w:spacing w:val="-1"/>
          </w:rPr>
          <w:delText>ca</w:delText>
        </w:r>
        <w:r w:rsidDel="0007641E">
          <w:rPr>
            <w:rFonts w:ascii="Times New Roman" w:hAnsi="Times New Roman" w:cs="Times New Roman"/>
          </w:rPr>
          <w:delText>.</w:delText>
        </w:r>
        <w:r w:rsidDel="0007641E">
          <w:rPr>
            <w:rFonts w:ascii="Times New Roman" w:hAnsi="Times New Roman" w:cs="Times New Roman"/>
            <w:spacing w:val="34"/>
          </w:rPr>
          <w:delText xml:space="preserve"> </w:delText>
        </w:r>
        <w:r w:rsidDel="0007641E">
          <w:rPr>
            <w:rFonts w:ascii="Times New Roman" w:hAnsi="Times New Roman" w:cs="Times New Roman"/>
          </w:rPr>
          <w:delText>3</w:delText>
        </w:r>
        <w:r w:rsidDel="0007641E">
          <w:rPr>
            <w:rFonts w:ascii="Times New Roman" w:hAnsi="Times New Roman" w:cs="Times New Roman"/>
            <w:spacing w:val="29"/>
          </w:rPr>
          <w:delText xml:space="preserve"> </w:delText>
        </w:r>
        <w:r w:rsidDel="0007641E">
          <w:rPr>
            <w:rFonts w:ascii="Times New Roman" w:hAnsi="Times New Roman" w:cs="Times New Roman"/>
          </w:rPr>
          <w:delText>m</w:delText>
        </w:r>
        <w:r w:rsidDel="0007641E">
          <w:rPr>
            <w:rFonts w:ascii="Times New Roman" w:hAnsi="Times New Roman" w:cs="Times New Roman"/>
            <w:spacing w:val="29"/>
          </w:rPr>
          <w:delText xml:space="preserve"> </w:delText>
        </w:r>
        <w:r w:rsidDel="0007641E">
          <w:rPr>
            <w:rFonts w:ascii="Times New Roman" w:hAnsi="Times New Roman" w:cs="Times New Roman"/>
          </w:rPr>
          <w:delText>h</w:delText>
        </w:r>
        <w:r w:rsidDel="0007641E">
          <w:rPr>
            <w:rFonts w:ascii="Times New Roman" w:hAnsi="Times New Roman" w:cs="Times New Roman"/>
            <w:spacing w:val="1"/>
          </w:rPr>
          <w:delText>i</w:delText>
        </w:r>
        <w:r w:rsidDel="0007641E">
          <w:rPr>
            <w:rFonts w:ascii="Times New Roman" w:hAnsi="Times New Roman" w:cs="Times New Roman"/>
            <w:spacing w:val="-2"/>
          </w:rPr>
          <w:delText>g</w:delText>
        </w:r>
        <w:r w:rsidDel="0007641E">
          <w:rPr>
            <w:rFonts w:ascii="Times New Roman" w:hAnsi="Times New Roman" w:cs="Times New Roman"/>
          </w:rPr>
          <w:delText>h</w:delText>
        </w:r>
        <w:r w:rsidDel="0007641E">
          <w:rPr>
            <w:rFonts w:ascii="Times New Roman" w:hAnsi="Times New Roman" w:cs="Times New Roman"/>
            <w:spacing w:val="31"/>
          </w:rPr>
          <w:delText xml:space="preserve"> </w:delText>
        </w:r>
        <w:r w:rsidDel="0007641E">
          <w:rPr>
            <w:rFonts w:ascii="Times New Roman" w:hAnsi="Times New Roman" w:cs="Times New Roman"/>
            <w:spacing w:val="1"/>
          </w:rPr>
          <w:delText>l</w:delText>
        </w:r>
        <w:r w:rsidDel="0007641E">
          <w:rPr>
            <w:rFonts w:ascii="Times New Roman" w:hAnsi="Times New Roman" w:cs="Times New Roman"/>
            <w:spacing w:val="-1"/>
          </w:rPr>
          <w:delText>a</w:delText>
        </w:r>
        <w:r w:rsidDel="0007641E">
          <w:rPr>
            <w:rFonts w:ascii="Times New Roman" w:hAnsi="Times New Roman" w:cs="Times New Roman"/>
          </w:rPr>
          <w:delText>dd</w:delText>
        </w:r>
        <w:r w:rsidDel="0007641E">
          <w:rPr>
            <w:rFonts w:ascii="Times New Roman" w:hAnsi="Times New Roman" w:cs="Times New Roman"/>
            <w:spacing w:val="1"/>
          </w:rPr>
          <w:delText>e</w:delText>
        </w:r>
        <w:r w:rsidDel="0007641E">
          <w:rPr>
            <w:rFonts w:ascii="Times New Roman" w:hAnsi="Times New Roman" w:cs="Times New Roman"/>
          </w:rPr>
          <w:delText>r</w:delText>
        </w:r>
        <w:r w:rsidDel="0007641E">
          <w:rPr>
            <w:rFonts w:ascii="Times New Roman" w:hAnsi="Times New Roman" w:cs="Times New Roman"/>
            <w:spacing w:val="28"/>
          </w:rPr>
          <w:delText xml:space="preserve"> </w:delText>
        </w:r>
        <w:r w:rsidDel="0007641E">
          <w:rPr>
            <w:rFonts w:ascii="Times New Roman" w:hAnsi="Times New Roman" w:cs="Times New Roman"/>
            <w:spacing w:val="1"/>
          </w:rPr>
          <w:delText>i</w:delText>
        </w:r>
        <w:r w:rsidDel="0007641E">
          <w:rPr>
            <w:rFonts w:ascii="Times New Roman" w:hAnsi="Times New Roman" w:cs="Times New Roman"/>
          </w:rPr>
          <w:delText>n d</w:delText>
        </w:r>
        <w:r w:rsidDel="0007641E">
          <w:rPr>
            <w:rFonts w:ascii="Times New Roman" w:hAnsi="Times New Roman" w:cs="Times New Roman"/>
            <w:spacing w:val="1"/>
          </w:rPr>
          <w:delText>i</w:delText>
        </w:r>
        <w:r w:rsidDel="0007641E">
          <w:rPr>
            <w:rFonts w:ascii="Times New Roman" w:hAnsi="Times New Roman" w:cs="Times New Roman"/>
            <w:spacing w:val="-1"/>
          </w:rPr>
          <w:delText>ffere</w:delText>
        </w:r>
        <w:r w:rsidDel="0007641E">
          <w:rPr>
            <w:rFonts w:ascii="Times New Roman" w:hAnsi="Times New Roman" w:cs="Times New Roman"/>
          </w:rPr>
          <w:delText xml:space="preserve">nt </w:delText>
        </w:r>
        <w:r w:rsidDel="0007641E">
          <w:rPr>
            <w:rFonts w:ascii="Times New Roman" w:hAnsi="Times New Roman" w:cs="Times New Roman"/>
            <w:spacing w:val="-26"/>
          </w:rPr>
          <w:delText xml:space="preserve"> </w:delText>
        </w:r>
        <w:r w:rsidDel="0007641E">
          <w:rPr>
            <w:rFonts w:ascii="Times New Roman" w:hAnsi="Times New Roman" w:cs="Times New Roman"/>
          </w:rPr>
          <w:delText>pos</w:delText>
        </w:r>
        <w:r w:rsidDel="0007641E">
          <w:rPr>
            <w:rFonts w:ascii="Times New Roman" w:hAnsi="Times New Roman" w:cs="Times New Roman"/>
            <w:spacing w:val="1"/>
          </w:rPr>
          <w:delText>iti</w:delText>
        </w:r>
        <w:r w:rsidDel="0007641E">
          <w:rPr>
            <w:rFonts w:ascii="Times New Roman" w:hAnsi="Times New Roman" w:cs="Times New Roman"/>
          </w:rPr>
          <w:delText>ons</w:delText>
        </w:r>
        <w:r w:rsidDel="0007641E">
          <w:rPr>
            <w:rFonts w:ascii="Times New Roman" w:hAnsi="Times New Roman" w:cs="Times New Roman"/>
            <w:spacing w:val="34"/>
          </w:rPr>
          <w:delText xml:space="preserve"> </w:delText>
        </w:r>
        <w:r w:rsidDel="0007641E">
          <w:rPr>
            <w:rFonts w:ascii="Times New Roman" w:hAnsi="Times New Roman" w:cs="Times New Roman"/>
          </w:rPr>
          <w:delText>to</w:delText>
        </w:r>
        <w:r w:rsidDel="0007641E">
          <w:rPr>
            <w:rFonts w:ascii="Times New Roman" w:hAnsi="Times New Roman" w:cs="Times New Roman"/>
            <w:spacing w:val="34"/>
          </w:rPr>
          <w:delText xml:space="preserve"> </w:delText>
        </w:r>
        <w:r w:rsidDel="0007641E">
          <w:rPr>
            <w:rFonts w:ascii="Times New Roman" w:hAnsi="Times New Roman" w:cs="Times New Roman"/>
            <w:spacing w:val="-1"/>
          </w:rPr>
          <w:delText>c</w:delText>
        </w:r>
        <w:r w:rsidDel="0007641E">
          <w:rPr>
            <w:rFonts w:ascii="Times New Roman" w:hAnsi="Times New Roman" w:cs="Times New Roman"/>
          </w:rPr>
          <w:delText>o</w:delText>
        </w:r>
        <w:r w:rsidDel="0007641E">
          <w:rPr>
            <w:rFonts w:ascii="Times New Roman" w:hAnsi="Times New Roman" w:cs="Times New Roman"/>
            <w:spacing w:val="-2"/>
          </w:rPr>
          <w:delText>l</w:delText>
        </w:r>
        <w:r w:rsidDel="0007641E">
          <w:rPr>
            <w:rFonts w:ascii="Times New Roman" w:hAnsi="Times New Roman" w:cs="Times New Roman"/>
            <w:spacing w:val="1"/>
          </w:rPr>
          <w:delText>l</w:delText>
        </w:r>
        <w:r w:rsidDel="0007641E">
          <w:rPr>
            <w:rFonts w:ascii="Times New Roman" w:hAnsi="Times New Roman" w:cs="Times New Roman"/>
            <w:spacing w:val="-1"/>
          </w:rPr>
          <w:delText>ec</w:delText>
        </w:r>
        <w:r w:rsidDel="0007641E">
          <w:rPr>
            <w:rFonts w:ascii="Times New Roman" w:hAnsi="Times New Roman" w:cs="Times New Roman"/>
          </w:rPr>
          <w:delText>t</w:delText>
        </w:r>
        <w:r w:rsidDel="0007641E">
          <w:rPr>
            <w:rFonts w:ascii="Times New Roman" w:hAnsi="Times New Roman" w:cs="Times New Roman"/>
            <w:spacing w:val="34"/>
          </w:rPr>
          <w:delText xml:space="preserve"> </w:delText>
        </w:r>
        <w:r w:rsidDel="0007641E">
          <w:rPr>
            <w:rFonts w:ascii="Times New Roman" w:hAnsi="Times New Roman" w:cs="Times New Roman"/>
          </w:rPr>
          <w:delText>a</w:delText>
        </w:r>
        <w:r w:rsidDel="0007641E">
          <w:rPr>
            <w:rFonts w:ascii="Times New Roman" w:hAnsi="Times New Roman" w:cs="Times New Roman"/>
            <w:spacing w:val="33"/>
          </w:rPr>
          <w:delText xml:space="preserve"> </w:delText>
        </w:r>
        <w:r w:rsidDel="0007641E">
          <w:rPr>
            <w:rFonts w:ascii="Times New Roman" w:hAnsi="Times New Roman" w:cs="Times New Roman"/>
            <w:spacing w:val="1"/>
          </w:rPr>
          <w:delText>l</w:delText>
        </w:r>
        <w:r w:rsidDel="0007641E">
          <w:rPr>
            <w:rFonts w:ascii="Times New Roman" w:hAnsi="Times New Roman" w:cs="Times New Roman"/>
            <w:spacing w:val="-1"/>
          </w:rPr>
          <w:delText>a</w:delText>
        </w:r>
        <w:r w:rsidDel="0007641E">
          <w:rPr>
            <w:rFonts w:ascii="Times New Roman" w:hAnsi="Times New Roman" w:cs="Times New Roman"/>
            <w:spacing w:val="2"/>
          </w:rPr>
          <w:delText>r</w:delText>
        </w:r>
        <w:r w:rsidDel="0007641E">
          <w:rPr>
            <w:rFonts w:ascii="Times New Roman" w:hAnsi="Times New Roman" w:cs="Times New Roman"/>
            <w:spacing w:val="-2"/>
          </w:rPr>
          <w:delText>g</w:delText>
        </w:r>
        <w:r w:rsidDel="0007641E">
          <w:rPr>
            <w:rFonts w:ascii="Times New Roman" w:hAnsi="Times New Roman" w:cs="Times New Roman"/>
          </w:rPr>
          <w:delText>e</w:delText>
        </w:r>
        <w:r w:rsidDel="0007641E">
          <w:rPr>
            <w:rFonts w:ascii="Times New Roman" w:hAnsi="Times New Roman" w:cs="Times New Roman"/>
            <w:spacing w:val="33"/>
          </w:rPr>
          <w:delText xml:space="preserve"> </w:delText>
        </w:r>
        <w:r w:rsidDel="0007641E">
          <w:rPr>
            <w:rFonts w:ascii="Times New Roman" w:hAnsi="Times New Roman" w:cs="Times New Roman"/>
          </w:rPr>
          <w:delText>nu</w:delText>
        </w:r>
        <w:r w:rsidDel="0007641E">
          <w:rPr>
            <w:rFonts w:ascii="Times New Roman" w:hAnsi="Times New Roman" w:cs="Times New Roman"/>
            <w:spacing w:val="1"/>
          </w:rPr>
          <w:delText>m</w:delText>
        </w:r>
        <w:r w:rsidDel="0007641E">
          <w:rPr>
            <w:rFonts w:ascii="Times New Roman" w:hAnsi="Times New Roman" w:cs="Times New Roman"/>
          </w:rPr>
          <w:delText>b</w:delText>
        </w:r>
        <w:r w:rsidDel="0007641E">
          <w:rPr>
            <w:rFonts w:ascii="Times New Roman" w:hAnsi="Times New Roman" w:cs="Times New Roman"/>
            <w:spacing w:val="-1"/>
          </w:rPr>
          <w:delText>e</w:delText>
        </w:r>
        <w:r w:rsidDel="0007641E">
          <w:rPr>
            <w:rFonts w:ascii="Times New Roman" w:hAnsi="Times New Roman" w:cs="Times New Roman"/>
          </w:rPr>
          <w:delText>r</w:delText>
        </w:r>
        <w:r w:rsidDel="0007641E">
          <w:rPr>
            <w:rFonts w:ascii="Times New Roman" w:hAnsi="Times New Roman" w:cs="Times New Roman"/>
            <w:spacing w:val="33"/>
          </w:rPr>
          <w:delText xml:space="preserve"> </w:delText>
        </w:r>
        <w:r w:rsidDel="0007641E">
          <w:rPr>
            <w:rFonts w:ascii="Times New Roman" w:hAnsi="Times New Roman" w:cs="Times New Roman"/>
          </w:rPr>
          <w:delText>of</w:delText>
        </w:r>
        <w:r w:rsidDel="0007641E">
          <w:rPr>
            <w:rFonts w:ascii="Times New Roman" w:hAnsi="Times New Roman" w:cs="Times New Roman"/>
            <w:spacing w:val="33"/>
          </w:rPr>
          <w:delText xml:space="preserve"> </w:delText>
        </w:r>
        <w:r w:rsidDel="0007641E">
          <w:rPr>
            <w:rFonts w:ascii="Times New Roman" w:hAnsi="Times New Roman" w:cs="Times New Roman"/>
            <w:spacing w:val="2"/>
          </w:rPr>
          <w:delText>o</w:delText>
        </w:r>
        <w:r w:rsidDel="0007641E">
          <w:rPr>
            <w:rFonts w:ascii="Times New Roman" w:hAnsi="Times New Roman" w:cs="Times New Roman"/>
          </w:rPr>
          <w:delText>v</w:delText>
        </w:r>
        <w:r w:rsidDel="0007641E">
          <w:rPr>
            <w:rFonts w:ascii="Times New Roman" w:hAnsi="Times New Roman" w:cs="Times New Roman"/>
            <w:spacing w:val="-1"/>
          </w:rPr>
          <w:delText>er</w:delText>
        </w:r>
        <w:r w:rsidDel="0007641E">
          <w:rPr>
            <w:rFonts w:ascii="Times New Roman" w:hAnsi="Times New Roman" w:cs="Times New Roman"/>
            <w:spacing w:val="1"/>
          </w:rPr>
          <w:delText>l</w:delText>
        </w:r>
        <w:r w:rsidDel="0007641E">
          <w:rPr>
            <w:rFonts w:ascii="Times New Roman" w:hAnsi="Times New Roman" w:cs="Times New Roman"/>
            <w:spacing w:val="-1"/>
          </w:rPr>
          <w:delText>a</w:delText>
        </w:r>
        <w:r w:rsidDel="0007641E">
          <w:rPr>
            <w:rFonts w:ascii="Times New Roman" w:hAnsi="Times New Roman" w:cs="Times New Roman"/>
          </w:rPr>
          <w:delText>pp</w:delText>
        </w:r>
        <w:r w:rsidDel="0007641E">
          <w:rPr>
            <w:rFonts w:ascii="Times New Roman" w:hAnsi="Times New Roman" w:cs="Times New Roman"/>
            <w:spacing w:val="1"/>
          </w:rPr>
          <w:delText>i</w:delText>
        </w:r>
        <w:r w:rsidDel="0007641E">
          <w:rPr>
            <w:rFonts w:ascii="Times New Roman" w:hAnsi="Times New Roman" w:cs="Times New Roman"/>
            <w:spacing w:val="2"/>
          </w:rPr>
          <w:delText>n</w:delText>
        </w:r>
        <w:r w:rsidDel="0007641E">
          <w:rPr>
            <w:rFonts w:ascii="Times New Roman" w:hAnsi="Times New Roman" w:cs="Times New Roman"/>
          </w:rPr>
          <w:delText>g</w:delText>
        </w:r>
        <w:r w:rsidDel="0007641E">
          <w:rPr>
            <w:rFonts w:ascii="Times New Roman" w:hAnsi="Times New Roman" w:cs="Times New Roman"/>
            <w:spacing w:val="31"/>
          </w:rPr>
          <w:delText xml:space="preserve"> </w:delText>
        </w:r>
        <w:r w:rsidDel="0007641E">
          <w:rPr>
            <w:rFonts w:ascii="Times New Roman" w:hAnsi="Times New Roman" w:cs="Times New Roman"/>
            <w:spacing w:val="1"/>
          </w:rPr>
          <w:delText>im</w:delText>
        </w:r>
        <w:r w:rsidDel="0007641E">
          <w:rPr>
            <w:rFonts w:ascii="Times New Roman" w:hAnsi="Times New Roman" w:cs="Times New Roman"/>
            <w:spacing w:val="-1"/>
          </w:rPr>
          <w:delText>a</w:delText>
        </w:r>
        <w:r w:rsidDel="0007641E">
          <w:rPr>
            <w:rFonts w:ascii="Times New Roman" w:hAnsi="Times New Roman" w:cs="Times New Roman"/>
          </w:rPr>
          <w:delText>g</w:delText>
        </w:r>
        <w:r w:rsidDel="0007641E">
          <w:rPr>
            <w:rFonts w:ascii="Times New Roman" w:hAnsi="Times New Roman" w:cs="Times New Roman"/>
            <w:spacing w:val="-1"/>
          </w:rPr>
          <w:delText>e</w:delText>
        </w:r>
        <w:r w:rsidDel="0007641E">
          <w:rPr>
            <w:rFonts w:ascii="Times New Roman" w:hAnsi="Times New Roman" w:cs="Times New Roman"/>
          </w:rPr>
          <w:delText>s</w:delText>
        </w:r>
        <w:r w:rsidDel="0007641E">
          <w:rPr>
            <w:rFonts w:ascii="Times New Roman" w:hAnsi="Times New Roman" w:cs="Times New Roman"/>
            <w:spacing w:val="34"/>
          </w:rPr>
          <w:delText xml:space="preserve"> </w:delText>
        </w:r>
        <w:r w:rsidDel="0007641E">
          <w:rPr>
            <w:rFonts w:ascii="Times New Roman" w:hAnsi="Times New Roman" w:cs="Times New Roman"/>
          </w:rPr>
          <w:delText>ov</w:delText>
        </w:r>
        <w:r w:rsidDel="0007641E">
          <w:rPr>
            <w:rFonts w:ascii="Times New Roman" w:hAnsi="Times New Roman" w:cs="Times New Roman"/>
            <w:spacing w:val="-1"/>
          </w:rPr>
          <w:delText>e</w:delText>
        </w:r>
        <w:r w:rsidDel="0007641E">
          <w:rPr>
            <w:rFonts w:ascii="Times New Roman" w:hAnsi="Times New Roman" w:cs="Times New Roman"/>
          </w:rPr>
          <w:delText>r</w:delText>
        </w:r>
        <w:r w:rsidDel="0007641E">
          <w:rPr>
            <w:rFonts w:ascii="Times New Roman" w:hAnsi="Times New Roman" w:cs="Times New Roman"/>
            <w:spacing w:val="35"/>
          </w:rPr>
          <w:delText xml:space="preserve"> </w:delText>
        </w:r>
        <w:r w:rsidDel="0007641E">
          <w:rPr>
            <w:rFonts w:ascii="Times New Roman" w:hAnsi="Times New Roman" w:cs="Times New Roman"/>
            <w:spacing w:val="1"/>
          </w:rPr>
          <w:delText>t</w:delText>
        </w:r>
        <w:r w:rsidDel="0007641E">
          <w:rPr>
            <w:rFonts w:ascii="Times New Roman" w:hAnsi="Times New Roman" w:cs="Times New Roman"/>
          </w:rPr>
          <w:delText>he</w:delText>
        </w:r>
        <w:r w:rsidDel="0007641E">
          <w:rPr>
            <w:rFonts w:ascii="Times New Roman" w:hAnsi="Times New Roman" w:cs="Times New Roman"/>
            <w:spacing w:val="33"/>
          </w:rPr>
          <w:delText xml:space="preserve"> </w:delText>
        </w:r>
        <w:r w:rsidDel="0007641E">
          <w:rPr>
            <w:rFonts w:ascii="Times New Roman" w:hAnsi="Times New Roman" w:cs="Times New Roman"/>
            <w:spacing w:val="-1"/>
          </w:rPr>
          <w:delText>a</w:delText>
        </w:r>
        <w:r w:rsidDel="0007641E">
          <w:rPr>
            <w:rFonts w:ascii="Times New Roman" w:hAnsi="Times New Roman" w:cs="Times New Roman"/>
          </w:rPr>
          <w:delText>d</w:delText>
        </w:r>
        <w:r w:rsidDel="0007641E">
          <w:rPr>
            <w:rFonts w:ascii="Times New Roman" w:hAnsi="Times New Roman" w:cs="Times New Roman"/>
            <w:spacing w:val="1"/>
          </w:rPr>
          <w:delText>j</w:delText>
        </w:r>
        <w:r w:rsidDel="0007641E">
          <w:rPr>
            <w:rFonts w:ascii="Times New Roman" w:hAnsi="Times New Roman" w:cs="Times New Roman"/>
            <w:spacing w:val="-1"/>
          </w:rPr>
          <w:delText>ace</w:delText>
        </w:r>
        <w:r w:rsidDel="0007641E">
          <w:rPr>
            <w:rFonts w:ascii="Times New Roman" w:hAnsi="Times New Roman" w:cs="Times New Roman"/>
          </w:rPr>
          <w:delText>nt</w:delText>
        </w:r>
        <w:r w:rsidDel="0007641E">
          <w:rPr>
            <w:rFonts w:ascii="Times New Roman" w:hAnsi="Times New Roman" w:cs="Times New Roman"/>
            <w:spacing w:val="34"/>
          </w:rPr>
          <w:delText xml:space="preserve"> </w:delText>
        </w:r>
        <w:r w:rsidDel="0007641E">
          <w:rPr>
            <w:rFonts w:ascii="Times New Roman" w:hAnsi="Times New Roman" w:cs="Times New Roman"/>
            <w:spacing w:val="1"/>
          </w:rPr>
          <w:delText>t</w:delText>
        </w:r>
        <w:r w:rsidDel="0007641E">
          <w:rPr>
            <w:rFonts w:ascii="Times New Roman" w:hAnsi="Times New Roman" w:cs="Times New Roman"/>
          </w:rPr>
          <w:delText>h</w:delText>
        </w:r>
        <w:r w:rsidDel="0007641E">
          <w:rPr>
            <w:rFonts w:ascii="Times New Roman" w:hAnsi="Times New Roman" w:cs="Times New Roman"/>
            <w:spacing w:val="-1"/>
          </w:rPr>
          <w:delText>r</w:delText>
        </w:r>
        <w:r w:rsidDel="0007641E">
          <w:rPr>
            <w:rFonts w:ascii="Times New Roman" w:hAnsi="Times New Roman" w:cs="Times New Roman"/>
            <w:spacing w:val="1"/>
          </w:rPr>
          <w:delText>e</w:delText>
        </w:r>
        <w:r w:rsidDel="0007641E">
          <w:rPr>
            <w:rFonts w:ascii="Times New Roman" w:hAnsi="Times New Roman" w:cs="Times New Roman"/>
          </w:rPr>
          <w:delText xml:space="preserve">e </w:delText>
        </w:r>
        <w:r w:rsidDel="0007641E">
          <w:rPr>
            <w:rFonts w:ascii="Times New Roman" w:hAnsi="Times New Roman" w:cs="Times New Roman"/>
            <w:spacing w:val="-1"/>
          </w:rPr>
          <w:delText>c</w:delText>
        </w:r>
        <w:r w:rsidDel="0007641E">
          <w:rPr>
            <w:rFonts w:ascii="Times New Roman" w:hAnsi="Times New Roman" w:cs="Times New Roman"/>
            <w:spacing w:val="1"/>
          </w:rPr>
          <w:delText>i</w:delText>
        </w:r>
        <w:r w:rsidDel="0007641E">
          <w:rPr>
            <w:rFonts w:ascii="Times New Roman" w:hAnsi="Times New Roman" w:cs="Times New Roman"/>
            <w:spacing w:val="-1"/>
          </w:rPr>
          <w:delText>rc</w:delText>
        </w:r>
        <w:r w:rsidDel="0007641E">
          <w:rPr>
            <w:rFonts w:ascii="Times New Roman" w:hAnsi="Times New Roman" w:cs="Times New Roman"/>
            <w:spacing w:val="1"/>
          </w:rPr>
          <w:delText>l</w:delText>
        </w:r>
        <w:r w:rsidDel="0007641E">
          <w:rPr>
            <w:rFonts w:ascii="Times New Roman" w:hAnsi="Times New Roman" w:cs="Times New Roman"/>
            <w:spacing w:val="-1"/>
          </w:rPr>
          <w:delText>e</w:delText>
        </w:r>
        <w:r w:rsidDel="0007641E">
          <w:rPr>
            <w:rFonts w:ascii="Times New Roman" w:hAnsi="Times New Roman" w:cs="Times New Roman"/>
          </w:rPr>
          <w:delText>s</w:delText>
        </w:r>
        <w:r w:rsidDel="0007641E">
          <w:rPr>
            <w:rFonts w:ascii="Times New Roman" w:hAnsi="Times New Roman" w:cs="Times New Roman"/>
            <w:spacing w:val="22"/>
          </w:rPr>
          <w:delText xml:space="preserve"> </w:delText>
        </w:r>
        <w:r w:rsidDel="0007641E">
          <w:rPr>
            <w:rFonts w:ascii="Times New Roman" w:hAnsi="Times New Roman" w:cs="Times New Roman"/>
          </w:rPr>
          <w:delText>s</w:delText>
        </w:r>
        <w:r w:rsidDel="0007641E">
          <w:rPr>
            <w:rFonts w:ascii="Times New Roman" w:hAnsi="Times New Roman" w:cs="Times New Roman"/>
            <w:spacing w:val="1"/>
          </w:rPr>
          <w:delText>t</w:delText>
        </w:r>
        <w:r w:rsidDel="0007641E">
          <w:rPr>
            <w:rFonts w:ascii="Times New Roman" w:hAnsi="Times New Roman" w:cs="Times New Roman"/>
          </w:rPr>
          <w:delText>ud</w:delText>
        </w:r>
        <w:r w:rsidDel="0007641E">
          <w:rPr>
            <w:rFonts w:ascii="Times New Roman" w:hAnsi="Times New Roman" w:cs="Times New Roman"/>
            <w:spacing w:val="1"/>
          </w:rPr>
          <w:delText>i</w:delText>
        </w:r>
        <w:r w:rsidDel="0007641E">
          <w:rPr>
            <w:rFonts w:ascii="Times New Roman" w:hAnsi="Times New Roman" w:cs="Times New Roman"/>
            <w:spacing w:val="-1"/>
          </w:rPr>
          <w:delText>e</w:delText>
        </w:r>
        <w:r w:rsidDel="0007641E">
          <w:rPr>
            <w:rFonts w:ascii="Times New Roman" w:hAnsi="Times New Roman" w:cs="Times New Roman"/>
          </w:rPr>
          <w:delText>d.</w:delText>
        </w:r>
        <w:r w:rsidDel="0007641E">
          <w:rPr>
            <w:rFonts w:ascii="Times New Roman" w:hAnsi="Times New Roman" w:cs="Times New Roman"/>
            <w:spacing w:val="22"/>
          </w:rPr>
          <w:delText xml:space="preserve"> </w:delText>
        </w:r>
        <w:r w:rsidDel="0007641E">
          <w:rPr>
            <w:rFonts w:ascii="Times New Roman" w:hAnsi="Times New Roman" w:cs="Times New Roman"/>
            <w:spacing w:val="-1"/>
          </w:rPr>
          <w:delText>F</w:delText>
        </w:r>
        <w:r w:rsidDel="0007641E">
          <w:rPr>
            <w:rFonts w:ascii="Times New Roman" w:hAnsi="Times New Roman" w:cs="Times New Roman"/>
            <w:spacing w:val="2"/>
          </w:rPr>
          <w:delText>o</w:delText>
        </w:r>
        <w:r w:rsidDel="0007641E">
          <w:rPr>
            <w:rFonts w:ascii="Times New Roman" w:hAnsi="Times New Roman" w:cs="Times New Roman"/>
          </w:rPr>
          <w:delText>r</w:delText>
        </w:r>
        <w:r w:rsidDel="0007641E">
          <w:rPr>
            <w:rFonts w:ascii="Times New Roman" w:hAnsi="Times New Roman" w:cs="Times New Roman"/>
            <w:spacing w:val="21"/>
          </w:rPr>
          <w:delText xml:space="preserve"> </w:delText>
        </w:r>
        <w:r w:rsidDel="0007641E">
          <w:rPr>
            <w:rFonts w:ascii="Times New Roman" w:hAnsi="Times New Roman" w:cs="Times New Roman"/>
          </w:rPr>
          <w:delText>bo</w:delText>
        </w:r>
        <w:r w:rsidDel="0007641E">
          <w:rPr>
            <w:rFonts w:ascii="Times New Roman" w:hAnsi="Times New Roman" w:cs="Times New Roman"/>
            <w:spacing w:val="1"/>
          </w:rPr>
          <w:delText>t</w:delText>
        </w:r>
        <w:r w:rsidDel="0007641E">
          <w:rPr>
            <w:rFonts w:ascii="Times New Roman" w:hAnsi="Times New Roman" w:cs="Times New Roman"/>
          </w:rPr>
          <w:delText>h</w:delText>
        </w:r>
        <w:r w:rsidDel="0007641E">
          <w:rPr>
            <w:rFonts w:ascii="Times New Roman" w:hAnsi="Times New Roman" w:cs="Times New Roman"/>
            <w:spacing w:val="22"/>
          </w:rPr>
          <w:delText xml:space="preserve"> </w:delText>
        </w:r>
        <w:r w:rsidDel="0007641E">
          <w:rPr>
            <w:rFonts w:ascii="Times New Roman" w:hAnsi="Times New Roman" w:cs="Times New Roman"/>
            <w:spacing w:val="-1"/>
          </w:rPr>
          <w:delText>ac</w:delText>
        </w:r>
        <w:r w:rsidDel="0007641E">
          <w:rPr>
            <w:rFonts w:ascii="Times New Roman" w:hAnsi="Times New Roman" w:cs="Times New Roman"/>
          </w:rPr>
          <w:delText>qu</w:delText>
        </w:r>
        <w:r w:rsidDel="0007641E">
          <w:rPr>
            <w:rFonts w:ascii="Times New Roman" w:hAnsi="Times New Roman" w:cs="Times New Roman"/>
            <w:spacing w:val="1"/>
          </w:rPr>
          <w:delText>i</w:delText>
        </w:r>
        <w:r w:rsidDel="0007641E">
          <w:rPr>
            <w:rFonts w:ascii="Times New Roman" w:hAnsi="Times New Roman" w:cs="Times New Roman"/>
          </w:rPr>
          <w:delText>s</w:delText>
        </w:r>
        <w:r w:rsidDel="0007641E">
          <w:rPr>
            <w:rFonts w:ascii="Times New Roman" w:hAnsi="Times New Roman" w:cs="Times New Roman"/>
            <w:spacing w:val="1"/>
          </w:rPr>
          <w:delText>iti</w:delText>
        </w:r>
        <w:r w:rsidDel="0007641E">
          <w:rPr>
            <w:rFonts w:ascii="Times New Roman" w:hAnsi="Times New Roman" w:cs="Times New Roman"/>
          </w:rPr>
          <w:delText>on</w:delText>
        </w:r>
        <w:r w:rsidDel="0007641E">
          <w:rPr>
            <w:rFonts w:ascii="Times New Roman" w:hAnsi="Times New Roman" w:cs="Times New Roman"/>
            <w:spacing w:val="22"/>
          </w:rPr>
          <w:delText xml:space="preserve"> </w:delText>
        </w:r>
        <w:r w:rsidDel="0007641E">
          <w:rPr>
            <w:rFonts w:ascii="Times New Roman" w:hAnsi="Times New Roman" w:cs="Times New Roman"/>
            <w:spacing w:val="-1"/>
          </w:rPr>
          <w:delText>ca</w:delText>
        </w:r>
        <w:r w:rsidDel="0007641E">
          <w:rPr>
            <w:rFonts w:ascii="Times New Roman" w:hAnsi="Times New Roman" w:cs="Times New Roman"/>
            <w:spacing w:val="1"/>
          </w:rPr>
          <w:delText>m</w:delText>
        </w:r>
        <w:r w:rsidDel="0007641E">
          <w:rPr>
            <w:rFonts w:ascii="Times New Roman" w:hAnsi="Times New Roman" w:cs="Times New Roman"/>
          </w:rPr>
          <w:delText>p</w:delText>
        </w:r>
        <w:r w:rsidDel="0007641E">
          <w:rPr>
            <w:rFonts w:ascii="Times New Roman" w:hAnsi="Times New Roman" w:cs="Times New Roman"/>
            <w:spacing w:val="-1"/>
          </w:rPr>
          <w:delText>a</w:delText>
        </w:r>
        <w:r w:rsidDel="0007641E">
          <w:rPr>
            <w:rFonts w:ascii="Times New Roman" w:hAnsi="Times New Roman" w:cs="Times New Roman"/>
            <w:spacing w:val="1"/>
          </w:rPr>
          <w:delText>i</w:delText>
        </w:r>
        <w:r w:rsidDel="0007641E">
          <w:rPr>
            <w:rFonts w:ascii="Times New Roman" w:hAnsi="Times New Roman" w:cs="Times New Roman"/>
            <w:spacing w:val="-2"/>
          </w:rPr>
          <w:delText>g</w:delText>
        </w:r>
        <w:r w:rsidDel="0007641E">
          <w:rPr>
            <w:rFonts w:ascii="Times New Roman" w:hAnsi="Times New Roman" w:cs="Times New Roman"/>
          </w:rPr>
          <w:delText>ns,</w:delText>
        </w:r>
        <w:r w:rsidDel="0007641E">
          <w:rPr>
            <w:rFonts w:ascii="Times New Roman" w:hAnsi="Times New Roman" w:cs="Times New Roman"/>
            <w:spacing w:val="24"/>
          </w:rPr>
          <w:delText xml:space="preserve"> </w:delText>
        </w:r>
        <w:r w:rsidDel="0007641E">
          <w:rPr>
            <w:rFonts w:ascii="Times New Roman" w:hAnsi="Times New Roman" w:cs="Times New Roman"/>
          </w:rPr>
          <w:delText>a</w:delText>
        </w:r>
        <w:r w:rsidDel="0007641E">
          <w:rPr>
            <w:rFonts w:ascii="Times New Roman" w:hAnsi="Times New Roman" w:cs="Times New Roman"/>
            <w:spacing w:val="21"/>
          </w:rPr>
          <w:delText xml:space="preserve"> </w:delText>
        </w:r>
        <w:r w:rsidDel="0007641E">
          <w:rPr>
            <w:rFonts w:ascii="Times New Roman" w:hAnsi="Times New Roman" w:cs="Times New Roman"/>
            <w:spacing w:val="1"/>
          </w:rPr>
          <w:delText>C</w:delText>
        </w:r>
        <w:r w:rsidDel="0007641E">
          <w:rPr>
            <w:rFonts w:ascii="Times New Roman" w:hAnsi="Times New Roman" w:cs="Times New Roman"/>
            <w:spacing w:val="-1"/>
          </w:rPr>
          <w:delText>a</w:delText>
        </w:r>
        <w:r w:rsidDel="0007641E">
          <w:rPr>
            <w:rFonts w:ascii="Times New Roman" w:hAnsi="Times New Roman" w:cs="Times New Roman"/>
          </w:rPr>
          <w:delText>non</w:delText>
        </w:r>
        <w:r w:rsidDel="0007641E">
          <w:rPr>
            <w:rFonts w:ascii="Times New Roman" w:hAnsi="Times New Roman" w:cs="Times New Roman"/>
            <w:spacing w:val="22"/>
          </w:rPr>
          <w:delText xml:space="preserve"> </w:delText>
        </w:r>
        <w:r w:rsidDel="0007641E">
          <w:rPr>
            <w:rFonts w:ascii="Times New Roman" w:hAnsi="Times New Roman" w:cs="Times New Roman"/>
          </w:rPr>
          <w:delText>E</w:delText>
        </w:r>
        <w:r w:rsidDel="0007641E">
          <w:rPr>
            <w:rFonts w:ascii="Times New Roman" w:hAnsi="Times New Roman" w:cs="Times New Roman"/>
            <w:spacing w:val="-1"/>
          </w:rPr>
          <w:delText>O</w:delText>
        </w:r>
        <w:r w:rsidDel="0007641E">
          <w:rPr>
            <w:rFonts w:ascii="Times New Roman" w:hAnsi="Times New Roman" w:cs="Times New Roman"/>
          </w:rPr>
          <w:delText>S</w:delText>
        </w:r>
        <w:r w:rsidDel="0007641E">
          <w:rPr>
            <w:rFonts w:ascii="Times New Roman" w:hAnsi="Times New Roman" w:cs="Times New Roman"/>
            <w:spacing w:val="23"/>
          </w:rPr>
          <w:delText xml:space="preserve"> </w:delText>
        </w:r>
        <w:r w:rsidDel="0007641E">
          <w:rPr>
            <w:rFonts w:ascii="Times New Roman" w:hAnsi="Times New Roman" w:cs="Times New Roman"/>
          </w:rPr>
          <w:delText>10D</w:delText>
        </w:r>
        <w:r w:rsidDel="0007641E">
          <w:rPr>
            <w:rFonts w:ascii="Times New Roman" w:hAnsi="Times New Roman" w:cs="Times New Roman"/>
            <w:spacing w:val="21"/>
          </w:rPr>
          <w:delText xml:space="preserve"> </w:delText>
        </w:r>
        <w:r w:rsidDel="0007641E">
          <w:rPr>
            <w:rFonts w:ascii="Times New Roman" w:hAnsi="Times New Roman" w:cs="Times New Roman"/>
            <w:spacing w:val="-1"/>
          </w:rPr>
          <w:delText>ca</w:delText>
        </w:r>
        <w:r w:rsidDel="0007641E">
          <w:rPr>
            <w:rFonts w:ascii="Times New Roman" w:hAnsi="Times New Roman" w:cs="Times New Roman"/>
            <w:spacing w:val="1"/>
          </w:rPr>
          <w:delText>me</w:delText>
        </w:r>
        <w:r w:rsidDel="0007641E">
          <w:rPr>
            <w:rFonts w:ascii="Times New Roman" w:hAnsi="Times New Roman" w:cs="Times New Roman"/>
            <w:spacing w:val="-1"/>
          </w:rPr>
          <w:delText>r</w:delText>
        </w:r>
        <w:r w:rsidDel="0007641E">
          <w:rPr>
            <w:rFonts w:ascii="Times New Roman" w:hAnsi="Times New Roman" w:cs="Times New Roman"/>
          </w:rPr>
          <w:delText>a</w:delText>
        </w:r>
        <w:r w:rsidDel="0007641E">
          <w:rPr>
            <w:rFonts w:ascii="Times New Roman" w:hAnsi="Times New Roman" w:cs="Times New Roman"/>
            <w:spacing w:val="21"/>
          </w:rPr>
          <w:delText xml:space="preserve"> </w:delText>
        </w:r>
        <w:r w:rsidDel="0007641E">
          <w:rPr>
            <w:rFonts w:ascii="Times New Roman" w:hAnsi="Times New Roman" w:cs="Times New Roman"/>
            <w:spacing w:val="-1"/>
          </w:rPr>
          <w:delText>w</w:delText>
        </w:r>
        <w:r w:rsidDel="0007641E">
          <w:rPr>
            <w:rFonts w:ascii="Times New Roman" w:hAnsi="Times New Roman" w:cs="Times New Roman"/>
          </w:rPr>
          <w:delText>ith</w:delText>
        </w:r>
        <w:r w:rsidDel="0007641E">
          <w:rPr>
            <w:rFonts w:ascii="Times New Roman" w:hAnsi="Times New Roman" w:cs="Times New Roman"/>
            <w:spacing w:val="22"/>
          </w:rPr>
          <w:delText xml:space="preserve"> </w:delText>
        </w:r>
        <w:r w:rsidDel="0007641E">
          <w:rPr>
            <w:rFonts w:ascii="Times New Roman" w:hAnsi="Times New Roman" w:cs="Times New Roman"/>
          </w:rPr>
          <w:delText>3072</w:delText>
        </w:r>
        <w:r w:rsidDel="0007641E">
          <w:rPr>
            <w:rFonts w:ascii="Times New Roman" w:hAnsi="Times New Roman" w:cs="Times New Roman"/>
            <w:spacing w:val="-1"/>
          </w:rPr>
          <w:delText>×</w:delText>
        </w:r>
        <w:r w:rsidDel="0007641E">
          <w:rPr>
            <w:rFonts w:ascii="Times New Roman" w:hAnsi="Times New Roman" w:cs="Times New Roman"/>
          </w:rPr>
          <w:delText>2048 pi</w:delText>
        </w:r>
        <w:r w:rsidDel="0007641E">
          <w:rPr>
            <w:rFonts w:ascii="Times New Roman" w:hAnsi="Times New Roman" w:cs="Times New Roman"/>
            <w:spacing w:val="2"/>
          </w:rPr>
          <w:delText>x</w:delText>
        </w:r>
        <w:r w:rsidDel="0007641E">
          <w:rPr>
            <w:rFonts w:ascii="Times New Roman" w:hAnsi="Times New Roman" w:cs="Times New Roman"/>
            <w:spacing w:val="-1"/>
          </w:rPr>
          <w:delText>e</w:delText>
        </w:r>
        <w:r w:rsidDel="0007641E">
          <w:rPr>
            <w:rFonts w:ascii="Times New Roman" w:hAnsi="Times New Roman" w:cs="Times New Roman"/>
          </w:rPr>
          <w:delText>ls</w:delText>
        </w:r>
        <w:r w:rsidDel="0007641E">
          <w:rPr>
            <w:rFonts w:ascii="Times New Roman" w:hAnsi="Times New Roman" w:cs="Times New Roman"/>
            <w:spacing w:val="19"/>
          </w:rPr>
          <w:delText xml:space="preserve"> </w:delText>
        </w:r>
        <w:r w:rsidDel="0007641E">
          <w:rPr>
            <w:rFonts w:ascii="Times New Roman" w:hAnsi="Times New Roman" w:cs="Times New Roman"/>
            <w:spacing w:val="-1"/>
          </w:rPr>
          <w:delText>wa</w:delText>
        </w:r>
        <w:r w:rsidDel="0007641E">
          <w:rPr>
            <w:rFonts w:ascii="Times New Roman" w:hAnsi="Times New Roman" w:cs="Times New Roman"/>
          </w:rPr>
          <w:delText>s</w:delText>
        </w:r>
        <w:r w:rsidDel="0007641E">
          <w:rPr>
            <w:rFonts w:ascii="Times New Roman" w:hAnsi="Times New Roman" w:cs="Times New Roman"/>
            <w:spacing w:val="19"/>
          </w:rPr>
          <w:delText xml:space="preserve"> </w:delText>
        </w:r>
        <w:r w:rsidDel="0007641E">
          <w:rPr>
            <w:rFonts w:ascii="Times New Roman" w:hAnsi="Times New Roman" w:cs="Times New Roman"/>
          </w:rPr>
          <w:delText>us</w:delText>
        </w:r>
        <w:r w:rsidDel="0007641E">
          <w:rPr>
            <w:rFonts w:ascii="Times New Roman" w:hAnsi="Times New Roman" w:cs="Times New Roman"/>
            <w:spacing w:val="-1"/>
          </w:rPr>
          <w:delText>e</w:delText>
        </w:r>
        <w:r w:rsidDel="0007641E">
          <w:rPr>
            <w:rFonts w:ascii="Times New Roman" w:hAnsi="Times New Roman" w:cs="Times New Roman"/>
          </w:rPr>
          <w:delText>d</w:delText>
        </w:r>
        <w:r w:rsidDel="0007641E">
          <w:rPr>
            <w:rFonts w:ascii="Times New Roman" w:hAnsi="Times New Roman" w:cs="Times New Roman"/>
            <w:spacing w:val="19"/>
          </w:rPr>
          <w:delText xml:space="preserve"> </w:delText>
        </w:r>
        <w:r w:rsidDel="0007641E">
          <w:rPr>
            <w:rFonts w:ascii="Times New Roman" w:hAnsi="Times New Roman" w:cs="Times New Roman"/>
            <w:spacing w:val="-1"/>
          </w:rPr>
          <w:delText>w</w:delText>
        </w:r>
        <w:r w:rsidDel="0007641E">
          <w:rPr>
            <w:rFonts w:ascii="Times New Roman" w:hAnsi="Times New Roman" w:cs="Times New Roman"/>
            <w:spacing w:val="1"/>
          </w:rPr>
          <w:delText>it</w:delText>
        </w:r>
        <w:r w:rsidDel="0007641E">
          <w:rPr>
            <w:rFonts w:ascii="Times New Roman" w:hAnsi="Times New Roman" w:cs="Times New Roman"/>
          </w:rPr>
          <w:delText>h</w:delText>
        </w:r>
        <w:r w:rsidDel="0007641E">
          <w:rPr>
            <w:rFonts w:ascii="Times New Roman" w:hAnsi="Times New Roman" w:cs="Times New Roman"/>
            <w:spacing w:val="19"/>
          </w:rPr>
          <w:delText xml:space="preserve"> </w:delText>
        </w:r>
        <w:r w:rsidDel="0007641E">
          <w:rPr>
            <w:rFonts w:ascii="Times New Roman" w:hAnsi="Times New Roman" w:cs="Times New Roman"/>
          </w:rPr>
          <w:delText>a</w:delText>
        </w:r>
        <w:r w:rsidDel="0007641E">
          <w:rPr>
            <w:rFonts w:ascii="Times New Roman" w:hAnsi="Times New Roman" w:cs="Times New Roman"/>
            <w:spacing w:val="18"/>
          </w:rPr>
          <w:delText xml:space="preserve"> </w:delText>
        </w:r>
        <w:r w:rsidDel="0007641E">
          <w:rPr>
            <w:rFonts w:ascii="Times New Roman" w:hAnsi="Times New Roman" w:cs="Times New Roman"/>
            <w:spacing w:val="2"/>
          </w:rPr>
          <w:delText>f</w:delText>
        </w:r>
        <w:r w:rsidDel="0007641E">
          <w:rPr>
            <w:rFonts w:ascii="Times New Roman" w:hAnsi="Times New Roman" w:cs="Times New Roman"/>
            <w:spacing w:val="1"/>
          </w:rPr>
          <w:delText>i</w:delText>
        </w:r>
        <w:r w:rsidDel="0007641E">
          <w:rPr>
            <w:rFonts w:ascii="Times New Roman" w:hAnsi="Times New Roman" w:cs="Times New Roman"/>
            <w:spacing w:val="2"/>
          </w:rPr>
          <w:delText>x</w:delText>
        </w:r>
        <w:r w:rsidDel="0007641E">
          <w:rPr>
            <w:rFonts w:ascii="Times New Roman" w:hAnsi="Times New Roman" w:cs="Times New Roman"/>
            <w:spacing w:val="-1"/>
          </w:rPr>
          <w:delText>e</w:delText>
        </w:r>
        <w:r w:rsidDel="0007641E">
          <w:rPr>
            <w:rFonts w:ascii="Times New Roman" w:hAnsi="Times New Roman" w:cs="Times New Roman"/>
          </w:rPr>
          <w:delText>d</w:delText>
        </w:r>
        <w:r w:rsidDel="0007641E">
          <w:rPr>
            <w:rFonts w:ascii="Times New Roman" w:hAnsi="Times New Roman" w:cs="Times New Roman"/>
            <w:spacing w:val="19"/>
          </w:rPr>
          <w:delText xml:space="preserve"> </w:delText>
        </w:r>
        <w:r w:rsidDel="0007641E">
          <w:rPr>
            <w:rFonts w:ascii="Times New Roman" w:hAnsi="Times New Roman" w:cs="Times New Roman"/>
            <w:spacing w:val="-1"/>
          </w:rPr>
          <w:delText>f</w:delText>
        </w:r>
        <w:r w:rsidDel="0007641E">
          <w:rPr>
            <w:rFonts w:ascii="Times New Roman" w:hAnsi="Times New Roman" w:cs="Times New Roman"/>
          </w:rPr>
          <w:delText>o</w:delText>
        </w:r>
        <w:r w:rsidDel="0007641E">
          <w:rPr>
            <w:rFonts w:ascii="Times New Roman" w:hAnsi="Times New Roman" w:cs="Times New Roman"/>
            <w:spacing w:val="-1"/>
          </w:rPr>
          <w:delText>c</w:delText>
        </w:r>
        <w:bookmarkStart w:id="454" w:name="_GoBack"/>
        <w:bookmarkEnd w:id="454"/>
        <w:r w:rsidDel="0007641E">
          <w:rPr>
            <w:rFonts w:ascii="Times New Roman" w:hAnsi="Times New Roman" w:cs="Times New Roman"/>
            <w:spacing w:val="-1"/>
          </w:rPr>
          <w:delText>a</w:delText>
        </w:r>
        <w:r w:rsidDel="0007641E">
          <w:rPr>
            <w:rFonts w:ascii="Times New Roman" w:hAnsi="Times New Roman" w:cs="Times New Roman"/>
          </w:rPr>
          <w:delText>l</w:delText>
        </w:r>
        <w:r w:rsidDel="0007641E">
          <w:rPr>
            <w:rFonts w:ascii="Times New Roman" w:hAnsi="Times New Roman" w:cs="Times New Roman"/>
            <w:spacing w:val="20"/>
          </w:rPr>
          <w:delText xml:space="preserve"> </w:delText>
        </w:r>
        <w:r w:rsidDel="0007641E">
          <w:rPr>
            <w:rFonts w:ascii="Times New Roman" w:hAnsi="Times New Roman" w:cs="Times New Roman"/>
            <w:spacing w:val="1"/>
          </w:rPr>
          <w:delText>l</w:delText>
        </w:r>
        <w:r w:rsidDel="0007641E">
          <w:rPr>
            <w:rFonts w:ascii="Times New Roman" w:hAnsi="Times New Roman" w:cs="Times New Roman"/>
            <w:spacing w:val="-1"/>
          </w:rPr>
          <w:delText>e</w:delText>
        </w:r>
        <w:r w:rsidDel="0007641E">
          <w:rPr>
            <w:rFonts w:ascii="Times New Roman" w:hAnsi="Times New Roman" w:cs="Times New Roman"/>
            <w:spacing w:val="2"/>
          </w:rPr>
          <w:delText>n</w:delText>
        </w:r>
        <w:r w:rsidDel="0007641E">
          <w:rPr>
            <w:rFonts w:ascii="Times New Roman" w:hAnsi="Times New Roman" w:cs="Times New Roman"/>
            <w:spacing w:val="-2"/>
          </w:rPr>
          <w:delText>g</w:delText>
        </w:r>
        <w:r w:rsidDel="0007641E">
          <w:rPr>
            <w:rFonts w:ascii="Times New Roman" w:hAnsi="Times New Roman" w:cs="Times New Roman"/>
            <w:spacing w:val="1"/>
          </w:rPr>
          <w:delText>t</w:delText>
        </w:r>
        <w:r w:rsidDel="0007641E">
          <w:rPr>
            <w:rFonts w:ascii="Times New Roman" w:hAnsi="Times New Roman" w:cs="Times New Roman"/>
          </w:rPr>
          <w:delText>h</w:delText>
        </w:r>
        <w:r w:rsidDel="0007641E">
          <w:rPr>
            <w:rFonts w:ascii="Times New Roman" w:hAnsi="Times New Roman" w:cs="Times New Roman"/>
            <w:spacing w:val="19"/>
          </w:rPr>
          <w:delText xml:space="preserve"> </w:delText>
        </w:r>
        <w:r w:rsidDel="0007641E">
          <w:rPr>
            <w:rFonts w:ascii="Times New Roman" w:hAnsi="Times New Roman" w:cs="Times New Roman"/>
          </w:rPr>
          <w:delText>of</w:delText>
        </w:r>
        <w:r w:rsidDel="0007641E">
          <w:rPr>
            <w:rFonts w:ascii="Times New Roman" w:hAnsi="Times New Roman" w:cs="Times New Roman"/>
            <w:spacing w:val="18"/>
          </w:rPr>
          <w:delText xml:space="preserve"> </w:delText>
        </w:r>
        <w:r w:rsidDel="0007641E">
          <w:rPr>
            <w:rFonts w:ascii="Times New Roman" w:hAnsi="Times New Roman" w:cs="Times New Roman"/>
          </w:rPr>
          <w:delText>20</w:delText>
        </w:r>
        <w:r w:rsidDel="0007641E">
          <w:rPr>
            <w:rFonts w:ascii="Times New Roman" w:hAnsi="Times New Roman" w:cs="Times New Roman"/>
            <w:spacing w:val="22"/>
          </w:rPr>
          <w:delText xml:space="preserve"> </w:delText>
        </w:r>
        <w:r w:rsidDel="0007641E">
          <w:rPr>
            <w:rFonts w:ascii="Times New Roman" w:hAnsi="Times New Roman" w:cs="Times New Roman"/>
            <w:spacing w:val="1"/>
          </w:rPr>
          <w:delText>mm</w:delText>
        </w:r>
        <w:r w:rsidDel="0007641E">
          <w:rPr>
            <w:rFonts w:ascii="Times New Roman" w:hAnsi="Times New Roman" w:cs="Times New Roman"/>
          </w:rPr>
          <w:delText>.</w:delText>
        </w:r>
        <w:r w:rsidDel="0007641E">
          <w:rPr>
            <w:rFonts w:ascii="Times New Roman" w:hAnsi="Times New Roman" w:cs="Times New Roman"/>
            <w:spacing w:val="19"/>
          </w:rPr>
          <w:delText xml:space="preserve"> </w:delText>
        </w:r>
        <w:r w:rsidDel="0007641E">
          <w:rPr>
            <w:rFonts w:ascii="Times New Roman" w:hAnsi="Times New Roman" w:cs="Times New Roman"/>
            <w:spacing w:val="-1"/>
          </w:rPr>
          <w:delText>O</w:delText>
        </w:r>
        <w:r w:rsidDel="0007641E">
          <w:rPr>
            <w:rFonts w:ascii="Times New Roman" w:hAnsi="Times New Roman" w:cs="Times New Roman"/>
          </w:rPr>
          <w:delText>n</w:delText>
        </w:r>
        <w:r w:rsidDel="0007641E">
          <w:rPr>
            <w:rFonts w:ascii="Times New Roman" w:hAnsi="Times New Roman" w:cs="Times New Roman"/>
            <w:spacing w:val="19"/>
          </w:rPr>
          <w:delText xml:space="preserve"> </w:delText>
        </w:r>
        <w:r w:rsidDel="0007641E">
          <w:rPr>
            <w:rFonts w:ascii="Times New Roman" w:hAnsi="Times New Roman" w:cs="Times New Roman"/>
          </w:rPr>
          <w:delText>9</w:delText>
        </w:r>
        <w:r w:rsidDel="0007641E">
          <w:rPr>
            <w:rFonts w:ascii="Times New Roman" w:hAnsi="Times New Roman" w:cs="Times New Roman"/>
            <w:spacing w:val="19"/>
          </w:rPr>
          <w:delText xml:space="preserve"> </w:delText>
        </w:r>
        <w:r w:rsidDel="0007641E">
          <w:rPr>
            <w:rFonts w:ascii="Times New Roman" w:hAnsi="Times New Roman" w:cs="Times New Roman"/>
            <w:spacing w:val="-1"/>
          </w:rPr>
          <w:delText>A</w:delText>
        </w:r>
        <w:r w:rsidDel="0007641E">
          <w:rPr>
            <w:rFonts w:ascii="Times New Roman" w:hAnsi="Times New Roman" w:cs="Times New Roman"/>
          </w:rPr>
          <w:delText>ug</w:delText>
        </w:r>
        <w:r w:rsidDel="0007641E">
          <w:rPr>
            <w:rFonts w:ascii="Times New Roman" w:hAnsi="Times New Roman" w:cs="Times New Roman"/>
            <w:spacing w:val="19"/>
          </w:rPr>
          <w:delText xml:space="preserve"> </w:delText>
        </w:r>
        <w:r w:rsidDel="0007641E">
          <w:rPr>
            <w:rFonts w:ascii="Times New Roman" w:hAnsi="Times New Roman" w:cs="Times New Roman"/>
          </w:rPr>
          <w:delText>2007</w:delText>
        </w:r>
        <w:r w:rsidDel="0007641E">
          <w:rPr>
            <w:rFonts w:ascii="Times New Roman" w:hAnsi="Times New Roman" w:cs="Times New Roman"/>
            <w:spacing w:val="19"/>
          </w:rPr>
          <w:delText xml:space="preserve"> </w:delText>
        </w:r>
        <w:r w:rsidDel="0007641E">
          <w:rPr>
            <w:rFonts w:ascii="Times New Roman" w:hAnsi="Times New Roman" w:cs="Times New Roman"/>
          </w:rPr>
          <w:delText>63</w:delText>
        </w:r>
        <w:r w:rsidDel="0007641E">
          <w:rPr>
            <w:rFonts w:ascii="Times New Roman" w:hAnsi="Times New Roman" w:cs="Times New Roman"/>
            <w:spacing w:val="22"/>
          </w:rPr>
          <w:delText xml:space="preserve"> </w:delText>
        </w:r>
        <w:r w:rsidDel="0007641E">
          <w:rPr>
            <w:rFonts w:ascii="Times New Roman" w:hAnsi="Times New Roman" w:cs="Times New Roman"/>
            <w:spacing w:val="1"/>
          </w:rPr>
          <w:delText>im</w:delText>
        </w:r>
        <w:r w:rsidDel="0007641E">
          <w:rPr>
            <w:rFonts w:ascii="Times New Roman" w:hAnsi="Times New Roman" w:cs="Times New Roman"/>
            <w:spacing w:val="-1"/>
          </w:rPr>
          <w:delText>a</w:delText>
        </w:r>
        <w:r w:rsidDel="0007641E">
          <w:rPr>
            <w:rFonts w:ascii="Times New Roman" w:hAnsi="Times New Roman" w:cs="Times New Roman"/>
          </w:rPr>
          <w:delText>g</w:delText>
        </w:r>
        <w:r w:rsidDel="0007641E">
          <w:rPr>
            <w:rFonts w:ascii="Times New Roman" w:hAnsi="Times New Roman" w:cs="Times New Roman"/>
            <w:spacing w:val="-1"/>
          </w:rPr>
          <w:delText>e</w:delText>
        </w:r>
        <w:r w:rsidDel="0007641E">
          <w:rPr>
            <w:rFonts w:ascii="Times New Roman" w:hAnsi="Times New Roman" w:cs="Times New Roman"/>
          </w:rPr>
          <w:delText>s</w:delText>
        </w:r>
        <w:r w:rsidDel="0007641E">
          <w:rPr>
            <w:rFonts w:ascii="Times New Roman" w:hAnsi="Times New Roman" w:cs="Times New Roman"/>
            <w:spacing w:val="19"/>
          </w:rPr>
          <w:delText xml:space="preserve"> </w:delText>
        </w:r>
        <w:r w:rsidDel="0007641E">
          <w:rPr>
            <w:rFonts w:ascii="Times New Roman" w:hAnsi="Times New Roman" w:cs="Times New Roman"/>
            <w:spacing w:val="-1"/>
          </w:rPr>
          <w:delText>we</w:delText>
        </w:r>
        <w:r w:rsidDel="0007641E">
          <w:rPr>
            <w:rFonts w:ascii="Times New Roman" w:hAnsi="Times New Roman" w:cs="Times New Roman"/>
            <w:spacing w:val="2"/>
          </w:rPr>
          <w:delText>r</w:delText>
        </w:r>
        <w:r w:rsidDel="0007641E">
          <w:rPr>
            <w:rFonts w:ascii="Times New Roman" w:hAnsi="Times New Roman" w:cs="Times New Roman"/>
          </w:rPr>
          <w:delText>e</w:delText>
        </w:r>
        <w:r w:rsidDel="0007641E">
          <w:rPr>
            <w:rFonts w:ascii="Times New Roman" w:hAnsi="Times New Roman" w:cs="Times New Roman"/>
            <w:spacing w:val="18"/>
          </w:rPr>
          <w:delText xml:space="preserve"> </w:delText>
        </w:r>
        <w:r w:rsidDel="0007641E">
          <w:rPr>
            <w:rFonts w:ascii="Times New Roman" w:hAnsi="Times New Roman" w:cs="Times New Roman"/>
            <w:spacing w:val="1"/>
          </w:rPr>
          <w:delText>t</w:delText>
        </w:r>
        <w:r w:rsidDel="0007641E">
          <w:rPr>
            <w:rFonts w:ascii="Times New Roman" w:hAnsi="Times New Roman" w:cs="Times New Roman"/>
            <w:spacing w:val="-1"/>
          </w:rPr>
          <w:delText>a</w:delText>
        </w:r>
        <w:r w:rsidDel="0007641E">
          <w:rPr>
            <w:rFonts w:ascii="Times New Roman" w:hAnsi="Times New Roman" w:cs="Times New Roman"/>
            <w:spacing w:val="2"/>
          </w:rPr>
          <w:delText>k</w:delText>
        </w:r>
        <w:r w:rsidDel="0007641E">
          <w:rPr>
            <w:rFonts w:ascii="Times New Roman" w:hAnsi="Times New Roman" w:cs="Times New Roman"/>
            <w:spacing w:val="-1"/>
          </w:rPr>
          <w:delText>e</w:delText>
        </w:r>
        <w:r w:rsidDel="0007641E">
          <w:rPr>
            <w:rFonts w:ascii="Times New Roman" w:hAnsi="Times New Roman" w:cs="Times New Roman"/>
          </w:rPr>
          <w:delText>n,</w:delText>
        </w:r>
      </w:del>
    </w:p>
    <w:p w14:paraId="1C419AD3" w14:textId="7A04CC65" w:rsidR="00946758" w:rsidDel="0007641E" w:rsidRDefault="00946758" w:rsidP="00946758">
      <w:pPr>
        <w:widowControl w:val="0"/>
        <w:autoSpaceDE w:val="0"/>
        <w:autoSpaceDN w:val="0"/>
        <w:adjustRightInd w:val="0"/>
        <w:spacing w:before="3" w:line="271" w:lineRule="exact"/>
        <w:ind w:right="6694"/>
        <w:rPr>
          <w:del w:id="455" w:author="Bernard Hallet" w:date="2014-02-26T07:40:00Z"/>
          <w:rFonts w:ascii="Times New Roman" w:hAnsi="Times New Roman" w:cs="Times New Roman"/>
        </w:rPr>
      </w:pPr>
      <w:del w:id="456" w:author="Bernard Hallet" w:date="2014-02-26T07:40:00Z">
        <w:r w:rsidDel="0007641E">
          <w:rPr>
            <w:rFonts w:ascii="Times New Roman" w:hAnsi="Times New Roman" w:cs="Times New Roman"/>
            <w:spacing w:val="-1"/>
            <w:position w:val="-1"/>
          </w:rPr>
          <w:delText>a</w:delText>
        </w:r>
        <w:r w:rsidDel="0007641E">
          <w:rPr>
            <w:rFonts w:ascii="Times New Roman" w:hAnsi="Times New Roman" w:cs="Times New Roman"/>
            <w:position w:val="-1"/>
          </w:rPr>
          <w:delText xml:space="preserve">nd 104 on 14 </w:delText>
        </w:r>
        <w:r w:rsidDel="0007641E">
          <w:rPr>
            <w:rFonts w:ascii="Times New Roman" w:hAnsi="Times New Roman" w:cs="Times New Roman"/>
            <w:spacing w:val="-1"/>
            <w:position w:val="-1"/>
          </w:rPr>
          <w:delText>A</w:delText>
        </w:r>
        <w:r w:rsidDel="0007641E">
          <w:rPr>
            <w:rFonts w:ascii="Times New Roman" w:hAnsi="Times New Roman" w:cs="Times New Roman"/>
            <w:spacing w:val="2"/>
            <w:position w:val="-1"/>
          </w:rPr>
          <w:delText>u</w:delText>
        </w:r>
        <w:r w:rsidDel="0007641E">
          <w:rPr>
            <w:rFonts w:ascii="Times New Roman" w:hAnsi="Times New Roman" w:cs="Times New Roman"/>
            <w:position w:val="-1"/>
          </w:rPr>
          <w:delText>g</w:delText>
        </w:r>
        <w:r w:rsidDel="0007641E">
          <w:rPr>
            <w:rFonts w:ascii="Times New Roman" w:hAnsi="Times New Roman" w:cs="Times New Roman"/>
            <w:spacing w:val="-2"/>
            <w:position w:val="-1"/>
          </w:rPr>
          <w:delText xml:space="preserve"> </w:delText>
        </w:r>
        <w:r w:rsidDel="0007641E">
          <w:rPr>
            <w:rFonts w:ascii="Times New Roman" w:hAnsi="Times New Roman" w:cs="Times New Roman"/>
            <w:position w:val="-1"/>
          </w:rPr>
          <w:delText>2010.</w:delText>
        </w:r>
      </w:del>
    </w:p>
    <w:p w14:paraId="1BDD518B" w14:textId="25223E72" w:rsidR="00946758" w:rsidDel="0007641E" w:rsidRDefault="00946758" w:rsidP="00946758">
      <w:pPr>
        <w:widowControl w:val="0"/>
        <w:autoSpaceDE w:val="0"/>
        <w:autoSpaceDN w:val="0"/>
        <w:adjustRightInd w:val="0"/>
        <w:spacing w:before="15" w:line="220" w:lineRule="exact"/>
        <w:rPr>
          <w:del w:id="457" w:author="Bernard Hallet" w:date="2014-02-26T07:40:00Z"/>
          <w:rFonts w:ascii="Times New Roman" w:hAnsi="Times New Roman" w:cs="Times New Roman"/>
          <w:sz w:val="22"/>
          <w:szCs w:val="22"/>
        </w:rPr>
      </w:pPr>
    </w:p>
    <w:p w14:paraId="148E0084" w14:textId="2DC269B7" w:rsidR="00946758" w:rsidDel="0007641E" w:rsidRDefault="00946758" w:rsidP="00946758">
      <w:pPr>
        <w:widowControl w:val="0"/>
        <w:autoSpaceDE w:val="0"/>
        <w:autoSpaceDN w:val="0"/>
        <w:adjustRightInd w:val="0"/>
        <w:spacing w:before="15" w:line="220" w:lineRule="exact"/>
        <w:rPr>
          <w:del w:id="458" w:author="Bernard Hallet" w:date="2014-02-26T07:40:00Z"/>
          <w:rFonts w:ascii="Times New Roman" w:hAnsi="Times New Roman" w:cs="Times New Roman"/>
          <w:sz w:val="22"/>
          <w:szCs w:val="22"/>
        </w:rPr>
        <w:sectPr w:rsidR="00946758" w:rsidDel="0007641E">
          <w:type w:val="continuous"/>
          <w:pgSz w:w="11920" w:h="16840"/>
          <w:pgMar w:top="1560" w:right="1300" w:bottom="280" w:left="100" w:header="720" w:footer="720" w:gutter="0"/>
          <w:cols w:space="720"/>
          <w:noEndnote/>
        </w:sectPr>
      </w:pPr>
    </w:p>
    <w:p w14:paraId="26B67237" w14:textId="3E36E6BF" w:rsidR="00946758" w:rsidDel="0007641E" w:rsidRDefault="00946758" w:rsidP="00946758">
      <w:pPr>
        <w:widowControl w:val="0"/>
        <w:autoSpaceDE w:val="0"/>
        <w:autoSpaceDN w:val="0"/>
        <w:adjustRightInd w:val="0"/>
        <w:spacing w:before="29"/>
        <w:ind w:left="106" w:right="-76"/>
        <w:rPr>
          <w:del w:id="459" w:author="Bernard Hallet" w:date="2014-02-26T07:40:00Z"/>
          <w:rFonts w:ascii="Times New Roman" w:hAnsi="Times New Roman" w:cs="Times New Roman"/>
        </w:rPr>
      </w:pPr>
      <w:del w:id="460" w:author="Bernard Hallet" w:date="2014-02-26T07:40:00Z">
        <w:r w:rsidDel="0007641E">
          <w:rPr>
            <w:rFonts w:ascii="Times New Roman" w:hAnsi="Times New Roman" w:cs="Times New Roman"/>
          </w:rPr>
          <w:delText>146</w:delText>
        </w:r>
      </w:del>
    </w:p>
    <w:p w14:paraId="40486C8A" w14:textId="5B3F0EA4" w:rsidR="00946758" w:rsidDel="0007641E" w:rsidRDefault="00946758" w:rsidP="00946758">
      <w:pPr>
        <w:widowControl w:val="0"/>
        <w:autoSpaceDE w:val="0"/>
        <w:autoSpaceDN w:val="0"/>
        <w:adjustRightInd w:val="0"/>
        <w:spacing w:before="7" w:line="130" w:lineRule="exact"/>
        <w:rPr>
          <w:del w:id="461" w:author="Bernard Hallet" w:date="2014-02-26T07:40:00Z"/>
          <w:rFonts w:ascii="Times New Roman" w:hAnsi="Times New Roman" w:cs="Times New Roman"/>
          <w:sz w:val="13"/>
          <w:szCs w:val="13"/>
        </w:rPr>
      </w:pPr>
    </w:p>
    <w:p w14:paraId="3578CBB1" w14:textId="2E27FE97" w:rsidR="00946758" w:rsidDel="0007641E" w:rsidRDefault="00946758" w:rsidP="00946758">
      <w:pPr>
        <w:widowControl w:val="0"/>
        <w:autoSpaceDE w:val="0"/>
        <w:autoSpaceDN w:val="0"/>
        <w:adjustRightInd w:val="0"/>
        <w:ind w:left="106" w:right="-76"/>
        <w:rPr>
          <w:del w:id="462" w:author="Bernard Hallet" w:date="2014-02-26T07:40:00Z"/>
          <w:rFonts w:ascii="Times New Roman" w:hAnsi="Times New Roman" w:cs="Times New Roman"/>
        </w:rPr>
      </w:pPr>
      <w:del w:id="463" w:author="Bernard Hallet" w:date="2014-02-26T07:40:00Z">
        <w:r w:rsidDel="0007641E">
          <w:rPr>
            <w:rFonts w:ascii="Times New Roman" w:hAnsi="Times New Roman" w:cs="Times New Roman"/>
          </w:rPr>
          <w:delText>147</w:delText>
        </w:r>
      </w:del>
    </w:p>
    <w:p w14:paraId="762B0BCE" w14:textId="4F5EB3CE" w:rsidR="00946758" w:rsidDel="0007641E" w:rsidRDefault="00946758" w:rsidP="00946758">
      <w:pPr>
        <w:widowControl w:val="0"/>
        <w:autoSpaceDE w:val="0"/>
        <w:autoSpaceDN w:val="0"/>
        <w:adjustRightInd w:val="0"/>
        <w:spacing w:before="9" w:line="130" w:lineRule="exact"/>
        <w:rPr>
          <w:del w:id="464" w:author="Bernard Hallet" w:date="2014-02-26T07:40:00Z"/>
          <w:rFonts w:ascii="Times New Roman" w:hAnsi="Times New Roman" w:cs="Times New Roman"/>
          <w:sz w:val="13"/>
          <w:szCs w:val="13"/>
        </w:rPr>
      </w:pPr>
    </w:p>
    <w:p w14:paraId="6C70DB1D" w14:textId="42FC1D70" w:rsidR="00946758" w:rsidDel="0007641E" w:rsidRDefault="00946758" w:rsidP="00946758">
      <w:pPr>
        <w:widowControl w:val="0"/>
        <w:autoSpaceDE w:val="0"/>
        <w:autoSpaceDN w:val="0"/>
        <w:adjustRightInd w:val="0"/>
        <w:ind w:left="106" w:right="-76"/>
        <w:rPr>
          <w:del w:id="465" w:author="Bernard Hallet" w:date="2014-02-26T07:40:00Z"/>
          <w:rFonts w:ascii="Times New Roman" w:hAnsi="Times New Roman" w:cs="Times New Roman"/>
        </w:rPr>
      </w:pPr>
      <w:del w:id="466" w:author="Bernard Hallet" w:date="2014-02-26T07:40:00Z">
        <w:r w:rsidDel="0007641E">
          <w:rPr>
            <w:rFonts w:ascii="Times New Roman" w:hAnsi="Times New Roman" w:cs="Times New Roman"/>
          </w:rPr>
          <w:delText>148</w:delText>
        </w:r>
      </w:del>
    </w:p>
    <w:p w14:paraId="4092DC59" w14:textId="5D022C46" w:rsidR="00946758" w:rsidDel="0007641E" w:rsidRDefault="00946758" w:rsidP="00946758">
      <w:pPr>
        <w:widowControl w:val="0"/>
        <w:autoSpaceDE w:val="0"/>
        <w:autoSpaceDN w:val="0"/>
        <w:adjustRightInd w:val="0"/>
        <w:spacing w:before="7" w:line="130" w:lineRule="exact"/>
        <w:rPr>
          <w:del w:id="467" w:author="Bernard Hallet" w:date="2014-02-26T07:40:00Z"/>
          <w:rFonts w:ascii="Times New Roman" w:hAnsi="Times New Roman" w:cs="Times New Roman"/>
          <w:sz w:val="13"/>
          <w:szCs w:val="13"/>
        </w:rPr>
      </w:pPr>
    </w:p>
    <w:p w14:paraId="5D1C2310" w14:textId="622487C6" w:rsidR="00946758" w:rsidDel="0007641E" w:rsidRDefault="00946758" w:rsidP="00946758">
      <w:pPr>
        <w:widowControl w:val="0"/>
        <w:autoSpaceDE w:val="0"/>
        <w:autoSpaceDN w:val="0"/>
        <w:adjustRightInd w:val="0"/>
        <w:ind w:left="106" w:right="-76"/>
        <w:rPr>
          <w:del w:id="468" w:author="Bernard Hallet" w:date="2014-02-26T07:40:00Z"/>
          <w:rFonts w:ascii="Times New Roman" w:hAnsi="Times New Roman" w:cs="Times New Roman"/>
        </w:rPr>
      </w:pPr>
      <w:del w:id="469" w:author="Bernard Hallet" w:date="2014-02-26T07:40:00Z">
        <w:r w:rsidDel="0007641E">
          <w:rPr>
            <w:rFonts w:ascii="Times New Roman" w:hAnsi="Times New Roman" w:cs="Times New Roman"/>
          </w:rPr>
          <w:delText>149</w:delText>
        </w:r>
      </w:del>
    </w:p>
    <w:p w14:paraId="1B7A09C3" w14:textId="2E79AF44" w:rsidR="00946758" w:rsidDel="0007641E" w:rsidRDefault="00946758" w:rsidP="00946758">
      <w:pPr>
        <w:widowControl w:val="0"/>
        <w:autoSpaceDE w:val="0"/>
        <w:autoSpaceDN w:val="0"/>
        <w:adjustRightInd w:val="0"/>
        <w:spacing w:before="9" w:line="130" w:lineRule="exact"/>
        <w:rPr>
          <w:del w:id="470" w:author="Bernard Hallet" w:date="2014-02-26T07:40:00Z"/>
          <w:rFonts w:ascii="Times New Roman" w:hAnsi="Times New Roman" w:cs="Times New Roman"/>
          <w:sz w:val="13"/>
          <w:szCs w:val="13"/>
        </w:rPr>
      </w:pPr>
    </w:p>
    <w:p w14:paraId="33D5355D" w14:textId="4116020D" w:rsidR="00946758" w:rsidDel="0007641E" w:rsidRDefault="00946758" w:rsidP="00946758">
      <w:pPr>
        <w:widowControl w:val="0"/>
        <w:autoSpaceDE w:val="0"/>
        <w:autoSpaceDN w:val="0"/>
        <w:adjustRightInd w:val="0"/>
        <w:ind w:left="106" w:right="-76"/>
        <w:rPr>
          <w:del w:id="471" w:author="Bernard Hallet" w:date="2014-02-26T07:40:00Z"/>
          <w:rFonts w:ascii="Times New Roman" w:hAnsi="Times New Roman" w:cs="Times New Roman"/>
        </w:rPr>
      </w:pPr>
      <w:del w:id="472" w:author="Bernard Hallet" w:date="2014-02-26T07:40:00Z">
        <w:r w:rsidDel="0007641E">
          <w:rPr>
            <w:rFonts w:ascii="Times New Roman" w:hAnsi="Times New Roman" w:cs="Times New Roman"/>
          </w:rPr>
          <w:delText>150</w:delText>
        </w:r>
      </w:del>
    </w:p>
    <w:p w14:paraId="156CFB1E" w14:textId="045979FA" w:rsidR="00946758" w:rsidDel="0007641E" w:rsidRDefault="00946758" w:rsidP="00946758">
      <w:pPr>
        <w:widowControl w:val="0"/>
        <w:autoSpaceDE w:val="0"/>
        <w:autoSpaceDN w:val="0"/>
        <w:adjustRightInd w:val="0"/>
        <w:spacing w:before="7" w:line="130" w:lineRule="exact"/>
        <w:rPr>
          <w:del w:id="473" w:author="Bernard Hallet" w:date="2014-02-26T07:40:00Z"/>
          <w:rFonts w:ascii="Times New Roman" w:hAnsi="Times New Roman" w:cs="Times New Roman"/>
          <w:sz w:val="13"/>
          <w:szCs w:val="13"/>
        </w:rPr>
      </w:pPr>
    </w:p>
    <w:p w14:paraId="10EA6892" w14:textId="2FB2064E" w:rsidR="00946758" w:rsidDel="0007641E" w:rsidRDefault="00946758" w:rsidP="00946758">
      <w:pPr>
        <w:widowControl w:val="0"/>
        <w:autoSpaceDE w:val="0"/>
        <w:autoSpaceDN w:val="0"/>
        <w:adjustRightInd w:val="0"/>
        <w:ind w:left="106" w:right="-76"/>
        <w:rPr>
          <w:del w:id="474" w:author="Bernard Hallet" w:date="2014-02-26T07:40:00Z"/>
          <w:rFonts w:ascii="Times New Roman" w:hAnsi="Times New Roman" w:cs="Times New Roman"/>
        </w:rPr>
      </w:pPr>
      <w:del w:id="475" w:author="Bernard Hallet" w:date="2014-02-26T07:40:00Z">
        <w:r w:rsidDel="0007641E">
          <w:rPr>
            <w:rFonts w:ascii="Times New Roman" w:hAnsi="Times New Roman" w:cs="Times New Roman"/>
          </w:rPr>
          <w:delText>151</w:delText>
        </w:r>
      </w:del>
    </w:p>
    <w:p w14:paraId="0BBA6523" w14:textId="5BA8BA6C" w:rsidR="00946758" w:rsidDel="0007641E" w:rsidRDefault="00946758" w:rsidP="00946758">
      <w:pPr>
        <w:widowControl w:val="0"/>
        <w:autoSpaceDE w:val="0"/>
        <w:autoSpaceDN w:val="0"/>
        <w:adjustRightInd w:val="0"/>
        <w:spacing w:before="7" w:line="130" w:lineRule="exact"/>
        <w:rPr>
          <w:del w:id="476" w:author="Bernard Hallet" w:date="2014-02-26T07:40:00Z"/>
          <w:rFonts w:ascii="Times New Roman" w:hAnsi="Times New Roman" w:cs="Times New Roman"/>
          <w:sz w:val="13"/>
          <w:szCs w:val="13"/>
        </w:rPr>
      </w:pPr>
    </w:p>
    <w:p w14:paraId="08C696C2" w14:textId="1419C9EE" w:rsidR="00946758" w:rsidDel="0007641E" w:rsidRDefault="00946758" w:rsidP="00946758">
      <w:pPr>
        <w:widowControl w:val="0"/>
        <w:autoSpaceDE w:val="0"/>
        <w:autoSpaceDN w:val="0"/>
        <w:adjustRightInd w:val="0"/>
        <w:ind w:left="106" w:right="-76"/>
        <w:rPr>
          <w:del w:id="477" w:author="Bernard Hallet" w:date="2014-02-26T07:40:00Z"/>
          <w:rFonts w:ascii="Times New Roman" w:hAnsi="Times New Roman" w:cs="Times New Roman"/>
        </w:rPr>
      </w:pPr>
      <w:del w:id="478" w:author="Bernard Hallet" w:date="2014-02-26T07:40:00Z">
        <w:r w:rsidDel="0007641E">
          <w:rPr>
            <w:rFonts w:ascii="Times New Roman" w:hAnsi="Times New Roman" w:cs="Times New Roman"/>
          </w:rPr>
          <w:delText>152</w:delText>
        </w:r>
      </w:del>
    </w:p>
    <w:p w14:paraId="459235F1" w14:textId="3C6462A3" w:rsidR="00946758" w:rsidDel="0007641E" w:rsidRDefault="00946758" w:rsidP="00946758">
      <w:pPr>
        <w:widowControl w:val="0"/>
        <w:autoSpaceDE w:val="0"/>
        <w:autoSpaceDN w:val="0"/>
        <w:adjustRightInd w:val="0"/>
        <w:spacing w:before="9" w:line="130" w:lineRule="exact"/>
        <w:rPr>
          <w:del w:id="479" w:author="Bernard Hallet" w:date="2014-02-26T07:40:00Z"/>
          <w:rFonts w:ascii="Times New Roman" w:hAnsi="Times New Roman" w:cs="Times New Roman"/>
          <w:sz w:val="13"/>
          <w:szCs w:val="13"/>
        </w:rPr>
      </w:pPr>
    </w:p>
    <w:p w14:paraId="152C3180" w14:textId="25A7C3C0" w:rsidR="00946758" w:rsidDel="0007641E" w:rsidRDefault="00946758" w:rsidP="00946758">
      <w:pPr>
        <w:widowControl w:val="0"/>
        <w:autoSpaceDE w:val="0"/>
        <w:autoSpaceDN w:val="0"/>
        <w:adjustRightInd w:val="0"/>
        <w:ind w:left="106" w:right="-76"/>
        <w:rPr>
          <w:del w:id="480" w:author="Bernard Hallet" w:date="2014-02-26T07:40:00Z"/>
          <w:rFonts w:ascii="Times New Roman" w:hAnsi="Times New Roman" w:cs="Times New Roman"/>
        </w:rPr>
      </w:pPr>
      <w:del w:id="481" w:author="Bernard Hallet" w:date="2014-02-26T07:40:00Z">
        <w:r w:rsidDel="0007641E">
          <w:rPr>
            <w:rFonts w:ascii="Times New Roman" w:hAnsi="Times New Roman" w:cs="Times New Roman"/>
          </w:rPr>
          <w:delText>153</w:delText>
        </w:r>
      </w:del>
    </w:p>
    <w:p w14:paraId="5B73B1E6" w14:textId="300D698E" w:rsidR="00946758" w:rsidDel="0007641E" w:rsidRDefault="00946758" w:rsidP="00946758">
      <w:pPr>
        <w:widowControl w:val="0"/>
        <w:autoSpaceDE w:val="0"/>
        <w:autoSpaceDN w:val="0"/>
        <w:adjustRightInd w:val="0"/>
        <w:spacing w:before="7" w:line="130" w:lineRule="exact"/>
        <w:rPr>
          <w:del w:id="482" w:author="Bernard Hallet" w:date="2014-02-26T07:40:00Z"/>
          <w:rFonts w:ascii="Times New Roman" w:hAnsi="Times New Roman" w:cs="Times New Roman"/>
          <w:sz w:val="13"/>
          <w:szCs w:val="13"/>
        </w:rPr>
      </w:pPr>
    </w:p>
    <w:p w14:paraId="70D86E9F" w14:textId="77777777" w:rsidR="00AC6935" w:rsidRDefault="00AC6935">
      <w:pPr>
        <w:rPr>
          <w:ins w:id="483" w:author="Bernard Hallet" w:date="2014-02-26T07:50:00Z"/>
          <w:rFonts w:ascii="Times New Roman" w:hAnsi="Times New Roman" w:cs="Times New Roman"/>
        </w:rPr>
      </w:pPr>
    </w:p>
    <w:p w14:paraId="64606ED4" w14:textId="77777777" w:rsidR="00A036D8" w:rsidRDefault="00A036D8"/>
    <w:sectPr w:rsidR="00A036D8" w:rsidSect="00173103">
      <w:type w:val="continuous"/>
      <w:pgSz w:w="11920" w:h="16840"/>
      <w:pgMar w:top="1560" w:right="1300" w:bottom="280" w:left="100" w:header="720" w:footer="720" w:gutter="0"/>
      <w:cols w:space="720"/>
      <w:noEndnot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 w:author="Bernard Hallet" w:date="2013-12-15T13:13:00Z" w:initials="BH">
    <w:p w14:paraId="3072FB57" w14:textId="77777777" w:rsidR="002B106E" w:rsidRPr="000D4616" w:rsidRDefault="002B106E" w:rsidP="00E810ED">
      <w:pPr>
        <w:widowControl w:val="0"/>
        <w:autoSpaceDE w:val="0"/>
        <w:autoSpaceDN w:val="0"/>
        <w:adjustRightInd w:val="0"/>
        <w:spacing w:before="72"/>
        <w:ind w:left="720" w:right="-20"/>
        <w:rPr>
          <w:rFonts w:ascii="Times New Roman" w:hAnsi="Times New Roman" w:cs="Times New Roman"/>
          <w:i/>
          <w:spacing w:val="5"/>
        </w:rPr>
      </w:pPr>
      <w:r>
        <w:rPr>
          <w:rStyle w:val="CommentReference"/>
        </w:rPr>
        <w:annotationRef/>
      </w:r>
      <w:r w:rsidRPr="005816D3">
        <w:rPr>
          <w:rFonts w:ascii="Times New Roman" w:hAnsi="Times New Roman" w:cs="Times New Roman"/>
          <w:spacing w:val="1"/>
        </w:rPr>
        <w:t>Line number 11.</w:t>
      </w:r>
      <w:r>
        <w:rPr>
          <w:rFonts w:ascii="Times New Roman" w:hAnsi="Times New Roman" w:cs="Times New Roman"/>
          <w:i/>
          <w:spacing w:val="1"/>
        </w:rPr>
        <w:t xml:space="preserve">  </w:t>
      </w:r>
      <w:r w:rsidRPr="000D4616">
        <w:rPr>
          <w:rFonts w:ascii="Times New Roman" w:hAnsi="Times New Roman" w:cs="Times New Roman"/>
          <w:i/>
          <w:spacing w:val="1"/>
        </w:rPr>
        <w:t>S</w:t>
      </w:r>
      <w:r w:rsidRPr="000D4616">
        <w:rPr>
          <w:rFonts w:ascii="Times New Roman" w:hAnsi="Times New Roman" w:cs="Times New Roman"/>
          <w:i/>
        </w:rPr>
        <w:t>o</w:t>
      </w:r>
      <w:r w:rsidRPr="000D4616">
        <w:rPr>
          <w:rFonts w:ascii="Times New Roman" w:hAnsi="Times New Roman" w:cs="Times New Roman"/>
          <w:i/>
          <w:spacing w:val="-1"/>
        </w:rPr>
        <w:t>r</w:t>
      </w:r>
      <w:r w:rsidRPr="000D4616">
        <w:rPr>
          <w:rFonts w:ascii="Times New Roman" w:hAnsi="Times New Roman" w:cs="Times New Roman"/>
          <w:i/>
          <w:spacing w:val="1"/>
        </w:rPr>
        <w:t>t</w:t>
      </w:r>
      <w:r w:rsidRPr="000D4616">
        <w:rPr>
          <w:rFonts w:ascii="Times New Roman" w:hAnsi="Times New Roman" w:cs="Times New Roman"/>
          <w:i/>
          <w:spacing w:val="-1"/>
        </w:rPr>
        <w:t>e</w:t>
      </w:r>
      <w:r w:rsidRPr="000D4616">
        <w:rPr>
          <w:rFonts w:ascii="Times New Roman" w:hAnsi="Times New Roman" w:cs="Times New Roman"/>
          <w:i/>
        </w:rPr>
        <w:t>d</w:t>
      </w:r>
      <w:r w:rsidRPr="000D4616">
        <w:rPr>
          <w:rFonts w:ascii="Times New Roman" w:hAnsi="Times New Roman" w:cs="Times New Roman"/>
          <w:i/>
          <w:spacing w:val="5"/>
        </w:rPr>
        <w:t xml:space="preserve"> </w:t>
      </w:r>
      <w:r w:rsidRPr="000D4616">
        <w:rPr>
          <w:rFonts w:ascii="Times New Roman" w:hAnsi="Times New Roman" w:cs="Times New Roman"/>
          <w:i/>
        </w:rPr>
        <w:t>so</w:t>
      </w:r>
      <w:r w:rsidRPr="000D4616">
        <w:rPr>
          <w:rFonts w:ascii="Times New Roman" w:hAnsi="Times New Roman" w:cs="Times New Roman"/>
          <w:i/>
          <w:spacing w:val="1"/>
        </w:rPr>
        <w:t>i</w:t>
      </w:r>
      <w:r w:rsidRPr="000D4616">
        <w:rPr>
          <w:rFonts w:ascii="Times New Roman" w:hAnsi="Times New Roman" w:cs="Times New Roman"/>
          <w:i/>
        </w:rPr>
        <w:t>l</w:t>
      </w:r>
      <w:r w:rsidRPr="000D4616">
        <w:rPr>
          <w:rFonts w:ascii="Times New Roman" w:hAnsi="Times New Roman" w:cs="Times New Roman"/>
          <w:i/>
          <w:spacing w:val="5"/>
        </w:rPr>
        <w:t xml:space="preserve"> </w:t>
      </w:r>
      <w:r w:rsidRPr="000D4616">
        <w:rPr>
          <w:rFonts w:ascii="Times New Roman" w:hAnsi="Times New Roman" w:cs="Times New Roman"/>
          <w:i/>
          <w:spacing w:val="-1"/>
        </w:rPr>
        <w:t>c</w:t>
      </w:r>
      <w:r w:rsidRPr="000D4616">
        <w:rPr>
          <w:rFonts w:ascii="Times New Roman" w:hAnsi="Times New Roman" w:cs="Times New Roman"/>
          <w:i/>
          <w:spacing w:val="1"/>
        </w:rPr>
        <w:t>i</w:t>
      </w:r>
      <w:r w:rsidRPr="000D4616">
        <w:rPr>
          <w:rFonts w:ascii="Times New Roman" w:hAnsi="Times New Roman" w:cs="Times New Roman"/>
          <w:i/>
          <w:spacing w:val="-1"/>
        </w:rPr>
        <w:t>rc</w:t>
      </w:r>
      <w:r w:rsidRPr="000D4616">
        <w:rPr>
          <w:rFonts w:ascii="Times New Roman" w:hAnsi="Times New Roman" w:cs="Times New Roman"/>
          <w:i/>
          <w:spacing w:val="1"/>
        </w:rPr>
        <w:t>l</w:t>
      </w:r>
      <w:r w:rsidRPr="000D4616">
        <w:rPr>
          <w:rFonts w:ascii="Times New Roman" w:hAnsi="Times New Roman" w:cs="Times New Roman"/>
          <w:i/>
          <w:spacing w:val="-1"/>
        </w:rPr>
        <w:t>e</w:t>
      </w:r>
      <w:r w:rsidRPr="000D4616">
        <w:rPr>
          <w:rFonts w:ascii="Times New Roman" w:hAnsi="Times New Roman" w:cs="Times New Roman"/>
          <w:i/>
        </w:rPr>
        <w:t>s</w:t>
      </w:r>
      <w:r w:rsidRPr="000D4616">
        <w:rPr>
          <w:rFonts w:ascii="Times New Roman" w:hAnsi="Times New Roman" w:cs="Times New Roman"/>
          <w:i/>
          <w:spacing w:val="5"/>
        </w:rPr>
        <w:t xml:space="preserve"> </w:t>
      </w:r>
      <w:r w:rsidRPr="000D4616">
        <w:rPr>
          <w:rFonts w:ascii="Times New Roman" w:hAnsi="Times New Roman" w:cs="Times New Roman"/>
          <w:i/>
          <w:spacing w:val="-1"/>
        </w:rPr>
        <w:t>ar</w:t>
      </w:r>
      <w:r w:rsidRPr="000D4616">
        <w:rPr>
          <w:rFonts w:ascii="Times New Roman" w:hAnsi="Times New Roman" w:cs="Times New Roman"/>
          <w:i/>
        </w:rPr>
        <w:t>e</w:t>
      </w:r>
      <w:r w:rsidRPr="000D4616">
        <w:rPr>
          <w:rFonts w:ascii="Times New Roman" w:hAnsi="Times New Roman" w:cs="Times New Roman"/>
          <w:i/>
          <w:spacing w:val="4"/>
        </w:rPr>
        <w:t xml:space="preserve"> </w:t>
      </w:r>
      <w:r w:rsidRPr="000D4616">
        <w:rPr>
          <w:rFonts w:ascii="Times New Roman" w:hAnsi="Times New Roman" w:cs="Times New Roman"/>
          <w:i/>
        </w:rPr>
        <w:t>a</w:t>
      </w:r>
      <w:r w:rsidRPr="000D4616">
        <w:rPr>
          <w:rFonts w:ascii="Times New Roman" w:hAnsi="Times New Roman" w:cs="Times New Roman"/>
          <w:i/>
          <w:spacing w:val="4"/>
        </w:rPr>
        <w:t xml:space="preserve"> </w:t>
      </w:r>
      <w:r w:rsidRPr="000D4616">
        <w:rPr>
          <w:rFonts w:ascii="Times New Roman" w:hAnsi="Times New Roman" w:cs="Times New Roman"/>
          <w:i/>
          <w:spacing w:val="3"/>
        </w:rPr>
        <w:t>s</w:t>
      </w:r>
      <w:r w:rsidRPr="000D4616">
        <w:rPr>
          <w:rFonts w:ascii="Times New Roman" w:hAnsi="Times New Roman" w:cs="Times New Roman"/>
          <w:i/>
        </w:rPr>
        <w:t>usp</w:t>
      </w:r>
      <w:r w:rsidRPr="000D4616">
        <w:rPr>
          <w:rFonts w:ascii="Times New Roman" w:hAnsi="Times New Roman" w:cs="Times New Roman"/>
          <w:i/>
          <w:spacing w:val="1"/>
        </w:rPr>
        <w:t>i</w:t>
      </w:r>
      <w:r w:rsidRPr="000D4616">
        <w:rPr>
          <w:rFonts w:ascii="Times New Roman" w:hAnsi="Times New Roman" w:cs="Times New Roman"/>
          <w:i/>
          <w:spacing w:val="-1"/>
        </w:rPr>
        <w:t>c</w:t>
      </w:r>
      <w:r w:rsidRPr="000D4616">
        <w:rPr>
          <w:rFonts w:ascii="Times New Roman" w:hAnsi="Times New Roman" w:cs="Times New Roman"/>
          <w:i/>
          <w:spacing w:val="1"/>
        </w:rPr>
        <w:t>i</w:t>
      </w:r>
      <w:r w:rsidRPr="000D4616">
        <w:rPr>
          <w:rFonts w:ascii="Times New Roman" w:hAnsi="Times New Roman" w:cs="Times New Roman"/>
          <w:i/>
        </w:rPr>
        <w:t>ous</w:t>
      </w:r>
      <w:r w:rsidRPr="000D4616">
        <w:rPr>
          <w:rFonts w:ascii="Times New Roman" w:hAnsi="Times New Roman" w:cs="Times New Roman"/>
          <w:i/>
          <w:spacing w:val="5"/>
        </w:rPr>
        <w:t xml:space="preserve"> </w:t>
      </w:r>
      <w:r w:rsidRPr="000D4616">
        <w:rPr>
          <w:rFonts w:ascii="Times New Roman" w:hAnsi="Times New Roman" w:cs="Times New Roman"/>
          <w:i/>
          <w:spacing w:val="-1"/>
        </w:rPr>
        <w:t>f</w:t>
      </w:r>
      <w:r w:rsidRPr="000D4616">
        <w:rPr>
          <w:rFonts w:ascii="Times New Roman" w:hAnsi="Times New Roman" w:cs="Times New Roman"/>
          <w:i/>
        </w:rPr>
        <w:t>o</w:t>
      </w:r>
      <w:r w:rsidRPr="000D4616">
        <w:rPr>
          <w:rFonts w:ascii="Times New Roman" w:hAnsi="Times New Roman" w:cs="Times New Roman"/>
          <w:i/>
          <w:spacing w:val="-1"/>
        </w:rPr>
        <w:t>r</w:t>
      </w:r>
      <w:r w:rsidRPr="000D4616">
        <w:rPr>
          <w:rFonts w:ascii="Times New Roman" w:hAnsi="Times New Roman" w:cs="Times New Roman"/>
          <w:i/>
        </w:rPr>
        <w:t>m</w:t>
      </w:r>
      <w:r w:rsidRPr="000D4616">
        <w:rPr>
          <w:rFonts w:ascii="Times New Roman" w:hAnsi="Times New Roman" w:cs="Times New Roman"/>
          <w:i/>
          <w:spacing w:val="5"/>
        </w:rPr>
        <w:t xml:space="preserve"> </w:t>
      </w:r>
      <w:r w:rsidRPr="000D4616">
        <w:rPr>
          <w:rFonts w:ascii="Times New Roman" w:hAnsi="Times New Roman" w:cs="Times New Roman"/>
          <w:i/>
        </w:rPr>
        <w:t>of</w:t>
      </w:r>
      <w:r w:rsidRPr="000D4616">
        <w:rPr>
          <w:rFonts w:ascii="Times New Roman" w:hAnsi="Times New Roman" w:cs="Times New Roman"/>
          <w:i/>
          <w:spacing w:val="4"/>
        </w:rPr>
        <w:t xml:space="preserve"> </w:t>
      </w:r>
      <w:r w:rsidRPr="000D4616">
        <w:rPr>
          <w:rFonts w:ascii="Times New Roman" w:hAnsi="Times New Roman" w:cs="Times New Roman"/>
          <w:i/>
        </w:rPr>
        <w:t>p</w:t>
      </w:r>
      <w:r w:rsidRPr="000D4616">
        <w:rPr>
          <w:rFonts w:ascii="Times New Roman" w:hAnsi="Times New Roman" w:cs="Times New Roman"/>
          <w:i/>
          <w:spacing w:val="-1"/>
        </w:rPr>
        <w:t>er</w:t>
      </w:r>
      <w:r w:rsidRPr="000D4616">
        <w:rPr>
          <w:rFonts w:ascii="Times New Roman" w:hAnsi="Times New Roman" w:cs="Times New Roman"/>
          <w:i/>
          <w:spacing w:val="3"/>
        </w:rPr>
        <w:t>i</w:t>
      </w:r>
      <w:r w:rsidRPr="000D4616">
        <w:rPr>
          <w:rFonts w:ascii="Times New Roman" w:hAnsi="Times New Roman" w:cs="Times New Roman"/>
          <w:i/>
          <w:spacing w:val="-2"/>
        </w:rPr>
        <w:t>g</w:t>
      </w:r>
      <w:r w:rsidRPr="000D4616">
        <w:rPr>
          <w:rFonts w:ascii="Times New Roman" w:hAnsi="Times New Roman" w:cs="Times New Roman"/>
          <w:i/>
          <w:spacing w:val="1"/>
        </w:rPr>
        <w:t>la</w:t>
      </w:r>
      <w:r w:rsidRPr="000D4616">
        <w:rPr>
          <w:rFonts w:ascii="Times New Roman" w:hAnsi="Times New Roman" w:cs="Times New Roman"/>
          <w:i/>
          <w:spacing w:val="-1"/>
        </w:rPr>
        <w:t>c</w:t>
      </w:r>
      <w:r w:rsidRPr="000D4616">
        <w:rPr>
          <w:rFonts w:ascii="Times New Roman" w:hAnsi="Times New Roman" w:cs="Times New Roman"/>
          <w:i/>
          <w:spacing w:val="1"/>
        </w:rPr>
        <w:t>i</w:t>
      </w:r>
      <w:r w:rsidRPr="000D4616">
        <w:rPr>
          <w:rFonts w:ascii="Times New Roman" w:hAnsi="Times New Roman" w:cs="Times New Roman"/>
          <w:i/>
          <w:spacing w:val="-1"/>
        </w:rPr>
        <w:t>a</w:t>
      </w:r>
      <w:r w:rsidRPr="000D4616">
        <w:rPr>
          <w:rFonts w:ascii="Times New Roman" w:hAnsi="Times New Roman" w:cs="Times New Roman"/>
          <w:i/>
        </w:rPr>
        <w:t>l</w:t>
      </w:r>
      <w:r w:rsidRPr="000D4616">
        <w:rPr>
          <w:rFonts w:ascii="Times New Roman" w:hAnsi="Times New Roman" w:cs="Times New Roman"/>
          <w:i/>
          <w:spacing w:val="5"/>
        </w:rPr>
        <w:t xml:space="preserve"> </w:t>
      </w:r>
      <w:r w:rsidRPr="000D4616">
        <w:rPr>
          <w:rFonts w:ascii="Times New Roman" w:hAnsi="Times New Roman" w:cs="Times New Roman"/>
          <w:i/>
        </w:rPr>
        <w:t>p</w:t>
      </w:r>
      <w:r w:rsidRPr="000D4616">
        <w:rPr>
          <w:rFonts w:ascii="Times New Roman" w:hAnsi="Times New Roman" w:cs="Times New Roman"/>
          <w:i/>
          <w:spacing w:val="-1"/>
        </w:rPr>
        <w:t>a</w:t>
      </w:r>
      <w:r w:rsidRPr="000D4616">
        <w:rPr>
          <w:rFonts w:ascii="Times New Roman" w:hAnsi="Times New Roman" w:cs="Times New Roman"/>
          <w:i/>
          <w:spacing w:val="1"/>
        </w:rPr>
        <w:t>tt</w:t>
      </w:r>
      <w:r w:rsidRPr="000D4616">
        <w:rPr>
          <w:rFonts w:ascii="Times New Roman" w:hAnsi="Times New Roman" w:cs="Times New Roman"/>
          <w:i/>
          <w:spacing w:val="-1"/>
        </w:rPr>
        <w:t>er</w:t>
      </w:r>
      <w:r w:rsidRPr="000D4616">
        <w:rPr>
          <w:rFonts w:ascii="Times New Roman" w:hAnsi="Times New Roman" w:cs="Times New Roman"/>
          <w:i/>
        </w:rPr>
        <w:t>n</w:t>
      </w:r>
      <w:r w:rsidRPr="000D4616">
        <w:rPr>
          <w:rFonts w:ascii="Times New Roman" w:hAnsi="Times New Roman" w:cs="Times New Roman"/>
          <w:i/>
          <w:spacing w:val="-1"/>
        </w:rPr>
        <w:t>e</w:t>
      </w:r>
      <w:r w:rsidRPr="000D4616">
        <w:rPr>
          <w:rFonts w:ascii="Times New Roman" w:hAnsi="Times New Roman" w:cs="Times New Roman"/>
          <w:i/>
        </w:rPr>
        <w:t>d</w:t>
      </w:r>
      <w:r w:rsidRPr="000D4616">
        <w:rPr>
          <w:rFonts w:ascii="Times New Roman" w:hAnsi="Times New Roman" w:cs="Times New Roman"/>
          <w:i/>
          <w:spacing w:val="7"/>
        </w:rPr>
        <w:t xml:space="preserve"> </w:t>
      </w:r>
      <w:r w:rsidRPr="000D4616">
        <w:rPr>
          <w:rFonts w:ascii="Times New Roman" w:hAnsi="Times New Roman" w:cs="Times New Roman"/>
          <w:i/>
          <w:spacing w:val="-2"/>
        </w:rPr>
        <w:t>g</w:t>
      </w:r>
      <w:r w:rsidRPr="000D4616">
        <w:rPr>
          <w:rFonts w:ascii="Times New Roman" w:hAnsi="Times New Roman" w:cs="Times New Roman"/>
          <w:i/>
          <w:spacing w:val="-1"/>
        </w:rPr>
        <w:t>r</w:t>
      </w:r>
      <w:r w:rsidRPr="000D4616">
        <w:rPr>
          <w:rFonts w:ascii="Times New Roman" w:hAnsi="Times New Roman" w:cs="Times New Roman"/>
          <w:i/>
        </w:rPr>
        <w:t>ound.</w:t>
      </w:r>
      <w:r w:rsidRPr="000D4616">
        <w:rPr>
          <w:rFonts w:ascii="Times New Roman" w:hAnsi="Times New Roman" w:cs="Times New Roman"/>
          <w:i/>
          <w:spacing w:val="5"/>
        </w:rPr>
        <w:t xml:space="preserve"> </w:t>
      </w:r>
    </w:p>
    <w:p w14:paraId="4621143E" w14:textId="77777777" w:rsidR="002B106E" w:rsidRDefault="002B106E" w:rsidP="00E810ED">
      <w:pPr>
        <w:widowControl w:val="0"/>
        <w:autoSpaceDE w:val="0"/>
        <w:autoSpaceDN w:val="0"/>
        <w:adjustRightInd w:val="0"/>
        <w:spacing w:before="72"/>
        <w:ind w:left="720" w:right="-20"/>
        <w:rPr>
          <w:rFonts w:ascii="Times New Roman" w:hAnsi="Times New Roman" w:cs="Times New Roman"/>
          <w:spacing w:val="5"/>
        </w:rPr>
      </w:pPr>
      <w:r>
        <w:rPr>
          <w:rFonts w:ascii="Times New Roman" w:hAnsi="Times New Roman" w:cs="Times New Roman"/>
          <w:spacing w:val="5"/>
        </w:rPr>
        <w:t>Suspicious is not quite the right term and it brings to mind inappropriate and useless concerns.  Why would this type of patterned ground be suspect (or doubtful, accused or distrusted) of anything?</w:t>
      </w:r>
    </w:p>
    <w:p w14:paraId="7E126DFB" w14:textId="77777777" w:rsidR="002B106E" w:rsidRPr="009D37B4" w:rsidRDefault="002B106E" w:rsidP="00E810ED">
      <w:pPr>
        <w:widowControl w:val="0"/>
        <w:autoSpaceDE w:val="0"/>
        <w:autoSpaceDN w:val="0"/>
        <w:adjustRightInd w:val="0"/>
        <w:spacing w:before="72"/>
        <w:ind w:left="720" w:right="-20"/>
        <w:rPr>
          <w:rFonts w:ascii="Times New Roman" w:hAnsi="Times New Roman" w:cs="Times New Roman"/>
          <w:i/>
          <w:spacing w:val="5"/>
        </w:rPr>
      </w:pPr>
      <w:r>
        <w:rPr>
          <w:rFonts w:ascii="Times New Roman" w:hAnsi="Times New Roman" w:cs="Times New Roman"/>
          <w:spacing w:val="5"/>
        </w:rPr>
        <w:t xml:space="preserve">I’d favor something along the lines of:  </w:t>
      </w:r>
      <w:r>
        <w:rPr>
          <w:rFonts w:ascii="Times New Roman" w:hAnsi="Times New Roman" w:cs="Times New Roman"/>
          <w:spacing w:val="1"/>
        </w:rPr>
        <w:t>S</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spacing w:val="1"/>
        </w:rPr>
        <w:t>t</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5"/>
        </w:rPr>
        <w:t xml:space="preserve"> </w:t>
      </w:r>
      <w:r>
        <w:rPr>
          <w:rFonts w:ascii="Times New Roman" w:hAnsi="Times New Roman" w:cs="Times New Roman"/>
        </w:rPr>
        <w:t>so</w:t>
      </w:r>
      <w:r>
        <w:rPr>
          <w:rFonts w:ascii="Times New Roman" w:hAnsi="Times New Roman" w:cs="Times New Roman"/>
          <w:spacing w:val="1"/>
        </w:rPr>
        <w:t>i</w:t>
      </w:r>
      <w:r>
        <w:rPr>
          <w:rFonts w:ascii="Times New Roman" w:hAnsi="Times New Roman" w:cs="Times New Roman"/>
        </w:rPr>
        <w:t>l</w:t>
      </w:r>
      <w:r>
        <w:rPr>
          <w:rFonts w:ascii="Times New Roman" w:hAnsi="Times New Roman" w:cs="Times New Roman"/>
          <w:spacing w:val="5"/>
        </w:rPr>
        <w:t xml:space="preserve"> </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rc</w:t>
      </w:r>
      <w:r>
        <w:rPr>
          <w:rFonts w:ascii="Times New Roman" w:hAnsi="Times New Roman" w:cs="Times New Roman"/>
          <w:spacing w:val="1"/>
        </w:rPr>
        <w:t>l</w:t>
      </w:r>
      <w:r>
        <w:rPr>
          <w:rFonts w:ascii="Times New Roman" w:hAnsi="Times New Roman" w:cs="Times New Roman"/>
          <w:spacing w:val="-1"/>
        </w:rPr>
        <w:t>e</w:t>
      </w:r>
      <w:r>
        <w:rPr>
          <w:rFonts w:ascii="Times New Roman" w:hAnsi="Times New Roman" w:cs="Times New Roman"/>
        </w:rPr>
        <w:t>s</w:t>
      </w:r>
      <w:r>
        <w:rPr>
          <w:rFonts w:ascii="Times New Roman" w:hAnsi="Times New Roman" w:cs="Times New Roman"/>
          <w:spacing w:val="5"/>
        </w:rPr>
        <w:t xml:space="preserve"> </w:t>
      </w:r>
      <w:r>
        <w:rPr>
          <w:rFonts w:ascii="Times New Roman" w:hAnsi="Times New Roman" w:cs="Times New Roman"/>
          <w:spacing w:val="-1"/>
        </w:rPr>
        <w:t>ar</w:t>
      </w:r>
      <w:r>
        <w:rPr>
          <w:rFonts w:ascii="Times New Roman" w:hAnsi="Times New Roman" w:cs="Times New Roman"/>
        </w:rPr>
        <w:t>e</w:t>
      </w:r>
      <w:r>
        <w:rPr>
          <w:rFonts w:ascii="Times New Roman" w:hAnsi="Times New Roman" w:cs="Times New Roman"/>
          <w:spacing w:val="4"/>
        </w:rPr>
        <w:t xml:space="preserve"> </w:t>
      </w:r>
      <w:r>
        <w:rPr>
          <w:rFonts w:ascii="Times New Roman" w:hAnsi="Times New Roman" w:cs="Times New Roman"/>
        </w:rPr>
        <w:t>a</w:t>
      </w:r>
      <w:r>
        <w:rPr>
          <w:rFonts w:ascii="Times New Roman" w:hAnsi="Times New Roman" w:cs="Times New Roman"/>
          <w:spacing w:val="4"/>
        </w:rPr>
        <w:t xml:space="preserve"> </w:t>
      </w:r>
      <w:r>
        <w:rPr>
          <w:rFonts w:ascii="Times New Roman" w:hAnsi="Times New Roman" w:cs="Times New Roman"/>
          <w:spacing w:val="-1"/>
        </w:rPr>
        <w:t>f</w:t>
      </w:r>
      <w:r>
        <w:rPr>
          <w:rFonts w:ascii="Times New Roman" w:hAnsi="Times New Roman" w:cs="Times New Roman"/>
        </w:rPr>
        <w:t>o</w:t>
      </w:r>
      <w:r>
        <w:rPr>
          <w:rFonts w:ascii="Times New Roman" w:hAnsi="Times New Roman" w:cs="Times New Roman"/>
          <w:spacing w:val="-1"/>
        </w:rPr>
        <w:t>r</w:t>
      </w:r>
      <w:r>
        <w:rPr>
          <w:rFonts w:ascii="Times New Roman" w:hAnsi="Times New Roman" w:cs="Times New Roman"/>
        </w:rPr>
        <w:t>m</w:t>
      </w:r>
      <w:r>
        <w:rPr>
          <w:rFonts w:ascii="Times New Roman" w:hAnsi="Times New Roman" w:cs="Times New Roman"/>
          <w:spacing w:val="5"/>
        </w:rPr>
        <w:t xml:space="preserve"> </w:t>
      </w:r>
      <w:r>
        <w:rPr>
          <w:rFonts w:ascii="Times New Roman" w:hAnsi="Times New Roman" w:cs="Times New Roman"/>
        </w:rPr>
        <w:t>of</w:t>
      </w:r>
      <w:r>
        <w:rPr>
          <w:rFonts w:ascii="Times New Roman" w:hAnsi="Times New Roman" w:cs="Times New Roman"/>
          <w:spacing w:val="4"/>
        </w:rPr>
        <w:t xml:space="preserve"> </w:t>
      </w:r>
      <w:r>
        <w:rPr>
          <w:rFonts w:ascii="Times New Roman" w:hAnsi="Times New Roman" w:cs="Times New Roman"/>
        </w:rPr>
        <w:t>p</w:t>
      </w:r>
      <w:r>
        <w:rPr>
          <w:rFonts w:ascii="Times New Roman" w:hAnsi="Times New Roman" w:cs="Times New Roman"/>
          <w:spacing w:val="-1"/>
        </w:rPr>
        <w:t>er</w:t>
      </w:r>
      <w:r>
        <w:rPr>
          <w:rFonts w:ascii="Times New Roman" w:hAnsi="Times New Roman" w:cs="Times New Roman"/>
          <w:spacing w:val="3"/>
        </w:rPr>
        <w:t>i</w:t>
      </w:r>
      <w:r>
        <w:rPr>
          <w:rFonts w:ascii="Times New Roman" w:hAnsi="Times New Roman" w:cs="Times New Roman"/>
          <w:spacing w:val="-2"/>
        </w:rPr>
        <w:t>g</w:t>
      </w:r>
      <w:r>
        <w:rPr>
          <w:rFonts w:ascii="Times New Roman" w:hAnsi="Times New Roman" w:cs="Times New Roman"/>
          <w:spacing w:val="1"/>
        </w:rPr>
        <w:t>la</w:t>
      </w:r>
      <w:r>
        <w:rPr>
          <w:rFonts w:ascii="Times New Roman" w:hAnsi="Times New Roman" w:cs="Times New Roman"/>
          <w:spacing w:val="-1"/>
        </w:rPr>
        <w:t>c</w:t>
      </w:r>
      <w:r>
        <w:rPr>
          <w:rFonts w:ascii="Times New Roman" w:hAnsi="Times New Roman" w:cs="Times New Roman"/>
          <w:spacing w:val="1"/>
        </w:rPr>
        <w:t>i</w:t>
      </w:r>
      <w:r>
        <w:rPr>
          <w:rFonts w:ascii="Times New Roman" w:hAnsi="Times New Roman" w:cs="Times New Roman"/>
          <w:spacing w:val="-1"/>
        </w:rPr>
        <w:t>a</w:t>
      </w:r>
      <w:r>
        <w:rPr>
          <w:rFonts w:ascii="Times New Roman" w:hAnsi="Times New Roman" w:cs="Times New Roman"/>
        </w:rPr>
        <w:t>l</w:t>
      </w:r>
      <w:r>
        <w:rPr>
          <w:rFonts w:ascii="Times New Roman" w:hAnsi="Times New Roman" w:cs="Times New Roman"/>
          <w:spacing w:val="5"/>
        </w:rPr>
        <w:t xml:space="preserve"> </w:t>
      </w:r>
      <w:r>
        <w:rPr>
          <w:rFonts w:ascii="Times New Roman" w:hAnsi="Times New Roman" w:cs="Times New Roman"/>
        </w:rPr>
        <w:t>p</w:t>
      </w:r>
      <w:r>
        <w:rPr>
          <w:rFonts w:ascii="Times New Roman" w:hAnsi="Times New Roman" w:cs="Times New Roman"/>
          <w:spacing w:val="-1"/>
        </w:rPr>
        <w:t>a</w:t>
      </w:r>
      <w:r>
        <w:rPr>
          <w:rFonts w:ascii="Times New Roman" w:hAnsi="Times New Roman" w:cs="Times New Roman"/>
          <w:spacing w:val="1"/>
        </w:rPr>
        <w:t>tt</w:t>
      </w:r>
      <w:r>
        <w:rPr>
          <w:rFonts w:ascii="Times New Roman" w:hAnsi="Times New Roman" w:cs="Times New Roman"/>
          <w:spacing w:val="-1"/>
        </w:rPr>
        <w:t>er</w:t>
      </w:r>
      <w:r>
        <w:rPr>
          <w:rFonts w:ascii="Times New Roman" w:hAnsi="Times New Roman" w:cs="Times New Roman"/>
        </w:rPr>
        <w:t>n</w:t>
      </w:r>
      <w:r>
        <w:rPr>
          <w:rFonts w:ascii="Times New Roman" w:hAnsi="Times New Roman" w:cs="Times New Roman"/>
          <w:spacing w:val="-1"/>
        </w:rPr>
        <w:t>e</w:t>
      </w:r>
      <w:r>
        <w:rPr>
          <w:rFonts w:ascii="Times New Roman" w:hAnsi="Times New Roman" w:cs="Times New Roman"/>
        </w:rPr>
        <w:t>d</w:t>
      </w:r>
      <w:r>
        <w:rPr>
          <w:rFonts w:ascii="Times New Roman" w:hAnsi="Times New Roman" w:cs="Times New Roman"/>
          <w:spacing w:val="7"/>
        </w:rPr>
        <w:t xml:space="preserve"> </w:t>
      </w:r>
      <w:r>
        <w:rPr>
          <w:rFonts w:ascii="Times New Roman" w:hAnsi="Times New Roman" w:cs="Times New Roman"/>
          <w:spacing w:val="-2"/>
        </w:rPr>
        <w:t>g</w:t>
      </w:r>
      <w:r>
        <w:rPr>
          <w:rFonts w:ascii="Times New Roman" w:hAnsi="Times New Roman" w:cs="Times New Roman"/>
          <w:spacing w:val="-1"/>
        </w:rPr>
        <w:t>r</w:t>
      </w:r>
      <w:r>
        <w:rPr>
          <w:rFonts w:ascii="Times New Roman" w:hAnsi="Times New Roman" w:cs="Times New Roman"/>
        </w:rPr>
        <w:t>ound that is commonly noted for its striking geometric regularity and geometry.</w:t>
      </w:r>
      <w:r>
        <w:rPr>
          <w:rFonts w:ascii="Times New Roman" w:hAnsi="Times New Roman" w:cs="Times New Roman"/>
          <w:spacing w:val="5"/>
        </w:rPr>
        <w:t xml:space="preserve">   I’d also suggest adding to </w:t>
      </w:r>
      <w:r w:rsidRPr="009D37B4">
        <w:rPr>
          <w:rFonts w:ascii="Times New Roman" w:hAnsi="Times New Roman" w:cs="Times New Roman"/>
          <w:i/>
          <w:spacing w:val="5"/>
        </w:rPr>
        <w:t>“</w:t>
      </w:r>
      <w:r w:rsidRPr="009D37B4">
        <w:rPr>
          <w:i/>
          <w:sz w:val="23"/>
          <w:szCs w:val="23"/>
        </w:rPr>
        <w:t>Numerical modeling suggests”</w:t>
      </w:r>
      <w:r>
        <w:rPr>
          <w:sz w:val="23"/>
          <w:szCs w:val="23"/>
        </w:rPr>
        <w:t xml:space="preserve"> to read </w:t>
      </w:r>
      <w:r w:rsidRPr="009D37B4">
        <w:rPr>
          <w:i/>
          <w:sz w:val="23"/>
          <w:szCs w:val="23"/>
        </w:rPr>
        <w:t>“Field observations and measurements, and numerical modeling suggest….</w:t>
      </w:r>
    </w:p>
    <w:p w14:paraId="2969D3EC" w14:textId="5BF3BBA8" w:rsidR="002B106E" w:rsidRDefault="002B106E">
      <w:pPr>
        <w:pStyle w:val="CommentText"/>
      </w:pPr>
    </w:p>
  </w:comment>
  <w:comment w:id="33" w:author="Bernard Hallet" w:date="2013-12-15T12:34:00Z" w:initials="BH">
    <w:p w14:paraId="03DF3743" w14:textId="1E394AAA" w:rsidR="002B106E" w:rsidRDefault="002B106E">
      <w:pPr>
        <w:pStyle w:val="CommentText"/>
      </w:pPr>
      <w:r>
        <w:rPr>
          <w:rStyle w:val="CommentReference"/>
        </w:rPr>
        <w:annotationRef/>
      </w:r>
      <w:r>
        <w:t>Neat and well said!  I look forward to reading this.</w:t>
      </w:r>
    </w:p>
  </w:comment>
  <w:comment w:id="40" w:author="Bernard Hallet" w:date="2013-12-15T12:40:00Z" w:initials="BH">
    <w:p w14:paraId="18C88D14" w14:textId="3AA2E2C0" w:rsidR="002B106E" w:rsidRDefault="002B106E">
      <w:pPr>
        <w:pStyle w:val="CommentText"/>
      </w:pPr>
      <w:r>
        <w:rPr>
          <w:rStyle w:val="CommentReference"/>
        </w:rPr>
        <w:annotationRef/>
      </w:r>
      <w:r>
        <w:t>I suggest removing seasonal because higher frequency (smaller) patterns like sorted stripes arise from diurnal freeze/thaw</w:t>
      </w:r>
    </w:p>
  </w:comment>
  <w:comment w:id="41" w:author="Bernard Hallet" w:date="2013-12-15T12:43:00Z" w:initials="BH">
    <w:p w14:paraId="0E33FB79" w14:textId="58B2F432" w:rsidR="002B106E" w:rsidRDefault="002B106E">
      <w:pPr>
        <w:pStyle w:val="CommentText"/>
      </w:pPr>
      <w:r>
        <w:rPr>
          <w:rStyle w:val="CommentReference"/>
        </w:rPr>
        <w:annotationRef/>
      </w:r>
      <w:r>
        <w:t>Shoukld you wish to cite an earlier refeecne I suggest one of the following 1990 papers:</w:t>
      </w:r>
    </w:p>
    <w:p w14:paraId="54DFEA10" w14:textId="77777777" w:rsidR="002B106E" w:rsidRDefault="002B106E" w:rsidP="009E23A9">
      <w:pPr>
        <w:ind w:left="1440" w:hanging="1440"/>
        <w:jc w:val="both"/>
        <w:rPr>
          <w:rFonts w:ascii="Times New Roman" w:hAnsi="Times New Roman"/>
          <w:sz w:val="20"/>
          <w:u w:val="single"/>
        </w:rPr>
      </w:pPr>
      <w:r>
        <w:rPr>
          <w:rFonts w:ascii="Times New Roman" w:hAnsi="Times New Roman"/>
          <w:sz w:val="20"/>
        </w:rPr>
        <w:t xml:space="preserve">Hallet, B. Spatial Self-Organization in Geomorphology: from periodic bedforms and patterned ground to scale-invariant topography.  </w:t>
      </w:r>
      <w:r>
        <w:rPr>
          <w:rFonts w:ascii="Times New Roman" w:hAnsi="Times New Roman"/>
          <w:sz w:val="20"/>
          <w:u w:val="single"/>
        </w:rPr>
        <w:t>Earth Science Reviews</w:t>
      </w:r>
      <w:r>
        <w:rPr>
          <w:rFonts w:ascii="Times New Roman" w:hAnsi="Times New Roman"/>
          <w:sz w:val="20"/>
        </w:rPr>
        <w:t xml:space="preserve">   29, 57-75.</w:t>
      </w:r>
    </w:p>
    <w:p w14:paraId="2D235CED" w14:textId="77777777" w:rsidR="002B106E" w:rsidRDefault="002B106E" w:rsidP="009E23A9">
      <w:pPr>
        <w:ind w:left="1440" w:hanging="1440"/>
        <w:jc w:val="both"/>
        <w:rPr>
          <w:rFonts w:ascii="Times New Roman" w:hAnsi="Times New Roman"/>
          <w:sz w:val="20"/>
        </w:rPr>
      </w:pPr>
    </w:p>
    <w:p w14:paraId="40B0C644" w14:textId="77777777" w:rsidR="002B106E" w:rsidRDefault="002B106E" w:rsidP="009E23A9">
      <w:pPr>
        <w:ind w:left="1440" w:hanging="1440"/>
        <w:jc w:val="both"/>
        <w:rPr>
          <w:rFonts w:ascii="Times New Roman" w:hAnsi="Times New Roman"/>
          <w:sz w:val="20"/>
        </w:rPr>
      </w:pPr>
      <w:r>
        <w:rPr>
          <w:rFonts w:ascii="Times New Roman" w:hAnsi="Times New Roman"/>
          <w:sz w:val="20"/>
        </w:rPr>
        <w:tab/>
        <w:t xml:space="preserve">Hallet, B.  Self Organization in Freezing Soils: from microscopic ice lenses to patterned ground.  </w:t>
      </w:r>
      <w:r>
        <w:rPr>
          <w:rFonts w:ascii="Times New Roman" w:hAnsi="Times New Roman"/>
          <w:sz w:val="20"/>
          <w:u w:val="single"/>
        </w:rPr>
        <w:t>Can. J. Phys.</w:t>
      </w:r>
      <w:r>
        <w:rPr>
          <w:rFonts w:ascii="Times New Roman" w:hAnsi="Times New Roman"/>
          <w:sz w:val="20"/>
        </w:rPr>
        <w:t xml:space="preserve"> 68, 842-852.</w:t>
      </w:r>
    </w:p>
    <w:p w14:paraId="408D350B" w14:textId="7B43033B" w:rsidR="002B106E" w:rsidRDefault="002B106E">
      <w:pPr>
        <w:pStyle w:val="CommentText"/>
      </w:pPr>
    </w:p>
  </w:comment>
  <w:comment w:id="379" w:author="Bernard Hallet" w:date="2013-12-15T13:31:00Z" w:initials="BH">
    <w:p w14:paraId="616A3F9F" w14:textId="5F0D77CE" w:rsidR="002B106E" w:rsidRDefault="002B106E">
      <w:pPr>
        <w:pStyle w:val="CommentText"/>
      </w:pPr>
      <w:r>
        <w:rPr>
          <w:rStyle w:val="CommentReference"/>
        </w:rPr>
        <w:annotationRef/>
      </w:r>
      <w:r>
        <w:t>In my view, the feedback between texture, heat flow and freezing front geometry is the most important second ingredient of the model (and Kessler named at least one other).  To this day I remain skeptic of the lateral squeezing.</w:t>
      </w:r>
    </w:p>
  </w:comment>
  <w:comment w:id="422" w:author="Bernard Hallet" w:date="2013-12-19T17:54:00Z" w:initials="BH">
    <w:p w14:paraId="24478EB2" w14:textId="1498BE40" w:rsidR="00024146" w:rsidRDefault="00024146">
      <w:pPr>
        <w:pStyle w:val="CommentText"/>
      </w:pPr>
      <w:r>
        <w:rPr>
          <w:rStyle w:val="CommentReference"/>
        </w:rPr>
        <w:annotationRef/>
      </w:r>
      <w:r>
        <w:t>I see no reason to limit this statement to the K&amp;W model.</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758"/>
    <w:rsid w:val="00024146"/>
    <w:rsid w:val="000265D7"/>
    <w:rsid w:val="0007641E"/>
    <w:rsid w:val="000C244A"/>
    <w:rsid w:val="000D4616"/>
    <w:rsid w:val="000E6824"/>
    <w:rsid w:val="00173103"/>
    <w:rsid w:val="001C3E56"/>
    <w:rsid w:val="002A4185"/>
    <w:rsid w:val="002B106E"/>
    <w:rsid w:val="00497479"/>
    <w:rsid w:val="005816D3"/>
    <w:rsid w:val="005F7833"/>
    <w:rsid w:val="006706AE"/>
    <w:rsid w:val="00833C2B"/>
    <w:rsid w:val="00895B30"/>
    <w:rsid w:val="008A2CCD"/>
    <w:rsid w:val="00946758"/>
    <w:rsid w:val="00986AFD"/>
    <w:rsid w:val="009D37B4"/>
    <w:rsid w:val="009E23A9"/>
    <w:rsid w:val="00A036D8"/>
    <w:rsid w:val="00A50D85"/>
    <w:rsid w:val="00A7453E"/>
    <w:rsid w:val="00AC6935"/>
    <w:rsid w:val="00AF15CA"/>
    <w:rsid w:val="00B87E93"/>
    <w:rsid w:val="00C57536"/>
    <w:rsid w:val="00D35297"/>
    <w:rsid w:val="00D85CC7"/>
    <w:rsid w:val="00E810ED"/>
    <w:rsid w:val="00EB3207"/>
    <w:rsid w:val="00FC3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DA7F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67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6758"/>
    <w:rPr>
      <w:rFonts w:ascii="Lucida Grande" w:hAnsi="Lucida Grande" w:cs="Lucida Grande"/>
      <w:sz w:val="18"/>
      <w:szCs w:val="18"/>
    </w:rPr>
  </w:style>
  <w:style w:type="paragraph" w:customStyle="1" w:styleId="Default">
    <w:name w:val="Default"/>
    <w:rsid w:val="005816D3"/>
    <w:pPr>
      <w:widowControl w:val="0"/>
      <w:autoSpaceDE w:val="0"/>
      <w:autoSpaceDN w:val="0"/>
      <w:adjustRightInd w:val="0"/>
    </w:pPr>
    <w:rPr>
      <w:rFonts w:ascii="Times New Roman" w:hAnsi="Times New Roman" w:cs="Times New Roman"/>
      <w:color w:val="000000"/>
    </w:rPr>
  </w:style>
  <w:style w:type="character" w:styleId="CommentReference">
    <w:name w:val="annotation reference"/>
    <w:basedOn w:val="DefaultParagraphFont"/>
    <w:uiPriority w:val="99"/>
    <w:semiHidden/>
    <w:unhideWhenUsed/>
    <w:rsid w:val="00B87E93"/>
    <w:rPr>
      <w:sz w:val="18"/>
      <w:szCs w:val="18"/>
    </w:rPr>
  </w:style>
  <w:style w:type="paragraph" w:styleId="CommentText">
    <w:name w:val="annotation text"/>
    <w:basedOn w:val="Normal"/>
    <w:link w:val="CommentTextChar"/>
    <w:uiPriority w:val="99"/>
    <w:semiHidden/>
    <w:unhideWhenUsed/>
    <w:rsid w:val="00B87E93"/>
  </w:style>
  <w:style w:type="character" w:customStyle="1" w:styleId="CommentTextChar">
    <w:name w:val="Comment Text Char"/>
    <w:basedOn w:val="DefaultParagraphFont"/>
    <w:link w:val="CommentText"/>
    <w:uiPriority w:val="99"/>
    <w:semiHidden/>
    <w:rsid w:val="00B87E93"/>
  </w:style>
  <w:style w:type="paragraph" w:styleId="CommentSubject">
    <w:name w:val="annotation subject"/>
    <w:basedOn w:val="CommentText"/>
    <w:next w:val="CommentText"/>
    <w:link w:val="CommentSubjectChar"/>
    <w:uiPriority w:val="99"/>
    <w:semiHidden/>
    <w:unhideWhenUsed/>
    <w:rsid w:val="00B87E93"/>
    <w:rPr>
      <w:b/>
      <w:bCs/>
      <w:sz w:val="20"/>
      <w:szCs w:val="20"/>
    </w:rPr>
  </w:style>
  <w:style w:type="character" w:customStyle="1" w:styleId="CommentSubjectChar">
    <w:name w:val="Comment Subject Char"/>
    <w:basedOn w:val="CommentTextChar"/>
    <w:link w:val="CommentSubject"/>
    <w:uiPriority w:val="99"/>
    <w:semiHidden/>
    <w:rsid w:val="00B87E93"/>
    <w:rPr>
      <w:b/>
      <w:bCs/>
      <w:sz w:val="20"/>
      <w:szCs w:val="20"/>
    </w:rPr>
  </w:style>
  <w:style w:type="paragraph" w:styleId="Revision">
    <w:name w:val="Revision"/>
    <w:hidden/>
    <w:uiPriority w:val="99"/>
    <w:semiHidden/>
    <w:rsid w:val="00986A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67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6758"/>
    <w:rPr>
      <w:rFonts w:ascii="Lucida Grande" w:hAnsi="Lucida Grande" w:cs="Lucida Grande"/>
      <w:sz w:val="18"/>
      <w:szCs w:val="18"/>
    </w:rPr>
  </w:style>
  <w:style w:type="paragraph" w:customStyle="1" w:styleId="Default">
    <w:name w:val="Default"/>
    <w:rsid w:val="005816D3"/>
    <w:pPr>
      <w:widowControl w:val="0"/>
      <w:autoSpaceDE w:val="0"/>
      <w:autoSpaceDN w:val="0"/>
      <w:adjustRightInd w:val="0"/>
    </w:pPr>
    <w:rPr>
      <w:rFonts w:ascii="Times New Roman" w:hAnsi="Times New Roman" w:cs="Times New Roman"/>
      <w:color w:val="000000"/>
    </w:rPr>
  </w:style>
  <w:style w:type="character" w:styleId="CommentReference">
    <w:name w:val="annotation reference"/>
    <w:basedOn w:val="DefaultParagraphFont"/>
    <w:uiPriority w:val="99"/>
    <w:semiHidden/>
    <w:unhideWhenUsed/>
    <w:rsid w:val="00B87E93"/>
    <w:rPr>
      <w:sz w:val="18"/>
      <w:szCs w:val="18"/>
    </w:rPr>
  </w:style>
  <w:style w:type="paragraph" w:styleId="CommentText">
    <w:name w:val="annotation text"/>
    <w:basedOn w:val="Normal"/>
    <w:link w:val="CommentTextChar"/>
    <w:uiPriority w:val="99"/>
    <w:semiHidden/>
    <w:unhideWhenUsed/>
    <w:rsid w:val="00B87E93"/>
  </w:style>
  <w:style w:type="character" w:customStyle="1" w:styleId="CommentTextChar">
    <w:name w:val="Comment Text Char"/>
    <w:basedOn w:val="DefaultParagraphFont"/>
    <w:link w:val="CommentText"/>
    <w:uiPriority w:val="99"/>
    <w:semiHidden/>
    <w:rsid w:val="00B87E93"/>
  </w:style>
  <w:style w:type="paragraph" w:styleId="CommentSubject">
    <w:name w:val="annotation subject"/>
    <w:basedOn w:val="CommentText"/>
    <w:next w:val="CommentText"/>
    <w:link w:val="CommentSubjectChar"/>
    <w:uiPriority w:val="99"/>
    <w:semiHidden/>
    <w:unhideWhenUsed/>
    <w:rsid w:val="00B87E93"/>
    <w:rPr>
      <w:b/>
      <w:bCs/>
      <w:sz w:val="20"/>
      <w:szCs w:val="20"/>
    </w:rPr>
  </w:style>
  <w:style w:type="character" w:customStyle="1" w:styleId="CommentSubjectChar">
    <w:name w:val="Comment Subject Char"/>
    <w:basedOn w:val="CommentTextChar"/>
    <w:link w:val="CommentSubject"/>
    <w:uiPriority w:val="99"/>
    <w:semiHidden/>
    <w:rsid w:val="00B87E93"/>
    <w:rPr>
      <w:b/>
      <w:bCs/>
      <w:sz w:val="20"/>
      <w:szCs w:val="20"/>
    </w:rPr>
  </w:style>
  <w:style w:type="paragraph" w:styleId="Revision">
    <w:name w:val="Revision"/>
    <w:hidden/>
    <w:uiPriority w:val="99"/>
    <w:semiHidden/>
    <w:rsid w:val="00986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2310</Words>
  <Characters>13168</Characters>
  <Application>Microsoft Macintosh Word</Application>
  <DocSecurity>0</DocSecurity>
  <Lines>109</Lines>
  <Paragraphs>30</Paragraphs>
  <ScaleCrop>false</ScaleCrop>
  <Company>UW</Company>
  <LinksUpToDate>false</LinksUpToDate>
  <CharactersWithSpaces>15448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Hallet</dc:creator>
  <cp:keywords/>
  <dc:description/>
  <cp:lastModifiedBy>Bernard Hallet</cp:lastModifiedBy>
  <cp:revision>4</cp:revision>
  <dcterms:created xsi:type="dcterms:W3CDTF">2014-02-26T15:42:00Z</dcterms:created>
  <dcterms:modified xsi:type="dcterms:W3CDTF">2014-02-26T15:51:00Z</dcterms:modified>
</cp:coreProperties>
</file>